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EE4" w:rsidRPr="007001F1" w:rsidRDefault="00617EE4" w:rsidP="00617EE4">
      <w:pPr>
        <w:jc w:val="center"/>
        <w:rPr>
          <w:b/>
          <w:sz w:val="28"/>
        </w:rPr>
      </w:pPr>
      <w:r w:rsidRPr="007001F1">
        <w:rPr>
          <w:b/>
          <w:sz w:val="28"/>
        </w:rPr>
        <w:t>Pokyny k vypĺňaniu kontrolných zoznamov k verejnému obstarávaniu a obstarávaniu</w:t>
      </w:r>
    </w:p>
    <w:p w:rsidR="00617EE4" w:rsidRPr="007001F1" w:rsidRDefault="00617EE4" w:rsidP="00617EE4"/>
    <w:p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hodnoty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ins w:id="0" w:author="Autor">
        <w:r w:rsidR="0004688E">
          <w:t xml:space="preserve"> </w:t>
        </w:r>
      </w:ins>
      <w:proofErr w:type="spellStart"/>
      <w:r w:rsidRPr="007001F1">
        <w:t>ante</w:t>
      </w:r>
      <w:proofErr w:type="spellEnd"/>
      <w:r w:rsidRPr="007001F1">
        <w:t xml:space="preserve">, </w:t>
      </w:r>
      <w:r w:rsidR="004E3A8C" w:rsidRPr="007001F1">
        <w:t>druhá</w:t>
      </w:r>
      <w:r w:rsidRPr="007001F1">
        <w:t xml:space="preserve"> ex</w:t>
      </w:r>
      <w:ins w:id="1" w:author="Autor">
        <w:r w:rsidR="0004688E">
          <w:t xml:space="preserve"> </w:t>
        </w:r>
      </w:ins>
      <w:proofErr w:type="spellStart"/>
      <w:r w:rsidRPr="007001F1">
        <w:t>ante</w:t>
      </w:r>
      <w:proofErr w:type="spellEnd"/>
      <w:r w:rsidRPr="007001F1">
        <w:t xml:space="preserve">, </w:t>
      </w:r>
      <w:r w:rsidR="004E3A8C" w:rsidRPr="007001F1">
        <w:t>štandardná ex</w:t>
      </w:r>
      <w:ins w:id="2" w:author="Autor">
        <w:r w:rsidR="009973BA">
          <w:t xml:space="preserve"> </w:t>
        </w:r>
      </w:ins>
      <w:r w:rsidR="004E3A8C" w:rsidRPr="007001F1">
        <w:t xml:space="preserve">post, </w:t>
      </w:r>
      <w:r w:rsidRPr="007001F1">
        <w:t>následná ex</w:t>
      </w:r>
      <w:ins w:id="3" w:author="Autor">
        <w:r w:rsidR="009973BA">
          <w:t xml:space="preserve"> </w:t>
        </w:r>
      </w:ins>
      <w:r w:rsidRPr="007001F1">
        <w:t>post)</w:t>
      </w:r>
      <w:r w:rsidR="00EE44E4" w:rsidRPr="007001F1">
        <w:t>. Vzorové kontrolné zoznamy sa použijú v prípade postupov zadávania zákazky, ktoré boli vyhlásené podľa zákona</w:t>
      </w:r>
      <w:ins w:id="4" w:author="Autor">
        <w:r w:rsidR="009973BA">
          <w:t xml:space="preserve"> </w:t>
        </w:r>
      </w:ins>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rsidR="00282E0B" w:rsidRDefault="00617EE4" w:rsidP="00282E0B">
      <w:pPr>
        <w:pStyle w:val="Odsekzoznamu"/>
        <w:numPr>
          <w:ilvl w:val="0"/>
          <w:numId w:val="1"/>
        </w:numPr>
        <w:spacing w:after="120"/>
        <w:ind w:left="425" w:hanging="425"/>
        <w:contextualSpacing w:val="0"/>
        <w:jc w:val="both"/>
      </w:pPr>
      <w:r w:rsidRPr="007001F1">
        <w:t>Pokiaľ RO nevykonal niektorú z povinných ex</w:t>
      </w:r>
      <w:ins w:id="5" w:author="Autor">
        <w:r w:rsidR="009973BA">
          <w:t xml:space="preserve"> </w:t>
        </w:r>
      </w:ins>
      <w:proofErr w:type="spellStart"/>
      <w:r w:rsidRPr="007001F1">
        <w:t>ante</w:t>
      </w:r>
      <w:proofErr w:type="spellEnd"/>
      <w:r w:rsidRPr="007001F1">
        <w:t xml:space="preserve"> kontrol (a teda ani nevyplnil príslušné kontrolné zoznamy), je pri doručení dokumentácie k VO povinný vykonať kontrolu VO v rozsahu týchto nezrealizovaných ex</w:t>
      </w:r>
      <w:ins w:id="6" w:author="Autor">
        <w:r w:rsidR="009973BA">
          <w:t xml:space="preserve"> </w:t>
        </w:r>
      </w:ins>
      <w:proofErr w:type="spellStart"/>
      <w:r w:rsidRPr="007001F1">
        <w:t>ante</w:t>
      </w:r>
      <w:proofErr w:type="spellEnd"/>
      <w:r w:rsidRPr="007001F1">
        <w:t xml:space="preserve"> kontrol a rovnako vyplniť príslušné ex</w:t>
      </w:r>
      <w:ins w:id="7" w:author="Autor">
        <w:r w:rsidR="009973BA">
          <w:t xml:space="preserve"> </w:t>
        </w:r>
      </w:ins>
      <w:proofErr w:type="spellStart"/>
      <w:r w:rsidRPr="007001F1">
        <w:t>ante</w:t>
      </w:r>
      <w:proofErr w:type="spellEnd"/>
      <w:r w:rsidRPr="007001F1">
        <w:t xml:space="preserve"> KZ. Uvedené sa nevzťahuje na prípad, ak je dokumentácia na RO doručená vo fáze po podpise zmluvy s úspešným uchádzačom, pričom RO nevykonal v rámci tohto VO žiadnu z</w:t>
      </w:r>
      <w:del w:id="8" w:author="Autor">
        <w:r w:rsidR="00DB5ACF" w:rsidDel="009973BA">
          <w:delText> </w:delText>
        </w:r>
      </w:del>
      <w:ins w:id="9" w:author="Autor">
        <w:r w:rsidR="009973BA">
          <w:t> </w:t>
        </w:r>
      </w:ins>
      <w:r w:rsidRPr="007001F1">
        <w:t>ex</w:t>
      </w:r>
      <w:ins w:id="10" w:author="Autor">
        <w:r w:rsidR="009973BA">
          <w:t xml:space="preserve"> </w:t>
        </w:r>
      </w:ins>
      <w:proofErr w:type="spellStart"/>
      <w:r w:rsidRPr="007001F1">
        <w:t>ante</w:t>
      </w:r>
      <w:proofErr w:type="spellEnd"/>
      <w:r w:rsidRPr="007001F1">
        <w:t xml:space="preserve"> kontrol. V tomto prípade vypĺňa RO kontrolný zoznam pre štandardnú ex</w:t>
      </w:r>
      <w:ins w:id="11" w:author="Autor">
        <w:r w:rsidR="009973BA">
          <w:t xml:space="preserve"> </w:t>
        </w:r>
      </w:ins>
      <w:r w:rsidRPr="007001F1">
        <w:t>post kontrolu, ktorý v sebe už obsahuje aj otázky nevykonaných ex</w:t>
      </w:r>
      <w:ins w:id="12" w:author="Autor">
        <w:r w:rsidR="009973BA">
          <w:t xml:space="preserve"> </w:t>
        </w:r>
      </w:ins>
      <w:proofErr w:type="spellStart"/>
      <w:r w:rsidRPr="007001F1">
        <w:t>ante</w:t>
      </w:r>
      <w:proofErr w:type="spellEnd"/>
      <w:r w:rsidRPr="007001F1">
        <w:t xml:space="preserve"> kontrol.  </w:t>
      </w:r>
    </w:p>
    <w:p w:rsidR="00634A35" w:rsidRPr="00634A35"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w:t>
      </w:r>
      <w:proofErr w:type="spellStart"/>
      <w:r w:rsidR="00435956">
        <w:t>ŽoNFP</w:t>
      </w:r>
      <w:proofErr w:type="spellEnd"/>
      <w:r>
        <w:t xml:space="preserve"> (v prípade ak je prijímateľ aj poskytovateľ rovnaká osoba)</w:t>
      </w:r>
      <w:r w:rsidR="008C2E1E">
        <w:t>, môže na výkon kontroly použiť kontrolné zoznamy</w:t>
      </w:r>
      <w:r w:rsidR="00252DD1">
        <w:t xml:space="preserve"> podľa tohto vzoru CKO č.14</w:t>
      </w:r>
      <w:del w:id="13" w:author="Autor">
        <w:r w:rsidR="00252DD1" w:rsidDel="00C16B4B">
          <w:delText xml:space="preserve"> </w:delText>
        </w:r>
      </w:del>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rsidR="00617EE4" w:rsidRDefault="00617EE4" w:rsidP="00617EE4">
      <w:pPr>
        <w:pStyle w:val="Odsekzoznamu"/>
        <w:numPr>
          <w:ilvl w:val="0"/>
          <w:numId w:val="1"/>
        </w:numPr>
        <w:spacing w:after="120"/>
        <w:ind w:left="425" w:hanging="425"/>
        <w:contextualSpacing w:val="0"/>
        <w:jc w:val="both"/>
        <w:rPr>
          <w:ins w:id="14" w:author="Autor"/>
        </w:rPr>
      </w:pPr>
      <w:r w:rsidRPr="007001F1">
        <w:t xml:space="preserve">Otázky, ktoré sú rozdelené na viaceré </w:t>
      </w:r>
      <w:proofErr w:type="spellStart"/>
      <w:r w:rsidRPr="007001F1">
        <w:t>podotázky</w:t>
      </w:r>
      <w:proofErr w:type="spellEnd"/>
      <w:r w:rsidRPr="007001F1">
        <w:t xml:space="preserve"> (a, b, c...) vypĺňa RO samostatne, pričom každá z </w:t>
      </w:r>
      <w:proofErr w:type="spellStart"/>
      <w:r w:rsidRPr="007001F1">
        <w:t>podotázok</w:t>
      </w:r>
      <w:proofErr w:type="spellEnd"/>
      <w:r w:rsidRPr="007001F1">
        <w:t xml:space="preserve"> bude mať vlastné zaznačenie odpovede.  </w:t>
      </w:r>
    </w:p>
    <w:p w:rsidR="00C16B4B" w:rsidRPr="007001F1" w:rsidRDefault="00C16B4B" w:rsidP="00C16B4B">
      <w:pPr>
        <w:pStyle w:val="Odsekzoznamu"/>
        <w:numPr>
          <w:ilvl w:val="0"/>
          <w:numId w:val="1"/>
        </w:numPr>
        <w:spacing w:after="120"/>
        <w:ind w:left="426" w:hanging="426"/>
        <w:contextualSpacing w:val="0"/>
        <w:jc w:val="both"/>
      </w:pPr>
      <w:ins w:id="15" w:author="Auto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w:t>
        </w:r>
        <w:proofErr w:type="spellStart"/>
        <w:r w:rsidRPr="00C16B4B">
          <w:t>trail</w:t>
        </w:r>
        <w:proofErr w:type="spellEnd"/>
        <w:r w:rsidRPr="00C16B4B">
          <w:t xml:space="preserve">)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ins>
    </w:p>
    <w:p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 xml:space="preserve">/pravidiel/zmluvy o poskytnutí NFP. Pokiaľ nie je identifikované žiadne porušenie, </w:t>
      </w:r>
      <w:r w:rsidRPr="007001F1">
        <w:lastRenderedPageBreak/>
        <w:t>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ins w:id="16" w:author="Autor">
        <w:r w:rsidR="00C16B4B">
          <w:t xml:space="preserve"> </w:t>
        </w:r>
      </w:ins>
    </w:p>
    <w:p w:rsidR="00BA0601" w:rsidRDefault="000E236A" w:rsidP="00402AA8">
      <w:pPr>
        <w:pStyle w:val="Odsekzoznamu"/>
        <w:numPr>
          <w:ilvl w:val="0"/>
          <w:numId w:val="1"/>
        </w:numPr>
        <w:spacing w:after="120"/>
        <w:ind w:left="425" w:hanging="425"/>
        <w:contextualSpacing w:val="0"/>
        <w:jc w:val="both"/>
        <w:rPr>
          <w:ins w:id="17" w:author="Autor"/>
        </w:rPr>
      </w:pPr>
      <w:r>
        <w:t>V prípade, že zmluva o poskytnutí NFP ešte nie je uzavretá, pojem prijímateľ sa v príslušnom kontrolnom zozname nahradí pojmom žiadateľ.</w:t>
      </w:r>
    </w:p>
    <w:p w:rsidR="009973BA" w:rsidRDefault="009973BA" w:rsidP="00C16B4B">
      <w:pPr>
        <w:pStyle w:val="Odsekzoznamu"/>
        <w:numPr>
          <w:ilvl w:val="0"/>
          <w:numId w:val="1"/>
        </w:numPr>
        <w:spacing w:before="120" w:after="120"/>
        <w:ind w:left="426" w:hanging="426"/>
        <w:contextualSpacing w:val="0"/>
        <w:jc w:val="both"/>
        <w:rPr>
          <w:ins w:id="18" w:author="Autor"/>
        </w:rPr>
      </w:pPr>
      <w:ins w:id="19" w:author="Auto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ins>
    </w:p>
    <w:p w:rsidR="009973BA" w:rsidRPr="007001F1" w:rsidRDefault="009973BA" w:rsidP="009973BA">
      <w:pPr>
        <w:pStyle w:val="Odsekzoznamu"/>
        <w:spacing w:after="120"/>
        <w:ind w:left="425"/>
        <w:contextualSpacing w:val="0"/>
        <w:jc w:val="both"/>
      </w:pPr>
    </w:p>
    <w:p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rsidR="0087289A" w:rsidRPr="00402AA8" w:rsidRDefault="00564F9F" w:rsidP="00942F1E">
      <w:pPr>
        <w:pStyle w:val="Odsekzoznamu"/>
        <w:numPr>
          <w:ilvl w:val="0"/>
          <w:numId w:val="24"/>
        </w:numPr>
        <w:spacing w:before="120" w:after="120"/>
        <w:ind w:left="425" w:hanging="425"/>
        <w:contextualSpacing w:val="0"/>
        <w:jc w:val="both"/>
        <w:rPr>
          <w:color w:val="0563C1" w:themeColor="hyperlink"/>
          <w:u w:val="single"/>
        </w:rPr>
      </w:pPr>
      <w:r>
        <w:fldChar w:fldCharType="begin"/>
      </w:r>
      <w:r>
        <w:instrText xml:space="preserve"> HYPERLINK \l "KZ0" </w:instrText>
      </w:r>
      <w:r>
        <w:fldChar w:fldCharType="separate"/>
      </w:r>
      <w:r w:rsidR="002734C6" w:rsidRPr="007001F1">
        <w:rPr>
          <w:rStyle w:val="Hypertextovprepojenie"/>
        </w:rPr>
        <w:t xml:space="preserve">Podlimitná zákazka </w:t>
      </w:r>
      <w:del w:id="20" w:author="Autor">
        <w:r w:rsidR="002734C6" w:rsidRPr="007001F1" w:rsidDel="00663F20">
          <w:rPr>
            <w:rStyle w:val="Hypertextovprepojenie"/>
          </w:rPr>
          <w:delText>podľa § 113 ZVO</w:delText>
        </w:r>
      </w:del>
      <w:ins w:id="21" w:author="Autor">
        <w:r w:rsidR="00663F20">
          <w:rPr>
            <w:rStyle w:val="Hypertextovprepojenie"/>
          </w:rPr>
          <w:t>bez využitia elektronického trhoviska</w:t>
        </w:r>
      </w:ins>
      <w:r w:rsidR="002734C6" w:rsidRPr="007001F1">
        <w:rPr>
          <w:rStyle w:val="Hypertextovprepojenie"/>
        </w:rPr>
        <w:t xml:space="preserve"> </w:t>
      </w:r>
      <w:r w:rsidR="00160179">
        <w:rPr>
          <w:rStyle w:val="Hypertextovprepojenie"/>
        </w:rPr>
        <w:t>-</w:t>
      </w:r>
      <w:r w:rsidR="002734C6" w:rsidRPr="007001F1">
        <w:rPr>
          <w:rStyle w:val="Hypertextovprepojenie"/>
        </w:rPr>
        <w:t xml:space="preserve"> prvá ex </w:t>
      </w:r>
      <w:proofErr w:type="spellStart"/>
      <w:r w:rsidR="002734C6" w:rsidRPr="007001F1">
        <w:rPr>
          <w:rStyle w:val="Hypertextovprepojenie"/>
        </w:rPr>
        <w:t>ante</w:t>
      </w:r>
      <w:proofErr w:type="spellEnd"/>
      <w:r w:rsidR="002734C6" w:rsidRPr="007001F1">
        <w:rPr>
          <w:rStyle w:val="Hypertextovprepojenie"/>
        </w:rPr>
        <w:t xml:space="preserve"> kontrola</w:t>
      </w:r>
      <w:r>
        <w:rPr>
          <w:rStyle w:val="Hypertextovprepojenie"/>
        </w:rPr>
        <w:fldChar w:fldCharType="end"/>
      </w:r>
    </w:p>
    <w:p w:rsidR="00A50DC9" w:rsidRPr="007001F1" w:rsidRDefault="00564F9F" w:rsidP="00A56EE6">
      <w:pPr>
        <w:pStyle w:val="Odsekzoznamu"/>
        <w:numPr>
          <w:ilvl w:val="0"/>
          <w:numId w:val="24"/>
        </w:numPr>
        <w:spacing w:before="120" w:after="120"/>
        <w:ind w:left="426" w:hanging="426"/>
        <w:contextualSpacing w:val="0"/>
        <w:jc w:val="both"/>
        <w:rPr>
          <w:rStyle w:val="Hypertextovprepojenie"/>
        </w:rPr>
      </w:pPr>
      <w:r>
        <w:fldChar w:fldCharType="begin"/>
      </w:r>
      <w:r>
        <w:instrText xml:space="preserve"> HYPERLINK \l "KZ_1" </w:instrText>
      </w:r>
      <w:r>
        <w:fldChar w:fldCharType="separate"/>
      </w:r>
      <w:r w:rsidR="00A50DC9" w:rsidRPr="007001F1">
        <w:rPr>
          <w:rStyle w:val="Hypertextovprepojenie"/>
        </w:rPr>
        <w:t xml:space="preserve">Podlimitná zákazka </w:t>
      </w:r>
      <w:ins w:id="22" w:author="Autor">
        <w:r w:rsidR="00663F20" w:rsidRPr="00663F20">
          <w:rPr>
            <w:rStyle w:val="Hypertextovprepojenie"/>
          </w:rPr>
          <w:t>bez využitia elektronického trhoviska</w:t>
        </w:r>
      </w:ins>
      <w:del w:id="23" w:author="Autor">
        <w:r w:rsidR="00A50DC9" w:rsidRPr="007001F1" w:rsidDel="00663F20">
          <w:rPr>
            <w:rStyle w:val="Hypertextovprepojenie"/>
          </w:rPr>
          <w:delText>podľa § 113 ZVO</w:delText>
        </w:r>
      </w:del>
      <w:r>
        <w:rPr>
          <w:rStyle w:val="Hypertextovprepojenie"/>
        </w:rPr>
        <w:fldChar w:fldCharType="end"/>
      </w:r>
      <w:r w:rsidR="00EE44E4" w:rsidRPr="007001F1">
        <w:rPr>
          <w:rStyle w:val="Hypertextovprepojenie"/>
        </w:rPr>
        <w:t xml:space="preserve"> -</w:t>
      </w:r>
      <w:r w:rsidR="00FA36B2" w:rsidRPr="007001F1">
        <w:rPr>
          <w:rStyle w:val="Hypertextovprepojenie"/>
        </w:rPr>
        <w:t xml:space="preserve"> štandardná ex</w:t>
      </w:r>
      <w:ins w:id="24" w:author="Autor">
        <w:r w:rsidR="0055280C">
          <w:rPr>
            <w:rStyle w:val="Hypertextovprepojenie"/>
          </w:rPr>
          <w:t xml:space="preserve"> </w:t>
        </w:r>
      </w:ins>
      <w:r w:rsidR="00FA36B2" w:rsidRPr="007001F1">
        <w:rPr>
          <w:rStyle w:val="Hypertextovprepojenie"/>
        </w:rPr>
        <w:t>post kontrola</w:t>
      </w:r>
    </w:p>
    <w:p w:rsidR="0023087C"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"KZ_36" </w:instrText>
      </w:r>
      <w:r>
        <w:fldChar w:fldCharType="separate"/>
      </w:r>
      <w:r w:rsidR="0023087C" w:rsidRPr="007001F1">
        <w:rPr>
          <w:rStyle w:val="Hypertextovprepojenie"/>
        </w:rPr>
        <w:t xml:space="preserve">Podlimitná zákazka realizovaná cez elektronické trhovisko - </w:t>
      </w:r>
      <w:r w:rsidR="00EE44E4" w:rsidRPr="007001F1">
        <w:rPr>
          <w:rStyle w:val="Hypertextovprepojenie"/>
        </w:rPr>
        <w:t>prvá</w:t>
      </w:r>
      <w:r w:rsidR="0023087C" w:rsidRPr="007001F1">
        <w:rPr>
          <w:rStyle w:val="Hypertextovprepojenie"/>
        </w:rPr>
        <w:t xml:space="preserve"> ex</w:t>
      </w:r>
      <w:ins w:id="25" w:author="Autor">
        <w:r w:rsidR="0055280C">
          <w:rPr>
            <w:rStyle w:val="Hypertextovprepojenie"/>
          </w:rPr>
          <w:t xml:space="preserve"> </w:t>
        </w:r>
      </w:ins>
      <w:proofErr w:type="spellStart"/>
      <w:r w:rsidR="0023087C" w:rsidRPr="007001F1">
        <w:rPr>
          <w:rStyle w:val="Hypertextovprepojenie"/>
        </w:rPr>
        <w:t>ante</w:t>
      </w:r>
      <w:proofErr w:type="spellEnd"/>
      <w:r w:rsidR="0023087C" w:rsidRPr="007001F1">
        <w:rPr>
          <w:rStyle w:val="Hypertextovprepojenie"/>
        </w:rPr>
        <w:t xml:space="preserve"> kontrola</w:t>
      </w:r>
      <w:r>
        <w:rPr>
          <w:rStyle w:val="Hypertextovprepojenie"/>
        </w:rPr>
        <w:fldChar w:fldCharType="end"/>
      </w:r>
    </w:p>
    <w:p w:rsidR="0023087C" w:rsidRPr="007001F1" w:rsidRDefault="00646C46"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realizovaná cez elektronické trhovisko </w:t>
        </w:r>
        <w:r w:rsidR="00160179">
          <w:rPr>
            <w:rStyle w:val="Hypertextovprepojenie"/>
          </w:rPr>
          <w:t>-</w:t>
        </w:r>
        <w:r w:rsidR="0023087C" w:rsidRPr="007001F1">
          <w:rPr>
            <w:rStyle w:val="Hypertextovprepojenie"/>
          </w:rPr>
          <w:t xml:space="preserve"> štandardná ex post kontrola</w:t>
        </w:r>
      </w:hyperlink>
    </w:p>
    <w:p w:rsidR="0023087C" w:rsidRPr="007001F1" w:rsidRDefault="00564F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 </w:instrText>
      </w:r>
      <w:r>
        <w:fldChar w:fldCharType="separate"/>
      </w:r>
      <w:r w:rsidR="00270BA7" w:rsidRPr="007001F1">
        <w:rPr>
          <w:rStyle w:val="Hypertextovprepojenie"/>
        </w:rPr>
        <w:t xml:space="preserve">Podlimitná zákazka </w:t>
      </w:r>
      <w:r w:rsidR="00EE44E4" w:rsidRPr="007001F1">
        <w:rPr>
          <w:rStyle w:val="Hypertextovprepojenie"/>
        </w:rPr>
        <w:t>-</w:t>
      </w:r>
      <w:ins w:id="26" w:author="Autor">
        <w:r w:rsidR="00663F20">
          <w:rPr>
            <w:rStyle w:val="Hypertextovprepojenie"/>
          </w:rPr>
          <w:t xml:space="preserve"> </w:t>
        </w:r>
      </w:ins>
      <w:r w:rsidR="00B141AC" w:rsidRPr="007001F1">
        <w:rPr>
          <w:rStyle w:val="Hypertextovprepojenie"/>
        </w:rPr>
        <w:t xml:space="preserve">výzva na rokovanie </w:t>
      </w:r>
      <w:r w:rsidR="00270BA7" w:rsidRPr="007001F1">
        <w:rPr>
          <w:rStyle w:val="Hypertextovprepojenie"/>
        </w:rPr>
        <w:t>podľa § 116 ZVO</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 </w:instrText>
      </w:r>
      <w:r>
        <w:fldChar w:fldCharType="separate"/>
      </w:r>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ins w:id="27" w:author="Autor">
        <w:r w:rsidR="0055280C">
          <w:rPr>
            <w:rStyle w:val="Hypertextovprepojenie"/>
          </w:rPr>
          <w:t xml:space="preserve"> </w:t>
        </w:r>
      </w:ins>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"KZ_6" </w:instrText>
      </w:r>
      <w:r>
        <w:fldChar w:fldCharType="separate"/>
      </w:r>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ins w:id="28" w:author="Autor">
        <w:r w:rsidR="0055280C">
          <w:rPr>
            <w:rStyle w:val="Hypertextovprepojenie"/>
          </w:rPr>
          <w:t xml:space="preserve"> </w:t>
        </w:r>
      </w:ins>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"KZ_7" </w:instrText>
      </w:r>
      <w:r>
        <w:fldChar w:fldCharType="separate"/>
      </w:r>
      <w:r w:rsidR="00270BA7" w:rsidRPr="007001F1">
        <w:rPr>
          <w:rStyle w:val="Hypertextovprepojenie"/>
        </w:rPr>
        <w:t>Nadlimitná zákazka - verejná súťaž - následná ex</w:t>
      </w:r>
      <w:ins w:id="29" w:author="Autor">
        <w:r w:rsidR="0055280C">
          <w:rPr>
            <w:rStyle w:val="Hypertextovprepojenie"/>
          </w:rPr>
          <w:t xml:space="preserve"> </w:t>
        </w:r>
      </w:ins>
      <w:r w:rsidR="00270BA7" w:rsidRPr="007001F1">
        <w:rPr>
          <w:rStyle w:val="Hypertextovprepojenie"/>
        </w:rPr>
        <w:t>post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"KZ_8" </w:instrText>
      </w:r>
      <w:r>
        <w:fldChar w:fldCharType="separate"/>
      </w:r>
      <w:r w:rsidR="00270BA7" w:rsidRPr="007001F1">
        <w:rPr>
          <w:rStyle w:val="Hypertextovprepojenie"/>
        </w:rPr>
        <w:t>Nadlimitná zákazka - verejná súťaž - štandardná ex</w:t>
      </w:r>
      <w:ins w:id="30" w:author="Autor">
        <w:r w:rsidR="0055280C">
          <w:rPr>
            <w:rStyle w:val="Hypertextovprepojenie"/>
          </w:rPr>
          <w:t xml:space="preserve"> </w:t>
        </w:r>
      </w:ins>
      <w:r w:rsidR="00270BA7" w:rsidRPr="007001F1">
        <w:rPr>
          <w:rStyle w:val="Hypertextovprepojenie"/>
        </w:rPr>
        <w:t>post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"KZ_9" </w:instrText>
      </w:r>
      <w:r>
        <w:fldChar w:fldCharType="separate"/>
      </w:r>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ins w:id="31" w:author="Autor">
        <w:r w:rsidR="0055280C">
          <w:rPr>
            <w:rStyle w:val="Hypertextovprepojenie"/>
          </w:rPr>
          <w:t xml:space="preserve"> </w:t>
        </w:r>
      </w:ins>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"KZ_10" </w:instrText>
      </w:r>
      <w:r>
        <w:fldChar w:fldCharType="separate"/>
      </w:r>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ins w:id="32" w:author="Autor">
        <w:r w:rsidR="0055280C">
          <w:rPr>
            <w:rStyle w:val="Hypertextovprepojenie"/>
          </w:rPr>
          <w:t xml:space="preserve"> </w:t>
        </w:r>
      </w:ins>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"KZ_11" </w:instrText>
      </w:r>
      <w:r>
        <w:fldChar w:fldCharType="separate"/>
      </w:r>
      <w:r w:rsidR="00270BA7" w:rsidRPr="007001F1">
        <w:rPr>
          <w:rStyle w:val="Hypertextovprepojenie"/>
        </w:rPr>
        <w:t>Nadlimitná zákazka realizovaná cez elektronické trhovisko - následná ex</w:t>
      </w:r>
      <w:ins w:id="33" w:author="Autor">
        <w:r w:rsidR="0055280C">
          <w:rPr>
            <w:rStyle w:val="Hypertextovprepojenie"/>
          </w:rPr>
          <w:t xml:space="preserve"> </w:t>
        </w:r>
      </w:ins>
      <w:r w:rsidR="00270BA7" w:rsidRPr="007001F1">
        <w:rPr>
          <w:rStyle w:val="Hypertextovprepojenie"/>
        </w:rPr>
        <w:t>post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"KZ_12" </w:instrText>
      </w:r>
      <w:r>
        <w:fldChar w:fldCharType="separate"/>
      </w:r>
      <w:r w:rsidR="00270BA7" w:rsidRPr="007001F1">
        <w:rPr>
          <w:rStyle w:val="Hypertextovprepojenie"/>
        </w:rPr>
        <w:t>Nadlimitná zákazka realizovaná cez elektronické trhovisko - štandardná ex</w:t>
      </w:r>
      <w:ins w:id="34" w:author="Autor">
        <w:r w:rsidR="0055280C">
          <w:rPr>
            <w:rStyle w:val="Hypertextovprepojenie"/>
          </w:rPr>
          <w:t xml:space="preserve"> </w:t>
        </w:r>
      </w:ins>
      <w:r w:rsidR="00270BA7" w:rsidRPr="007001F1">
        <w:rPr>
          <w:rStyle w:val="Hypertextovprepojenie"/>
        </w:rPr>
        <w:t>post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"KZ_13" </w:instrText>
      </w:r>
      <w:r>
        <w:fldChar w:fldCharType="separate"/>
      </w:r>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ins w:id="35" w:author="Autor">
        <w:r w:rsidR="0055280C">
          <w:rPr>
            <w:rStyle w:val="Hypertextovprepojenie"/>
          </w:rPr>
          <w:t xml:space="preserve"> </w:t>
        </w:r>
      </w:ins>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"KZ_14" </w:instrText>
      </w:r>
      <w:r>
        <w:fldChar w:fldCharType="separate"/>
      </w:r>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ins w:id="36" w:author="Autor">
        <w:r w:rsidR="0055280C">
          <w:rPr>
            <w:rStyle w:val="Hypertextovprepojenie"/>
          </w:rPr>
          <w:t xml:space="preserve"> </w:t>
        </w:r>
      </w:ins>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"KZ_15" </w:instrText>
      </w:r>
      <w:r>
        <w:fldChar w:fldCharType="separate"/>
      </w:r>
      <w:r w:rsidR="00270BA7" w:rsidRPr="007001F1">
        <w:rPr>
          <w:rStyle w:val="Hypertextovprepojenie"/>
        </w:rPr>
        <w:t>Nadlimitná zákazka - užšia súťaž - následná ex</w:t>
      </w:r>
      <w:ins w:id="37" w:author="Autor">
        <w:r w:rsidR="0055280C">
          <w:rPr>
            <w:rStyle w:val="Hypertextovprepojenie"/>
          </w:rPr>
          <w:t xml:space="preserve"> </w:t>
        </w:r>
      </w:ins>
      <w:r w:rsidR="00270BA7" w:rsidRPr="007001F1">
        <w:rPr>
          <w:rStyle w:val="Hypertextovprepojenie"/>
        </w:rPr>
        <w:t>post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"KZ_16" </w:instrText>
      </w:r>
      <w:r>
        <w:fldChar w:fldCharType="separate"/>
      </w:r>
      <w:r w:rsidR="00270BA7" w:rsidRPr="007001F1">
        <w:rPr>
          <w:rStyle w:val="Hypertextovprepojenie"/>
        </w:rPr>
        <w:t>Nadlimitná zákazka - užšia súťaž - štandardná ex</w:t>
      </w:r>
      <w:ins w:id="38" w:author="Autor">
        <w:r w:rsidR="0055280C">
          <w:rPr>
            <w:rStyle w:val="Hypertextovprepojenie"/>
          </w:rPr>
          <w:t xml:space="preserve"> </w:t>
        </w:r>
      </w:ins>
      <w:r w:rsidR="00270BA7" w:rsidRPr="007001F1">
        <w:rPr>
          <w:rStyle w:val="Hypertextovprepojenie"/>
        </w:rPr>
        <w:t>post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"KZ_17" </w:instrText>
      </w:r>
      <w:r>
        <w:fldChar w:fldCharType="separate"/>
      </w:r>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ins w:id="39" w:author="Autor">
        <w:r w:rsidR="0055280C">
          <w:rPr>
            <w:rStyle w:val="Hypertextovprepojenie"/>
          </w:rPr>
          <w:t xml:space="preserve"> </w:t>
        </w:r>
      </w:ins>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"KZ_18" </w:instrText>
      </w:r>
      <w:r>
        <w:fldChar w:fldCharType="separate"/>
      </w:r>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ins w:id="40" w:author="Autor">
        <w:r w:rsidR="0055280C">
          <w:rPr>
            <w:rStyle w:val="Hypertextovprepojenie"/>
          </w:rPr>
          <w:t xml:space="preserve"> </w:t>
        </w:r>
      </w:ins>
      <w:proofErr w:type="spellStart"/>
      <w:r w:rsidR="00270BA7" w:rsidRPr="007001F1">
        <w:rPr>
          <w:rStyle w:val="Hypertextovprepojenie"/>
        </w:rPr>
        <w:t>ante</w:t>
      </w:r>
      <w:proofErr w:type="spellEnd"/>
      <w:r w:rsidR="00270BA7" w:rsidRPr="007001F1">
        <w:rPr>
          <w:rStyle w:val="Hypertextovprepojenie"/>
        </w:rPr>
        <w:t xml:space="preserve"> kontrola</w:t>
      </w:r>
      <w:r>
        <w:rPr>
          <w:rStyle w:val="Hypertextovprepojenie"/>
        </w:rPr>
        <w:fldChar w:fldCharType="end"/>
      </w:r>
    </w:p>
    <w:p w:rsidR="00270BA7" w:rsidRPr="007001F1" w:rsidRDefault="000F559F" w:rsidP="00942F1E">
      <w:pPr>
        <w:pStyle w:val="Odsekzoznamu"/>
        <w:numPr>
          <w:ilvl w:val="0"/>
          <w:numId w:val="24"/>
        </w:numPr>
        <w:spacing w:before="120" w:after="120"/>
        <w:ind w:left="425" w:hanging="425"/>
        <w:contextualSpacing w:val="0"/>
        <w:jc w:val="both"/>
        <w:rPr>
          <w:rStyle w:val="Hypertextovprepojenie"/>
        </w:rPr>
      </w:pPr>
      <w:r>
        <w:lastRenderedPageBreak/>
        <w:fldChar w:fldCharType="begin"/>
      </w:r>
      <w:r>
        <w:instrText xml:space="preserve"> HYPERLINK \l "KZ_19" </w:instrText>
      </w:r>
      <w:r>
        <w:fldChar w:fldCharType="separate"/>
      </w:r>
      <w:r w:rsidR="00270BA7" w:rsidRPr="007001F1">
        <w:rPr>
          <w:rStyle w:val="Hypertextovprepojenie"/>
        </w:rPr>
        <w:t>Nadlimitná zákazka - priame rokovacie konanie - následná ex</w:t>
      </w:r>
      <w:ins w:id="41" w:author="Autor">
        <w:r w:rsidR="0055280C">
          <w:rPr>
            <w:rStyle w:val="Hypertextovprepojenie"/>
          </w:rPr>
          <w:t xml:space="preserve"> </w:t>
        </w:r>
      </w:ins>
      <w:r w:rsidR="00270BA7" w:rsidRPr="007001F1">
        <w:rPr>
          <w:rStyle w:val="Hypertextovprepojenie"/>
        </w:rPr>
        <w:t>post kontrola</w:t>
      </w:r>
      <w:r>
        <w:rPr>
          <w:rStyle w:val="Hypertextovprepojenie"/>
        </w:rPr>
        <w:fldChar w:fldCharType="end"/>
      </w:r>
    </w:p>
    <w:p w:rsidR="00D47CB5"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"KZ_20" </w:instrText>
      </w:r>
      <w:r>
        <w:fldChar w:fldCharType="separate"/>
      </w:r>
      <w:r w:rsidR="00D47CB5" w:rsidRPr="007001F1">
        <w:rPr>
          <w:rStyle w:val="Hypertextovprepojenie"/>
        </w:rPr>
        <w:t>Nadlimitná zákazka - priame rokovacie konanie - štandardná ex</w:t>
      </w:r>
      <w:ins w:id="42" w:author="Autor">
        <w:r w:rsidR="0055280C">
          <w:rPr>
            <w:rStyle w:val="Hypertextovprepojenie"/>
          </w:rPr>
          <w:t xml:space="preserve"> </w:t>
        </w:r>
      </w:ins>
      <w:r w:rsidR="00D47CB5" w:rsidRPr="007001F1">
        <w:rPr>
          <w:rStyle w:val="Hypertextovprepojenie"/>
        </w:rPr>
        <w:t>post kontrola</w:t>
      </w:r>
      <w:r>
        <w:rPr>
          <w:rStyle w:val="Hypertextovprepojenie"/>
        </w:rPr>
        <w:fldChar w:fldCharType="end"/>
      </w:r>
    </w:p>
    <w:p w:rsidR="00D47CB5"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"KZ_21" </w:instrText>
      </w:r>
      <w:r>
        <w:fldChar w:fldCharType="separate"/>
      </w:r>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ins w:id="43" w:author="Autor">
        <w:r w:rsidR="0055280C">
          <w:rPr>
            <w:rStyle w:val="Hypertextovprepojenie"/>
          </w:rPr>
          <w:t xml:space="preserve"> </w:t>
        </w:r>
      </w:ins>
      <w:proofErr w:type="spellStart"/>
      <w:r w:rsidR="00D47CB5" w:rsidRPr="007001F1">
        <w:rPr>
          <w:rStyle w:val="Hypertextovprepojenie"/>
        </w:rPr>
        <w:t>ante</w:t>
      </w:r>
      <w:proofErr w:type="spellEnd"/>
      <w:r w:rsidR="00D47CB5" w:rsidRPr="007001F1">
        <w:rPr>
          <w:rStyle w:val="Hypertextovprepojenie"/>
        </w:rPr>
        <w:t xml:space="preserve"> kontrola</w:t>
      </w:r>
      <w:r>
        <w:rPr>
          <w:rStyle w:val="Hypertextovprepojenie"/>
        </w:rPr>
        <w:fldChar w:fldCharType="end"/>
      </w:r>
    </w:p>
    <w:p w:rsidR="00D47CB5"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"KZ_22" </w:instrText>
      </w:r>
      <w:r>
        <w:fldChar w:fldCharType="separate"/>
      </w:r>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ins w:id="44" w:author="Autor">
        <w:r w:rsidR="0055280C">
          <w:rPr>
            <w:rStyle w:val="Hypertextovprepojenie"/>
          </w:rPr>
          <w:t xml:space="preserve"> </w:t>
        </w:r>
      </w:ins>
      <w:proofErr w:type="spellStart"/>
      <w:r w:rsidR="00D47CB5" w:rsidRPr="007001F1">
        <w:rPr>
          <w:rStyle w:val="Hypertextovprepojenie"/>
        </w:rPr>
        <w:t>ante</w:t>
      </w:r>
      <w:proofErr w:type="spellEnd"/>
      <w:r w:rsidR="00D47CB5" w:rsidRPr="007001F1">
        <w:rPr>
          <w:rStyle w:val="Hypertextovprepojenie"/>
        </w:rPr>
        <w:t xml:space="preserve"> kontrola</w:t>
      </w:r>
      <w:r>
        <w:rPr>
          <w:rStyle w:val="Hypertextovprepojenie"/>
        </w:rPr>
        <w:fldChar w:fldCharType="end"/>
      </w:r>
    </w:p>
    <w:p w:rsidR="00D47CB5"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"KZ_23" </w:instrText>
      </w:r>
      <w:r>
        <w:fldChar w:fldCharType="separate"/>
      </w:r>
      <w:r w:rsidR="00D47CB5" w:rsidRPr="007001F1">
        <w:rPr>
          <w:rStyle w:val="Hypertextovprepojenie"/>
        </w:rPr>
        <w:t>Nadlimitná zákazka - rokovacie konanie so zverejnením - následná ex</w:t>
      </w:r>
      <w:ins w:id="45" w:author="Autor">
        <w:r w:rsidR="0055280C">
          <w:rPr>
            <w:rStyle w:val="Hypertextovprepojenie"/>
          </w:rPr>
          <w:t xml:space="preserve"> </w:t>
        </w:r>
      </w:ins>
      <w:r w:rsidR="00D47CB5" w:rsidRPr="007001F1">
        <w:rPr>
          <w:rStyle w:val="Hypertextovprepojenie"/>
        </w:rPr>
        <w:t>post kontrola</w:t>
      </w:r>
      <w:r>
        <w:rPr>
          <w:rStyle w:val="Hypertextovprepojenie"/>
        </w:rPr>
        <w:fldChar w:fldCharType="end"/>
      </w:r>
    </w:p>
    <w:p w:rsidR="00D47CB5"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"KZ_24" </w:instrText>
      </w:r>
      <w:r>
        <w:fldChar w:fldCharType="separate"/>
      </w:r>
      <w:r w:rsidR="00D47CB5" w:rsidRPr="007001F1">
        <w:rPr>
          <w:rStyle w:val="Hypertextovprepojenie"/>
        </w:rPr>
        <w:t>Nadlimitná zákazka - rokovacie konanie so zverejnením - štandardná ex</w:t>
      </w:r>
      <w:ins w:id="46" w:author="Autor">
        <w:r w:rsidR="0055280C">
          <w:rPr>
            <w:rStyle w:val="Hypertextovprepojenie"/>
          </w:rPr>
          <w:t xml:space="preserve"> </w:t>
        </w:r>
      </w:ins>
      <w:r w:rsidR="00D47CB5" w:rsidRPr="007001F1">
        <w:rPr>
          <w:rStyle w:val="Hypertextovprepojenie"/>
        </w:rPr>
        <w:t>post kontrola</w:t>
      </w:r>
      <w:r>
        <w:rPr>
          <w:rStyle w:val="Hypertextovprepojenie"/>
        </w:rPr>
        <w:fldChar w:fldCharType="end"/>
      </w:r>
    </w:p>
    <w:p w:rsidR="00D47CB5"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"KZ_25" </w:instrText>
      </w:r>
      <w:r>
        <w:fldChar w:fldCharType="separate"/>
      </w:r>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ins w:id="47" w:author="Autor">
        <w:r w:rsidR="0055280C">
          <w:rPr>
            <w:rStyle w:val="Hypertextovprepojenie"/>
          </w:rPr>
          <w:t xml:space="preserve"> </w:t>
        </w:r>
      </w:ins>
      <w:proofErr w:type="spellStart"/>
      <w:r w:rsidR="00D47CB5" w:rsidRPr="007001F1">
        <w:rPr>
          <w:rStyle w:val="Hypertextovprepojenie"/>
        </w:rPr>
        <w:t>ante</w:t>
      </w:r>
      <w:proofErr w:type="spellEnd"/>
      <w:r w:rsidR="00D47CB5" w:rsidRPr="007001F1">
        <w:rPr>
          <w:rStyle w:val="Hypertextovprepojenie"/>
        </w:rPr>
        <w:t xml:space="preserve"> kontrola</w:t>
      </w:r>
      <w:r>
        <w:rPr>
          <w:rStyle w:val="Hypertextovprepojenie"/>
        </w:rPr>
        <w:fldChar w:fldCharType="end"/>
      </w:r>
    </w:p>
    <w:p w:rsidR="00D47CB5"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"KZ_26" </w:instrText>
      </w:r>
      <w:r>
        <w:fldChar w:fldCharType="separate"/>
      </w:r>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ins w:id="48" w:author="Autor">
        <w:r w:rsidR="0055280C">
          <w:rPr>
            <w:rStyle w:val="Hypertextovprepojenie"/>
          </w:rPr>
          <w:t xml:space="preserve"> </w:t>
        </w:r>
      </w:ins>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"KZ_27" </w:instrText>
      </w:r>
      <w:r>
        <w:fldChar w:fldCharType="separate"/>
      </w:r>
      <w:r w:rsidR="008F02DE" w:rsidRPr="007001F1">
        <w:rPr>
          <w:rStyle w:val="Hypertextovprepojenie"/>
        </w:rPr>
        <w:t>Nadlimitná zákazka - súťažný dialóg - následná ex</w:t>
      </w:r>
      <w:ins w:id="49"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564F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"KZ_28" </w:instrText>
      </w:r>
      <w:r>
        <w:fldChar w:fldCharType="separate"/>
      </w:r>
      <w:r w:rsidR="008F02DE" w:rsidRPr="007001F1">
        <w:rPr>
          <w:rStyle w:val="Hypertextovprepojenie"/>
        </w:rPr>
        <w:t>Nadlimitná zákazka - súťažný dialóg - štandardná ex</w:t>
      </w:r>
      <w:ins w:id="50" w:author="Autor">
        <w:r w:rsidR="000A3667">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"KZ_29" </w:instrText>
      </w:r>
      <w:r>
        <w:fldChar w:fldCharType="separate"/>
      </w:r>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ins w:id="51" w:author="Autor">
        <w:r w:rsidR="0055280C">
          <w:rPr>
            <w:rStyle w:val="Hypertextovprepojenie"/>
          </w:rPr>
          <w:t xml:space="preserve"> </w:t>
        </w:r>
      </w:ins>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"KZ_30" </w:instrText>
      </w:r>
      <w:r>
        <w:fldChar w:fldCharType="separate"/>
      </w:r>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ins w:id="52" w:author="Autor">
        <w:r w:rsidR="0055280C">
          <w:rPr>
            <w:rStyle w:val="Hypertextovprepojenie"/>
          </w:rPr>
          <w:t xml:space="preserve"> </w:t>
        </w:r>
      </w:ins>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"KZ_31" </w:instrText>
      </w:r>
      <w:r>
        <w:fldChar w:fldCharType="separate"/>
      </w:r>
      <w:r w:rsidR="008F02DE" w:rsidRPr="007001F1">
        <w:rPr>
          <w:rStyle w:val="Hypertextovprepojenie"/>
        </w:rPr>
        <w:t>Nadlimitná zákazka - súťaž návrhov - následná ex</w:t>
      </w:r>
      <w:ins w:id="53"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"KZ_32" </w:instrText>
      </w:r>
      <w:r>
        <w:fldChar w:fldCharType="separate"/>
      </w:r>
      <w:r w:rsidR="008F02DE" w:rsidRPr="007001F1">
        <w:rPr>
          <w:rStyle w:val="Hypertextovprepojenie"/>
        </w:rPr>
        <w:t>Nadlimitná zákazka - súťaž návrhov - štandardná ex</w:t>
      </w:r>
      <w:ins w:id="54"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"KZ_33" </w:instrText>
      </w:r>
      <w:r>
        <w:fldChar w:fldCharType="separate"/>
      </w:r>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ins w:id="55" w:author="Autor">
        <w:r w:rsidR="0055280C">
          <w:rPr>
            <w:rStyle w:val="Hypertextovprepojenie"/>
          </w:rPr>
          <w:t xml:space="preserve"> </w:t>
        </w:r>
      </w:ins>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"KZ_34" </w:instrText>
      </w:r>
      <w:r>
        <w:fldChar w:fldCharType="separate"/>
      </w:r>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ins w:id="56" w:author="Autor">
        <w:r w:rsidR="0055280C">
          <w:rPr>
            <w:rStyle w:val="Hypertextovprepojenie"/>
          </w:rPr>
          <w:t xml:space="preserve"> </w:t>
        </w:r>
      </w:ins>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"KZ_35" </w:instrText>
      </w:r>
      <w:r>
        <w:fldChar w:fldCharType="separate"/>
      </w:r>
      <w:r w:rsidR="008F02DE" w:rsidRPr="007001F1">
        <w:rPr>
          <w:rStyle w:val="Hypertextovprepojenie"/>
        </w:rPr>
        <w:t>Nadlimitná zákazka - koncesia - následná ex</w:t>
      </w:r>
      <w:ins w:id="57"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"KZ_37" </w:instrText>
      </w:r>
      <w:r>
        <w:fldChar w:fldCharType="separate"/>
      </w:r>
      <w:r w:rsidR="008F02DE" w:rsidRPr="007001F1">
        <w:rPr>
          <w:rStyle w:val="Hypertextovprepojenie"/>
        </w:rPr>
        <w:t>Nadlimitná zákazka - koncesia - štandardná ex</w:t>
      </w:r>
      <w:ins w:id="58"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"KZ_38" </w:instrText>
      </w:r>
      <w:r>
        <w:fldChar w:fldCharType="separate"/>
      </w:r>
      <w:r w:rsidR="008F02DE" w:rsidRPr="007001F1">
        <w:rPr>
          <w:rStyle w:val="Hypertextovprepojenie"/>
        </w:rPr>
        <w:t xml:space="preserve">Zákazka podľa § 117  ZVO - do </w:t>
      </w:r>
      <w:ins w:id="59" w:author="Autor">
        <w:r w:rsidR="007C2C95">
          <w:rPr>
            <w:rStyle w:val="Hypertextovprepojenie"/>
          </w:rPr>
          <w:t>30</w:t>
        </w:r>
      </w:ins>
      <w:del w:id="60" w:author="Autor">
        <w:r w:rsidR="0088057F" w:rsidRPr="007001F1" w:rsidDel="007C2C95">
          <w:rPr>
            <w:rStyle w:val="Hypertextovprepojenie"/>
          </w:rPr>
          <w:delText>1</w:delText>
        </w:r>
        <w:r w:rsidR="008F02DE" w:rsidRPr="007001F1" w:rsidDel="007C2C95">
          <w:rPr>
            <w:rStyle w:val="Hypertextovprepojenie"/>
          </w:rPr>
          <w:delText>5</w:delText>
        </w:r>
      </w:del>
      <w:r w:rsidR="008F02DE" w:rsidRPr="007001F1">
        <w:rPr>
          <w:rStyle w:val="Hypertextovprepojenie"/>
        </w:rPr>
        <w:t>000 EUR - štandardná ex</w:t>
      </w:r>
      <w:ins w:id="61"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"KZ_39" </w:instrText>
      </w:r>
      <w:r>
        <w:fldChar w:fldCharType="separate"/>
      </w:r>
      <w:r w:rsidR="008F02DE" w:rsidRPr="007001F1">
        <w:rPr>
          <w:rStyle w:val="Hypertextovprepojenie"/>
        </w:rPr>
        <w:t xml:space="preserve">Zákazka podľa § 117  ZVO - nad </w:t>
      </w:r>
      <w:ins w:id="62" w:author="Autor">
        <w:r w:rsidR="007C2C95">
          <w:rPr>
            <w:rStyle w:val="Hypertextovprepojenie"/>
          </w:rPr>
          <w:t>30</w:t>
        </w:r>
      </w:ins>
      <w:del w:id="63" w:author="Autor">
        <w:r w:rsidR="0088057F" w:rsidRPr="007001F1" w:rsidDel="007C2C95">
          <w:rPr>
            <w:rStyle w:val="Hypertextovprepojenie"/>
          </w:rPr>
          <w:delText>1</w:delText>
        </w:r>
        <w:r w:rsidR="008F02DE" w:rsidRPr="007001F1" w:rsidDel="007C2C95">
          <w:rPr>
            <w:rStyle w:val="Hypertextovprepojenie"/>
          </w:rPr>
          <w:delText>5</w:delText>
        </w:r>
      </w:del>
      <w:r w:rsidR="008F02DE" w:rsidRPr="007001F1">
        <w:rPr>
          <w:rStyle w:val="Hypertextovprepojenie"/>
        </w:rPr>
        <w:t>000 EUR - štandardná ex</w:t>
      </w:r>
      <w:ins w:id="64"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"KZ_40" </w:instrText>
      </w:r>
      <w:r>
        <w:fldChar w:fldCharType="separate"/>
      </w:r>
      <w:r w:rsidR="008F02DE" w:rsidRPr="007001F1">
        <w:rPr>
          <w:rStyle w:val="Hypertextovprepojenie"/>
        </w:rPr>
        <w:t>In-</w:t>
      </w:r>
      <w:proofErr w:type="spellStart"/>
      <w:r w:rsidR="008F02DE" w:rsidRPr="007001F1">
        <w:rPr>
          <w:rStyle w:val="Hypertextovprepojenie"/>
        </w:rPr>
        <w:t>house</w:t>
      </w:r>
      <w:proofErr w:type="spellEnd"/>
      <w:r w:rsidR="008F02DE" w:rsidRPr="007001F1">
        <w:rPr>
          <w:rStyle w:val="Hypertextovprepojenie"/>
        </w:rPr>
        <w:t xml:space="preserve"> zákazka</w:t>
      </w:r>
      <w:r w:rsidR="0036752F">
        <w:rPr>
          <w:rStyle w:val="Hypertextovprepojenie"/>
        </w:rPr>
        <w:t xml:space="preserve"> alebo zákazka horizontálnej spolupráce</w:t>
      </w:r>
      <w:r w:rsidR="008F02DE" w:rsidRPr="007001F1">
        <w:rPr>
          <w:rStyle w:val="Hypertextovprepojenie"/>
        </w:rPr>
        <w:t xml:space="preserve"> - štandardná ex</w:t>
      </w:r>
      <w:ins w:id="65"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"KZ_41" </w:instrText>
      </w:r>
      <w:r>
        <w:fldChar w:fldCharType="separate"/>
      </w:r>
      <w:r w:rsidR="008F02DE" w:rsidRPr="007001F1">
        <w:rPr>
          <w:rStyle w:val="Hypertextovprepojenie"/>
        </w:rPr>
        <w:t>Výnimka podľa § 1 ods. 2 až ods. 1</w:t>
      </w:r>
      <w:del w:id="66" w:author="Autor">
        <w:r w:rsidR="008F02DE" w:rsidRPr="007001F1" w:rsidDel="007C2C95">
          <w:rPr>
            <w:rStyle w:val="Hypertextovprepojenie"/>
          </w:rPr>
          <w:delText>2</w:delText>
        </w:r>
      </w:del>
      <w:ins w:id="67" w:author="Autor">
        <w:r w:rsidR="007C2C95">
          <w:rPr>
            <w:rStyle w:val="Hypertextovprepojenie"/>
          </w:rPr>
          <w:t>4</w:t>
        </w:r>
      </w:ins>
      <w:r w:rsidR="008F02DE" w:rsidRPr="007001F1">
        <w:rPr>
          <w:rStyle w:val="Hypertextovprepojenie"/>
        </w:rPr>
        <w:t xml:space="preserve"> ZVO - štandardná ex</w:t>
      </w:r>
      <w:ins w:id="68"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"KZ_42" </w:instrText>
      </w:r>
      <w:r>
        <w:fldChar w:fldCharType="separate"/>
      </w:r>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ins w:id="69" w:author="Autor">
        <w:r w:rsidR="0055280C">
          <w:rPr>
            <w:rStyle w:val="Hypertextovprepojenie"/>
          </w:rPr>
          <w:t xml:space="preserve"> </w:t>
        </w:r>
      </w:ins>
      <w:proofErr w:type="spellStart"/>
      <w:r w:rsidR="008F02DE" w:rsidRPr="007001F1">
        <w:rPr>
          <w:rStyle w:val="Hypertextovprepojenie"/>
        </w:rPr>
        <w:t>ante</w:t>
      </w:r>
      <w:proofErr w:type="spellEnd"/>
      <w:r w:rsidR="008F02DE" w:rsidRPr="007001F1">
        <w:rPr>
          <w:rStyle w:val="Hypertextovprepojenie"/>
        </w:rPr>
        <w:t xml:space="preserve"> kontrola</w:t>
      </w:r>
      <w:r>
        <w:rPr>
          <w:rStyle w:val="Hypertextovprepojenie"/>
        </w:rPr>
        <w:fldChar w:fldCharType="end"/>
      </w:r>
    </w:p>
    <w:p w:rsidR="008F02DE" w:rsidRPr="007001F1" w:rsidRDefault="000F559F"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"KZ_43" </w:instrText>
      </w:r>
      <w:r>
        <w:fldChar w:fldCharType="separate"/>
      </w:r>
      <w:r w:rsidR="008F02DE" w:rsidRPr="007001F1">
        <w:rPr>
          <w:rStyle w:val="Hypertextovprepojenie"/>
        </w:rPr>
        <w:t>Zmena zmluvy, rámcovej dohody a koncesnej zmluvy počas ich trvania po podpise - štandardná ex</w:t>
      </w:r>
      <w:ins w:id="70" w:author="Autor">
        <w:r w:rsidR="0055280C">
          <w:rPr>
            <w:rStyle w:val="Hypertextovprepojenie"/>
          </w:rPr>
          <w:t xml:space="preserve"> </w:t>
        </w:r>
      </w:ins>
      <w:r w:rsidR="008F02DE" w:rsidRPr="007001F1">
        <w:rPr>
          <w:rStyle w:val="Hypertextovprepojenie"/>
        </w:rPr>
        <w:t>post kontrola</w:t>
      </w:r>
      <w:r>
        <w:rPr>
          <w:rStyle w:val="Hypertextovprepojenie"/>
        </w:rPr>
        <w:fldChar w:fldCharType="end"/>
      </w:r>
    </w:p>
    <w:p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ins w:id="71" w:author="Autor">
        <w:r w:rsidR="0055280C">
          <w:rPr>
            <w:rStyle w:val="Hypertextovprepojenie"/>
          </w:rPr>
          <w:t xml:space="preserve"> </w:t>
        </w:r>
      </w:ins>
      <w:r w:rsidR="008F02DE" w:rsidRPr="000C64AD">
        <w:rPr>
          <w:rStyle w:val="Hypertextovprepojenie"/>
        </w:rPr>
        <w:t>post kontrola</w:t>
      </w:r>
    </w:p>
    <w:p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00997C59" w:rsidRPr="000869CC">
          <w:rPr>
            <w:rStyle w:val="Hypertextovprepojenie"/>
          </w:rPr>
          <w:t>Zákazka vyhlásená osobou, ktorej verejný obstarávateľ poskytne 50% a menej finančných prostriedkov z NFP- zákazka nad 100 tisíc EUR- štandardná ex post kontrola</w:t>
        </w:r>
      </w:hyperlink>
    </w:p>
    <w:p w:rsidR="006D70EA" w:rsidRDefault="00646C46"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 xml:space="preserve">Zákazka vyhlásená osobou, ktorej verejný obstarávateľ poskytne 50% a menej finančných prostriedkov z NFP- zákazka nad 100 tisíc EUR- druhá ex </w:t>
        </w:r>
        <w:proofErr w:type="spellStart"/>
        <w:r w:rsidR="006D70EA" w:rsidRPr="000869CC">
          <w:rPr>
            <w:rStyle w:val="Hypertextovprepojenie"/>
          </w:rPr>
          <w:t>ante</w:t>
        </w:r>
        <w:proofErr w:type="spellEnd"/>
        <w:r w:rsidR="006D70EA" w:rsidRPr="000869CC">
          <w:rPr>
            <w:rStyle w:val="Hypertextovprepojenie"/>
          </w:rPr>
          <w:t xml:space="preserve"> kontrola</w:t>
        </w:r>
      </w:hyperlink>
    </w:p>
    <w:p w:rsidR="006D70EA" w:rsidRDefault="00646C46" w:rsidP="00942F1E">
      <w:pPr>
        <w:pStyle w:val="Odsekzoznamu"/>
        <w:numPr>
          <w:ilvl w:val="0"/>
          <w:numId w:val="24"/>
        </w:numPr>
        <w:spacing w:before="120" w:after="120"/>
        <w:ind w:left="425" w:hanging="425"/>
        <w:contextualSpacing w:val="0"/>
        <w:jc w:val="both"/>
        <w:rPr>
          <w:rStyle w:val="Hypertextovprepojenie"/>
        </w:rPr>
      </w:pPr>
      <w:hyperlink w:anchor="KZ_47" w:history="1">
        <w:r w:rsidR="006D70EA" w:rsidRPr="000869CC">
          <w:rPr>
            <w:rStyle w:val="Hypertextovprepojenie"/>
          </w:rPr>
          <w:t>Zákazka vyhlásená osobou, ktorej verejný obstarávateľ poskytne 50% a menej finančných prostriedkov z NFP- zákazka nad 100 tisíc EUR- následná ex post kontrola</w:t>
        </w:r>
      </w:hyperlink>
    </w:p>
    <w:p w:rsidR="006D70EA" w:rsidRDefault="00646C46" w:rsidP="00942F1E">
      <w:pPr>
        <w:pStyle w:val="Odsekzoznamu"/>
        <w:numPr>
          <w:ilvl w:val="0"/>
          <w:numId w:val="24"/>
        </w:numPr>
        <w:spacing w:before="120" w:after="120"/>
        <w:ind w:left="425" w:hanging="425"/>
        <w:contextualSpacing w:val="0"/>
        <w:jc w:val="both"/>
        <w:rPr>
          <w:rStyle w:val="Hypertextovprepojenie"/>
        </w:rPr>
      </w:pPr>
      <w:hyperlink w:anchor="KZ_48" w:history="1">
        <w:r w:rsidR="006D70EA" w:rsidRPr="000869CC">
          <w:rPr>
            <w:rStyle w:val="Hypertextovprepojenie"/>
          </w:rPr>
          <w:t>Zákazka vyhlásená osobou, ktorej verejný obstarávateľ poskytne 50% a menej finančných prostriedkov z NFP- zákazka do 100 tisíc EUR - štandardná ex post kontrola</w:t>
        </w:r>
      </w:hyperlink>
    </w:p>
    <w:p w:rsidR="006D70EA" w:rsidRDefault="00646C46"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rsidR="006D70EA" w:rsidRDefault="00646C46"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 xml:space="preserve">Zadávanie čiastkových zmlúv, zadávaných na základe rámcových dohôd - druhá ex </w:t>
        </w:r>
        <w:proofErr w:type="spellStart"/>
        <w:r w:rsidR="006D70EA" w:rsidRPr="000869CC">
          <w:rPr>
            <w:rStyle w:val="Hypertextovprepojenie"/>
          </w:rPr>
          <w:t>ante</w:t>
        </w:r>
        <w:proofErr w:type="spellEnd"/>
        <w:r w:rsidR="006D70EA" w:rsidRPr="000869CC">
          <w:rPr>
            <w:rStyle w:val="Hypertextovprepojenie"/>
          </w:rPr>
          <w:t xml:space="preserve"> kontrola</w:t>
        </w:r>
      </w:hyperlink>
    </w:p>
    <w:p w:rsidR="006D70EA" w:rsidRDefault="00646C46"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rsidR="00EF05D3" w:rsidRDefault="00646C46"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 xml:space="preserve">Dynamický nákupný systém - prvá ex </w:t>
        </w:r>
        <w:proofErr w:type="spellStart"/>
        <w:r w:rsidR="00EF05D3" w:rsidRPr="000869CC">
          <w:rPr>
            <w:rStyle w:val="Hypertextovprepojenie"/>
          </w:rPr>
          <w:t>ante</w:t>
        </w:r>
        <w:proofErr w:type="spellEnd"/>
        <w:r w:rsidR="00EF05D3" w:rsidRPr="000869CC">
          <w:rPr>
            <w:rStyle w:val="Hypertextovprepojenie"/>
          </w:rPr>
          <w:t xml:space="preserve"> kontrola</w:t>
        </w:r>
      </w:hyperlink>
    </w:p>
    <w:p w:rsidR="00EF05D3" w:rsidRDefault="00646C46"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 xml:space="preserve">Nadlimitná zákazka – dynamický nákupný systém - druhá ex </w:t>
        </w:r>
        <w:proofErr w:type="spellStart"/>
        <w:r w:rsidR="00EF05D3" w:rsidRPr="000869CC">
          <w:rPr>
            <w:rStyle w:val="Hypertextovprepojenie"/>
          </w:rPr>
          <w:t>ante</w:t>
        </w:r>
        <w:proofErr w:type="spellEnd"/>
        <w:r w:rsidR="00EF05D3" w:rsidRPr="000869CC">
          <w:rPr>
            <w:rStyle w:val="Hypertextovprepojenie"/>
          </w:rPr>
          <w:t xml:space="preserve"> kontrola</w:t>
        </w:r>
      </w:hyperlink>
    </w:p>
    <w:p w:rsidR="00EF05D3" w:rsidRDefault="00646C46"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rsidR="00EF05D3" w:rsidRPr="007001F1" w:rsidRDefault="00646C46" w:rsidP="003F49BF">
      <w:pPr>
        <w:pStyle w:val="Odsekzoznamu"/>
        <w:numPr>
          <w:ilvl w:val="0"/>
          <w:numId w:val="24"/>
        </w:numPr>
        <w:spacing w:before="120" w:after="120"/>
        <w:ind w:left="425" w:hanging="425"/>
        <w:contextualSpacing w:val="0"/>
        <w:jc w:val="both"/>
        <w:rPr>
          <w:rStyle w:val="Hypertextovprepojenie"/>
        </w:rPr>
      </w:pPr>
      <w:hyperlink w:anchor="KZ_55" w:history="1">
        <w:r w:rsidR="00EF05D3" w:rsidRPr="000869CC">
          <w:rPr>
            <w:rStyle w:val="Hypertextovprepojenie"/>
          </w:rPr>
          <w:t xml:space="preserve">Zákazky zadávané prostredníctvom dynamického nákupného systému - štandardná </w:t>
        </w:r>
        <w:r w:rsidR="00EF05D3" w:rsidRPr="000869CC">
          <w:rPr>
            <w:rStyle w:val="Hypertextovprepojenie"/>
          </w:rPr>
          <w:br/>
          <w:t>ex post kontrola</w:t>
        </w:r>
      </w:hyperlink>
    </w:p>
    <w:p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87289A" w:rsidRPr="007001F1" w:rsidTr="0087289A">
        <w:trPr>
          <w:trHeight w:val="645"/>
        </w:trPr>
        <w:tc>
          <w:tcPr>
            <w:tcW w:w="9087" w:type="dxa"/>
            <w:gridSpan w:val="7"/>
            <w:shd w:val="clear" w:color="auto" w:fill="60497A"/>
            <w:vAlign w:val="center"/>
            <w:hideMark/>
          </w:tcPr>
          <w:p w:rsidR="0087289A" w:rsidRPr="007001F1" w:rsidRDefault="0087289A" w:rsidP="0087289A">
            <w:pPr>
              <w:jc w:val="center"/>
              <w:rPr>
                <w:b/>
                <w:bCs/>
                <w:color w:val="FFFFFF"/>
              </w:rPr>
            </w:pPr>
            <w:r w:rsidRPr="007001F1">
              <w:rPr>
                <w:b/>
                <w:bCs/>
                <w:color w:val="FFFFFF"/>
              </w:rPr>
              <w:lastRenderedPageBreak/>
              <w:t>Kontrolný zoznam k finančnej kontrole VO</w:t>
            </w:r>
          </w:p>
          <w:p w:rsidR="0087289A" w:rsidRPr="007001F1" w:rsidRDefault="0087289A" w:rsidP="001B2D8A">
            <w:pPr>
              <w:jc w:val="center"/>
              <w:rPr>
                <w:b/>
                <w:bCs/>
                <w:color w:val="FFFFFF"/>
              </w:rPr>
            </w:pPr>
            <w:bookmarkStart w:id="72" w:name="KZ0"/>
            <w:r w:rsidRPr="007001F1">
              <w:rPr>
                <w:b/>
                <w:bCs/>
                <w:color w:val="FFFFFF"/>
              </w:rPr>
              <w:t xml:space="preserve">Podlimitná zákazka </w:t>
            </w:r>
            <w:del w:id="73" w:author="Autor">
              <w:r w:rsidRPr="007001F1" w:rsidDel="00663F20">
                <w:rPr>
                  <w:b/>
                  <w:bCs/>
                  <w:color w:val="FFFFFF"/>
                </w:rPr>
                <w:delText>podľa § 11</w:delText>
              </w:r>
            </w:del>
            <w:ins w:id="74" w:author="Autor">
              <w:del w:id="75" w:author="Autor">
                <w:r w:rsidR="00F97658" w:rsidDel="00663F20">
                  <w:rPr>
                    <w:b/>
                    <w:bCs/>
                    <w:color w:val="FFFFFF"/>
                  </w:rPr>
                  <w:delText>2</w:delText>
                </w:r>
              </w:del>
            </w:ins>
            <w:del w:id="76" w:author="Autor">
              <w:r w:rsidRPr="007001F1" w:rsidDel="00663F20">
                <w:rPr>
                  <w:b/>
                  <w:bCs/>
                  <w:color w:val="FFFFFF"/>
                </w:rPr>
                <w:delText xml:space="preserve">3 ZVO </w:delText>
              </w:r>
              <w:bookmarkEnd w:id="72"/>
              <w:r w:rsidR="004906B7" w:rsidDel="00663F20">
                <w:rPr>
                  <w:b/>
                  <w:bCs/>
                  <w:color w:val="FFFFFF"/>
                </w:rPr>
                <w:delText>(</w:delText>
              </w:r>
              <w:r w:rsidR="004906B7" w:rsidRPr="00F95D09" w:rsidDel="00663F20">
                <w:rPr>
                  <w:b/>
                  <w:bCs/>
                  <w:color w:val="FFFFFF"/>
                </w:rPr>
                <w:delText>na podlimitné zákazky na stavebné práce bez využitia elektronického trhoviska a podlimitné zákazky na služby podľa prílohy č. 1 ZVO (sociálne služby a iné osobitné služby)</w:delText>
              </w:r>
            </w:del>
            <w:ins w:id="77" w:author="Autor">
              <w:del w:id="78" w:author="Autor">
                <w:r w:rsidR="006C4588" w:rsidDel="00663F20">
                  <w:rPr>
                    <w:b/>
                    <w:bCs/>
                    <w:color w:val="FFFFFF"/>
                  </w:rPr>
                  <w:delText>(</w:delText>
                </w:r>
              </w:del>
            </w:ins>
            <w:del w:id="79" w:author="Autor">
              <w:r w:rsidR="004906B7" w:rsidRPr="00F95D09" w:rsidDel="00663F20">
                <w:rPr>
                  <w:b/>
                  <w:bCs/>
                  <w:color w:val="FFFFFF"/>
                </w:rPr>
                <w:delText xml:space="preserve"> </w:delText>
              </w:r>
            </w:del>
            <w:r w:rsidR="004906B7" w:rsidRPr="00F95D09">
              <w:rPr>
                <w:b/>
                <w:bCs/>
                <w:color w:val="FFFFFF"/>
              </w:rPr>
              <w:t>bez využitia elektronického trhoviska</w:t>
            </w:r>
            <w:del w:id="80" w:author="Autor">
              <w:r w:rsidR="004906B7" w:rsidRPr="00F95D09" w:rsidDel="00663F20">
                <w:rPr>
                  <w:b/>
                  <w:bCs/>
                  <w:color w:val="FFFFFF"/>
                </w:rPr>
                <w:delText>)</w:delText>
              </w:r>
            </w:del>
            <w:r w:rsidR="00160179">
              <w:rPr>
                <w:b/>
                <w:bCs/>
                <w:color w:val="FFFFFF"/>
              </w:rPr>
              <w:t>-</w:t>
            </w:r>
            <w:r w:rsidRPr="007001F1">
              <w:rPr>
                <w:b/>
                <w:bCs/>
                <w:color w:val="FFFFFF"/>
              </w:rPr>
              <w:t xml:space="preserve"> prvá ex </w:t>
            </w:r>
            <w:proofErr w:type="spellStart"/>
            <w:r w:rsidRPr="007001F1">
              <w:rPr>
                <w:b/>
                <w:bCs/>
                <w:color w:val="FFFFFF"/>
              </w:rPr>
              <w:t>ante</w:t>
            </w:r>
            <w:proofErr w:type="spellEnd"/>
            <w:r w:rsidRPr="007001F1">
              <w:rPr>
                <w:b/>
                <w:bCs/>
                <w:color w:val="FFFFFF"/>
              </w:rPr>
              <w:t xml:space="preserve"> kontrola</w:t>
            </w:r>
          </w:p>
        </w:tc>
      </w:tr>
      <w:tr w:rsidR="0087289A" w:rsidRPr="007001F1" w:rsidTr="0087289A">
        <w:trPr>
          <w:trHeight w:val="330"/>
        </w:trPr>
        <w:tc>
          <w:tcPr>
            <w:tcW w:w="9087" w:type="dxa"/>
            <w:gridSpan w:val="7"/>
            <w:shd w:val="clear" w:color="auto" w:fill="auto"/>
            <w:vAlign w:val="center"/>
            <w:hideMark/>
          </w:tcPr>
          <w:p w:rsidR="0087289A" w:rsidRPr="007001F1" w:rsidRDefault="0087289A" w:rsidP="0087289A">
            <w:pPr>
              <w:jc w:val="center"/>
              <w:rPr>
                <w:b/>
                <w:bCs/>
                <w:color w:val="000000"/>
              </w:rPr>
            </w:pPr>
            <w:r w:rsidRPr="007001F1">
              <w:rPr>
                <w:b/>
                <w:bCs/>
                <w:color w:val="000000"/>
                <w:sz w:val="22"/>
                <w:szCs w:val="22"/>
              </w:rPr>
              <w:t>Identifikácia programu</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Názov programu</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66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30"/>
        </w:trPr>
        <w:tc>
          <w:tcPr>
            <w:tcW w:w="9087" w:type="dxa"/>
            <w:gridSpan w:val="7"/>
            <w:shd w:val="clear" w:color="auto" w:fill="auto"/>
            <w:vAlign w:val="center"/>
            <w:hideMark/>
          </w:tcPr>
          <w:p w:rsidR="0087289A" w:rsidRPr="007001F1" w:rsidRDefault="0087289A" w:rsidP="0087289A">
            <w:pPr>
              <w:jc w:val="center"/>
              <w:rPr>
                <w:b/>
                <w:bCs/>
                <w:color w:val="000000"/>
              </w:rPr>
            </w:pPr>
            <w:r w:rsidRPr="007001F1">
              <w:rPr>
                <w:b/>
                <w:bCs/>
                <w:color w:val="000000"/>
                <w:sz w:val="22"/>
                <w:szCs w:val="22"/>
              </w:rPr>
              <w:t>Identifikácia projektu a prijímateľa</w:t>
            </w:r>
          </w:p>
        </w:tc>
      </w:tr>
      <w:tr w:rsidR="0087289A" w:rsidRPr="007001F1" w:rsidTr="0087289A">
        <w:trPr>
          <w:trHeight w:val="33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Kód projektu v ITMS2014+</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Názov projektu</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30"/>
        </w:trPr>
        <w:tc>
          <w:tcPr>
            <w:tcW w:w="9087" w:type="dxa"/>
            <w:gridSpan w:val="7"/>
            <w:shd w:val="clear" w:color="auto" w:fill="auto"/>
            <w:vAlign w:val="center"/>
            <w:hideMark/>
          </w:tcPr>
          <w:p w:rsidR="0087289A" w:rsidRPr="007001F1" w:rsidRDefault="0087289A" w:rsidP="0087289A">
            <w:pPr>
              <w:jc w:val="center"/>
              <w:rPr>
                <w:b/>
                <w:bCs/>
                <w:color w:val="000000"/>
              </w:rPr>
            </w:pPr>
            <w:r w:rsidRPr="007001F1">
              <w:rPr>
                <w:b/>
                <w:bCs/>
                <w:color w:val="000000"/>
                <w:sz w:val="22"/>
                <w:szCs w:val="22"/>
              </w:rPr>
              <w:t>Identifikácia zákazky</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Podlimitná zákazka bez využitia elektronického trhoviska</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89A" w:rsidRPr="007001F1" w:rsidRDefault="0087289A" w:rsidP="0087289A">
            <w:pPr>
              <w:rPr>
                <w:color w:val="000000"/>
              </w:rPr>
            </w:pPr>
          </w:p>
        </w:tc>
      </w:tr>
      <w:tr w:rsidR="0087289A" w:rsidRPr="007001F1" w:rsidTr="0087289A">
        <w:trPr>
          <w:trHeight w:val="300"/>
        </w:trPr>
        <w:tc>
          <w:tcPr>
            <w:tcW w:w="3559" w:type="dxa"/>
            <w:gridSpan w:val="2"/>
            <w:shd w:val="clear" w:color="auto" w:fill="auto"/>
            <w:vAlign w:val="center"/>
          </w:tcPr>
          <w:p w:rsidR="0087289A" w:rsidRPr="007001F1" w:rsidRDefault="0087289A" w:rsidP="0087289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87289A" w:rsidRPr="007001F1" w:rsidRDefault="0087289A" w:rsidP="0087289A">
            <w:pPr>
              <w:rPr>
                <w:color w:val="000000"/>
              </w:rPr>
            </w:pP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Typ kontroly</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prvá ex</w:t>
            </w:r>
            <w:ins w:id="81" w:author="Autor">
              <w:r w:rsidR="007C0534">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kontrola</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Názov zákazky</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15"/>
        </w:trPr>
        <w:tc>
          <w:tcPr>
            <w:tcW w:w="582"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nie</w:t>
            </w:r>
          </w:p>
        </w:tc>
        <w:tc>
          <w:tcPr>
            <w:tcW w:w="850"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87289A" w:rsidRPr="007001F1" w:rsidRDefault="0087289A" w:rsidP="0087289A">
            <w:pPr>
              <w:jc w:val="center"/>
              <w:rPr>
                <w:b/>
                <w:bCs/>
                <w:color w:val="FFFFFF"/>
              </w:rPr>
            </w:pPr>
            <w:r w:rsidRPr="007001F1">
              <w:rPr>
                <w:b/>
                <w:bCs/>
                <w:color w:val="FFFFFF"/>
                <w:sz w:val="22"/>
                <w:szCs w:val="22"/>
              </w:rPr>
              <w:t>Poznámka</w:t>
            </w:r>
          </w:p>
        </w:tc>
      </w:tr>
      <w:tr w:rsidR="00451721" w:rsidRPr="007001F1" w:rsidTr="0087289A">
        <w:trPr>
          <w:trHeight w:val="384"/>
        </w:trPr>
        <w:tc>
          <w:tcPr>
            <w:tcW w:w="582" w:type="dxa"/>
            <w:vMerge w:val="restart"/>
            <w:shd w:val="clear" w:color="auto" w:fill="auto"/>
            <w:noWrap/>
            <w:vAlign w:val="center"/>
            <w:hideMark/>
          </w:tcPr>
          <w:p w:rsidR="00451721" w:rsidRPr="007001F1" w:rsidRDefault="00451721" w:rsidP="0087289A">
            <w:pPr>
              <w:jc w:val="center"/>
              <w:rPr>
                <w:color w:val="000000"/>
              </w:rPr>
            </w:pPr>
            <w:r w:rsidRPr="007001F1">
              <w:rPr>
                <w:color w:val="000000"/>
                <w:sz w:val="22"/>
                <w:szCs w:val="22"/>
              </w:rPr>
              <w:t>1</w:t>
            </w:r>
          </w:p>
        </w:tc>
        <w:tc>
          <w:tcPr>
            <w:tcW w:w="4820" w:type="dxa"/>
            <w:gridSpan w:val="2"/>
            <w:shd w:val="clear" w:color="auto" w:fill="auto"/>
            <w:vAlign w:val="center"/>
            <w:hideMark/>
          </w:tcPr>
          <w:p w:rsidR="00451721" w:rsidRPr="007001F1" w:rsidRDefault="00451721" w:rsidP="001A39CA">
            <w:pPr>
              <w:jc w:val="both"/>
              <w:rPr>
                <w:color w:val="000000"/>
              </w:rPr>
            </w:pPr>
            <w:ins w:id="82" w:author="Autor">
              <w:r>
                <w:rPr>
                  <w:color w:val="000000"/>
                  <w:sz w:val="22"/>
                  <w:szCs w:val="22"/>
                </w:rPr>
                <w:t xml:space="preserve">a) </w:t>
              </w:r>
            </w:ins>
            <w:r w:rsidRPr="007001F1">
              <w:rPr>
                <w:color w:val="000000"/>
                <w:sz w:val="22"/>
                <w:szCs w:val="22"/>
              </w:rPr>
              <w:t>Je použitý postup na zadanie zákazky na dodanie tovaru/ stavebných prác/ služby v súlade so ZVO?</w:t>
            </w:r>
          </w:p>
        </w:tc>
        <w:tc>
          <w:tcPr>
            <w:tcW w:w="567" w:type="dxa"/>
            <w:shd w:val="clear" w:color="auto" w:fill="auto"/>
            <w:vAlign w:val="center"/>
            <w:hideMark/>
          </w:tcPr>
          <w:p w:rsidR="00451721" w:rsidRPr="007001F1" w:rsidRDefault="00451721" w:rsidP="0087289A">
            <w:pPr>
              <w:jc w:val="center"/>
              <w:rPr>
                <w:b/>
                <w:bCs/>
                <w:color w:val="000000"/>
              </w:rPr>
            </w:pPr>
          </w:p>
        </w:tc>
        <w:tc>
          <w:tcPr>
            <w:tcW w:w="567" w:type="dxa"/>
            <w:shd w:val="clear" w:color="auto" w:fill="auto"/>
            <w:vAlign w:val="center"/>
            <w:hideMark/>
          </w:tcPr>
          <w:p w:rsidR="00451721" w:rsidRPr="007001F1" w:rsidRDefault="00451721" w:rsidP="0087289A">
            <w:pPr>
              <w:jc w:val="center"/>
              <w:rPr>
                <w:b/>
                <w:bCs/>
                <w:color w:val="000000"/>
              </w:rPr>
            </w:pPr>
          </w:p>
        </w:tc>
        <w:tc>
          <w:tcPr>
            <w:tcW w:w="850" w:type="dxa"/>
            <w:shd w:val="clear" w:color="auto" w:fill="auto"/>
            <w:vAlign w:val="center"/>
            <w:hideMark/>
          </w:tcPr>
          <w:p w:rsidR="00451721" w:rsidRPr="007001F1" w:rsidRDefault="00451721" w:rsidP="0087289A">
            <w:pPr>
              <w:jc w:val="center"/>
              <w:rPr>
                <w:b/>
                <w:bCs/>
                <w:color w:val="000000"/>
              </w:rPr>
            </w:pPr>
          </w:p>
        </w:tc>
        <w:tc>
          <w:tcPr>
            <w:tcW w:w="1701" w:type="dxa"/>
            <w:shd w:val="clear" w:color="auto" w:fill="auto"/>
            <w:vAlign w:val="center"/>
            <w:hideMark/>
          </w:tcPr>
          <w:p w:rsidR="00451721" w:rsidRPr="007001F1" w:rsidRDefault="00451721" w:rsidP="0087289A">
            <w:pPr>
              <w:jc w:val="center"/>
              <w:rPr>
                <w:b/>
                <w:bCs/>
                <w:color w:val="000000"/>
              </w:rPr>
            </w:pPr>
          </w:p>
        </w:tc>
      </w:tr>
      <w:tr w:rsidR="00451721" w:rsidRPr="007001F1" w:rsidTr="0087289A">
        <w:trPr>
          <w:trHeight w:val="384"/>
          <w:ins w:id="83" w:author="Autor"/>
        </w:trPr>
        <w:tc>
          <w:tcPr>
            <w:tcW w:w="582" w:type="dxa"/>
            <w:vMerge/>
            <w:shd w:val="clear" w:color="auto" w:fill="auto"/>
            <w:noWrap/>
            <w:vAlign w:val="center"/>
          </w:tcPr>
          <w:p w:rsidR="00451721" w:rsidRPr="007001F1" w:rsidRDefault="00451721" w:rsidP="0087289A">
            <w:pPr>
              <w:jc w:val="center"/>
              <w:rPr>
                <w:ins w:id="84" w:author="Autor"/>
                <w:color w:val="000000"/>
                <w:sz w:val="22"/>
                <w:szCs w:val="22"/>
              </w:rPr>
            </w:pPr>
          </w:p>
        </w:tc>
        <w:tc>
          <w:tcPr>
            <w:tcW w:w="4820" w:type="dxa"/>
            <w:gridSpan w:val="2"/>
            <w:shd w:val="clear" w:color="auto" w:fill="auto"/>
            <w:vAlign w:val="center"/>
          </w:tcPr>
          <w:p w:rsidR="00451721" w:rsidRPr="007001F1" w:rsidRDefault="00451721" w:rsidP="001A39CA">
            <w:pPr>
              <w:jc w:val="both"/>
              <w:rPr>
                <w:ins w:id="85" w:author="Autor"/>
                <w:color w:val="000000"/>
                <w:sz w:val="22"/>
                <w:szCs w:val="22"/>
              </w:rPr>
            </w:pPr>
            <w:ins w:id="86" w:author="Autor">
              <w:r>
                <w:rPr>
                  <w:color w:val="000000"/>
                  <w:sz w:val="22"/>
                  <w:szCs w:val="22"/>
                </w:rPr>
                <w:t xml:space="preserve">b) V prípade, že verejný obstarávateľ využil prípravné trhové konzultácie, postupoval podľa § 25 ZVO? </w:t>
              </w:r>
            </w:ins>
          </w:p>
        </w:tc>
        <w:tc>
          <w:tcPr>
            <w:tcW w:w="567" w:type="dxa"/>
            <w:shd w:val="clear" w:color="auto" w:fill="auto"/>
            <w:vAlign w:val="center"/>
          </w:tcPr>
          <w:p w:rsidR="00451721" w:rsidRPr="007001F1" w:rsidRDefault="00451721" w:rsidP="0087289A">
            <w:pPr>
              <w:jc w:val="center"/>
              <w:rPr>
                <w:ins w:id="87" w:author="Autor"/>
                <w:b/>
                <w:bCs/>
                <w:color w:val="000000"/>
              </w:rPr>
            </w:pPr>
          </w:p>
        </w:tc>
        <w:tc>
          <w:tcPr>
            <w:tcW w:w="567" w:type="dxa"/>
            <w:shd w:val="clear" w:color="auto" w:fill="auto"/>
            <w:vAlign w:val="center"/>
          </w:tcPr>
          <w:p w:rsidR="00451721" w:rsidRPr="007001F1" w:rsidRDefault="00451721" w:rsidP="0087289A">
            <w:pPr>
              <w:jc w:val="center"/>
              <w:rPr>
                <w:ins w:id="88" w:author="Autor"/>
                <w:b/>
                <w:bCs/>
                <w:color w:val="000000"/>
              </w:rPr>
            </w:pPr>
          </w:p>
        </w:tc>
        <w:tc>
          <w:tcPr>
            <w:tcW w:w="850" w:type="dxa"/>
            <w:shd w:val="clear" w:color="auto" w:fill="auto"/>
            <w:vAlign w:val="center"/>
          </w:tcPr>
          <w:p w:rsidR="00451721" w:rsidRPr="007001F1" w:rsidRDefault="00451721" w:rsidP="0087289A">
            <w:pPr>
              <w:jc w:val="center"/>
              <w:rPr>
                <w:ins w:id="89" w:author="Autor"/>
                <w:b/>
                <w:bCs/>
                <w:color w:val="000000"/>
              </w:rPr>
            </w:pPr>
          </w:p>
        </w:tc>
        <w:tc>
          <w:tcPr>
            <w:tcW w:w="1701" w:type="dxa"/>
            <w:shd w:val="clear" w:color="auto" w:fill="auto"/>
            <w:vAlign w:val="center"/>
          </w:tcPr>
          <w:p w:rsidR="00451721" w:rsidRPr="007001F1" w:rsidRDefault="00451721" w:rsidP="0087289A">
            <w:pPr>
              <w:jc w:val="center"/>
              <w:rPr>
                <w:ins w:id="90" w:author="Autor"/>
                <w:b/>
                <w:bCs/>
                <w:color w:val="000000"/>
              </w:rPr>
            </w:pPr>
          </w:p>
        </w:tc>
      </w:tr>
      <w:tr w:rsidR="0087289A" w:rsidRPr="007001F1" w:rsidTr="0087289A">
        <w:trPr>
          <w:trHeight w:val="288"/>
        </w:trPr>
        <w:tc>
          <w:tcPr>
            <w:tcW w:w="582" w:type="dxa"/>
            <w:vMerge w:val="restart"/>
            <w:shd w:val="clear" w:color="auto" w:fill="auto"/>
            <w:noWrap/>
            <w:hideMark/>
          </w:tcPr>
          <w:p w:rsidR="0087289A" w:rsidRPr="007001F1" w:rsidRDefault="0087289A" w:rsidP="0087289A">
            <w:pPr>
              <w:jc w:val="center"/>
              <w:rPr>
                <w:color w:val="000000"/>
              </w:rPr>
            </w:pPr>
          </w:p>
          <w:p w:rsidR="0087289A" w:rsidRPr="007001F1" w:rsidRDefault="0087289A" w:rsidP="0087289A">
            <w:pPr>
              <w:jc w:val="center"/>
              <w:rPr>
                <w:color w:val="000000"/>
              </w:rPr>
            </w:pPr>
            <w:r w:rsidRPr="007001F1">
              <w:rPr>
                <w:color w:val="000000"/>
                <w:sz w:val="22"/>
                <w:szCs w:val="22"/>
              </w:rPr>
              <w:t>2</w:t>
            </w:r>
          </w:p>
        </w:tc>
        <w:tc>
          <w:tcPr>
            <w:tcW w:w="4820" w:type="dxa"/>
            <w:gridSpan w:val="2"/>
            <w:shd w:val="clear" w:color="auto" w:fill="auto"/>
            <w:vAlign w:val="center"/>
            <w:hideMark/>
          </w:tcPr>
          <w:p w:rsidR="0087289A" w:rsidRPr="007001F1" w:rsidRDefault="0087289A" w:rsidP="0087289A">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406"/>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0E236A">
            <w:pPr>
              <w:jc w:val="both"/>
              <w:rPr>
                <w:color w:val="000000"/>
              </w:rPr>
            </w:pPr>
            <w:r w:rsidRPr="007001F1">
              <w:rPr>
                <w:color w:val="000000"/>
                <w:sz w:val="22"/>
                <w:szCs w:val="22"/>
              </w:rPr>
              <w:t>b) Bola PHZ</w:t>
            </w:r>
            <w:ins w:id="91" w:author="Autor">
              <w:r w:rsidR="001A39CA">
                <w:rPr>
                  <w:color w:val="000000"/>
                  <w:sz w:val="22"/>
                  <w:szCs w:val="22"/>
                </w:rPr>
                <w:t xml:space="preserve"> určená podľa </w:t>
              </w:r>
            </w:ins>
            <w:r w:rsidRPr="007001F1">
              <w:rPr>
                <w:color w:val="000000"/>
                <w:sz w:val="22"/>
                <w:szCs w:val="22"/>
              </w:rPr>
              <w:t>podmienok</w:t>
            </w:r>
            <w:ins w:id="92" w:author="Autor">
              <w:r w:rsidR="001A39CA">
                <w:rPr>
                  <w:color w:val="000000"/>
                  <w:sz w:val="22"/>
                  <w:szCs w:val="22"/>
                </w:rPr>
                <w:t xml:space="preserve"> </w:t>
              </w:r>
            </w:ins>
            <w:r w:rsidR="000E236A" w:rsidRPr="000E236A">
              <w:rPr>
                <w:color w:val="000000"/>
                <w:sz w:val="22"/>
                <w:szCs w:val="22"/>
              </w:rPr>
              <w:t>platných v čase zadávania zákazky</w:t>
            </w:r>
            <w:r w:rsidRPr="007001F1">
              <w:rPr>
                <w:color w:val="000000"/>
                <w:sz w:val="22"/>
                <w:szCs w:val="22"/>
              </w:rPr>
              <w:t>?</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740"/>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1157"/>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41"/>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03"/>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02"/>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77"/>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rPr>
                <w:color w:val="000000"/>
              </w:rPr>
            </w:pPr>
            <w:r w:rsidRPr="007001F1">
              <w:rPr>
                <w:sz w:val="22"/>
                <w:szCs w:val="22"/>
              </w:rPr>
              <w:t>h) Stanovil verejný obstarávateľ PHZ v zmysle  ostatných ustanovení §</w:t>
            </w:r>
            <w:ins w:id="93" w:author="Autor">
              <w:r w:rsidR="001A39CA">
                <w:rPr>
                  <w:sz w:val="22"/>
                  <w:szCs w:val="22"/>
                </w:rPr>
                <w:t xml:space="preserve"> </w:t>
              </w:r>
            </w:ins>
            <w:r w:rsidRPr="007001F1">
              <w:rPr>
                <w:sz w:val="22"/>
                <w:szCs w:val="22"/>
              </w:rPr>
              <w:t>6 ZVO?</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462"/>
        </w:trPr>
        <w:tc>
          <w:tcPr>
            <w:tcW w:w="582" w:type="dxa"/>
            <w:vMerge w:val="restart"/>
            <w:shd w:val="clear" w:color="auto" w:fill="auto"/>
            <w:noWrap/>
            <w:vAlign w:val="center"/>
            <w:hideMark/>
          </w:tcPr>
          <w:p w:rsidR="0087289A" w:rsidRPr="007001F1" w:rsidRDefault="003E0119" w:rsidP="0087289A">
            <w:pPr>
              <w:jc w:val="center"/>
              <w:rPr>
                <w:color w:val="000000"/>
              </w:rPr>
            </w:pPr>
            <w:r>
              <w:rPr>
                <w:color w:val="000000"/>
                <w:sz w:val="22"/>
                <w:szCs w:val="22"/>
              </w:rPr>
              <w:t>3</w:t>
            </w:r>
          </w:p>
        </w:tc>
        <w:tc>
          <w:tcPr>
            <w:tcW w:w="4820" w:type="dxa"/>
            <w:gridSpan w:val="2"/>
            <w:shd w:val="clear" w:color="auto" w:fill="auto"/>
            <w:vAlign w:val="center"/>
            <w:hideMark/>
          </w:tcPr>
          <w:p w:rsidR="0087289A" w:rsidRPr="007001F1" w:rsidRDefault="0087289A" w:rsidP="0087289A">
            <w:pPr>
              <w:jc w:val="both"/>
            </w:pPr>
            <w:r w:rsidRPr="007001F1">
              <w:rPr>
                <w:sz w:val="22"/>
                <w:szCs w:val="22"/>
              </w:rPr>
              <w:t>a) Nebol pri príprave zákazky identifikovaný konflikt záujmov podľa § 23 ZVO?</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512"/>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szCs w:val="22"/>
              </w:rPr>
              <w:t>b) Boli v prípade konfliktu záujmov prijaté primerané opatrenia a vykonaná náprav</w:t>
            </w:r>
            <w:r w:rsidR="000668E2">
              <w:rPr>
                <w:sz w:val="22"/>
                <w:szCs w:val="22"/>
              </w:rPr>
              <w:t>a</w:t>
            </w:r>
            <w:r w:rsidRPr="007001F1">
              <w:rPr>
                <w:sz w:val="22"/>
                <w:szCs w:val="22"/>
              </w:rPr>
              <w:t xml:space="preserve"> v zmysle § 23 ods. 5 ZVO?</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392"/>
        </w:trPr>
        <w:tc>
          <w:tcPr>
            <w:tcW w:w="582" w:type="dxa"/>
            <w:vMerge w:val="restart"/>
            <w:shd w:val="clear" w:color="auto" w:fill="auto"/>
            <w:noWrap/>
            <w:vAlign w:val="center"/>
            <w:hideMark/>
          </w:tcPr>
          <w:p w:rsidR="0087289A" w:rsidRPr="007001F1" w:rsidRDefault="003E0119" w:rsidP="0087289A">
            <w:pPr>
              <w:jc w:val="center"/>
              <w:rPr>
                <w:color w:val="000000"/>
              </w:rPr>
            </w:pPr>
            <w:r>
              <w:rPr>
                <w:color w:val="000000"/>
                <w:sz w:val="22"/>
                <w:szCs w:val="22"/>
              </w:rPr>
              <w:t>4</w:t>
            </w:r>
          </w:p>
        </w:tc>
        <w:tc>
          <w:tcPr>
            <w:tcW w:w="4820" w:type="dxa"/>
            <w:gridSpan w:val="2"/>
            <w:shd w:val="clear" w:color="auto" w:fill="auto"/>
            <w:vAlign w:val="center"/>
            <w:hideMark/>
          </w:tcPr>
          <w:p w:rsidR="0087289A" w:rsidRPr="007001F1" w:rsidRDefault="0087289A" w:rsidP="00C575F6">
            <w:pPr>
              <w:jc w:val="both"/>
            </w:pPr>
            <w:r w:rsidRPr="007001F1">
              <w:rPr>
                <w:sz w:val="22"/>
              </w:rPr>
              <w:t>a) Sú podmienky účasti stanovené v súlade s § 11</w:t>
            </w:r>
            <w:ins w:id="94" w:author="Autor">
              <w:r w:rsidR="00B94891">
                <w:rPr>
                  <w:sz w:val="22"/>
                </w:rPr>
                <w:t>2</w:t>
              </w:r>
            </w:ins>
            <w:del w:id="95" w:author="Autor">
              <w:r w:rsidRPr="007001F1" w:rsidDel="00B94891">
                <w:rPr>
                  <w:sz w:val="22"/>
                </w:rPr>
                <w:delText>4</w:delText>
              </w:r>
            </w:del>
            <w:r w:rsidRPr="007001F1">
              <w:rPr>
                <w:sz w:val="22"/>
              </w:rPr>
              <w:t xml:space="preserve"> ods. </w:t>
            </w:r>
            <w:ins w:id="96" w:author="Autor">
              <w:del w:id="97" w:author="Autor">
                <w:r w:rsidR="00B94891" w:rsidDel="00C575F6">
                  <w:rPr>
                    <w:sz w:val="22"/>
                  </w:rPr>
                  <w:delText xml:space="preserve">3 a </w:delText>
                </w:r>
              </w:del>
              <w:r w:rsidR="00C575F6">
                <w:rPr>
                  <w:sz w:val="22"/>
                </w:rPr>
                <w:t> </w:t>
              </w:r>
              <w:r w:rsidR="00B94891">
                <w:rPr>
                  <w:sz w:val="22"/>
                </w:rPr>
                <w:t>4</w:t>
              </w:r>
            </w:ins>
            <w:del w:id="98" w:author="Autor">
              <w:r w:rsidRPr="007001F1" w:rsidDel="00B94891">
                <w:rPr>
                  <w:sz w:val="22"/>
                </w:rPr>
                <w:delText>2</w:delText>
              </w:r>
            </w:del>
            <w:ins w:id="99" w:author="Autor">
              <w:r w:rsidR="00C575F6">
                <w:rPr>
                  <w:sz w:val="22"/>
                </w:rPr>
                <w:t xml:space="preserve"> a 5</w:t>
              </w:r>
            </w:ins>
            <w:r w:rsidRPr="007001F1">
              <w:rPr>
                <w:sz w:val="22"/>
              </w:rPr>
              <w:t xml:space="preserve"> ZVO?</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821"/>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b) Sú podmienky účasti uvedené v</w:t>
            </w:r>
            <w:r w:rsidR="00695091">
              <w:rPr>
                <w:sz w:val="22"/>
              </w:rPr>
              <w:t xml:space="preserve"> návrhu </w:t>
            </w:r>
            <w:r w:rsidRPr="007001F1">
              <w:rPr>
                <w:sz w:val="22"/>
              </w:rPr>
              <w:t>súťažných podkladoch v súlade s</w:t>
            </w:r>
            <w:r w:rsidR="00695091">
              <w:rPr>
                <w:sz w:val="22"/>
              </w:rPr>
              <w:t> návrhom výzvy</w:t>
            </w:r>
            <w:r w:rsidRPr="007001F1">
              <w:rPr>
                <w:sz w:val="22"/>
              </w:rPr>
              <w:t xml:space="preserve"> na predkladanie ponúk?</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821"/>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szCs w:val="22"/>
              </w:rPr>
              <w:t>c) Ak sú vyžadované doklady, ktorými sa preukazuje finančné a ekonomické postavenie a technická alebo odborná spôsobilosť podľa § 33</w:t>
            </w:r>
            <w:del w:id="100" w:author="Autor">
              <w:r w:rsidRPr="007001F1" w:rsidDel="001A39CA">
                <w:rPr>
                  <w:sz w:val="22"/>
                  <w:szCs w:val="22"/>
                </w:rPr>
                <w:delText xml:space="preserve">            </w:delText>
              </w:r>
            </w:del>
            <w:r w:rsidRPr="007001F1">
              <w:rPr>
                <w:sz w:val="22"/>
                <w:szCs w:val="22"/>
              </w:rPr>
              <w:t xml:space="preserve"> až § 36 ZVO, je požiadavka na ich predloženie            v súlade s § 38 a § 39 ods. 1 ZVO</w:t>
            </w:r>
            <w:ins w:id="101" w:author="Autor">
              <w:r w:rsidR="008841FD">
                <w:rPr>
                  <w:sz w:val="22"/>
                  <w:szCs w:val="22"/>
                </w:rPr>
                <w:t>, resp. § 114 ods.1</w:t>
              </w:r>
            </w:ins>
            <w:r w:rsidRPr="007001F1">
              <w:rPr>
                <w:sz w:val="22"/>
                <w:szCs w:val="22"/>
              </w:rPr>
              <w:t>?</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821"/>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0668E2">
            <w:pPr>
              <w:jc w:val="both"/>
            </w:pPr>
            <w:r w:rsidRPr="007001F1">
              <w:rPr>
                <w:sz w:val="22"/>
              </w:rPr>
              <w:t xml:space="preserve">d) Ak sa určujú podmienky účasti alebo sa </w:t>
            </w:r>
            <w:r w:rsidR="00695091">
              <w:rPr>
                <w:sz w:val="22"/>
              </w:rPr>
              <w:t>vyžaduje zábezpeka, je v návrhu výzvy</w:t>
            </w:r>
            <w:r w:rsidRPr="007001F1">
              <w:rPr>
                <w:sz w:val="22"/>
              </w:rPr>
              <w:t xml:space="preserve"> na predkladanie ponúk </w:t>
            </w:r>
            <w:r w:rsidR="000668E2">
              <w:rPr>
                <w:sz w:val="22"/>
              </w:rPr>
              <w:t>určená</w:t>
            </w:r>
            <w:ins w:id="102" w:author="Autor">
              <w:r w:rsidR="001A39CA">
                <w:rPr>
                  <w:sz w:val="22"/>
                </w:rPr>
                <w:t xml:space="preserve"> </w:t>
              </w:r>
            </w:ins>
            <w:r w:rsidRPr="007001F1">
              <w:rPr>
                <w:sz w:val="22"/>
              </w:rPr>
              <w:t>predpokladaná hodnota zákazky?</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96219B" w:rsidRPr="007001F1" w:rsidTr="0087289A">
        <w:trPr>
          <w:trHeight w:val="845"/>
        </w:trPr>
        <w:tc>
          <w:tcPr>
            <w:tcW w:w="582" w:type="dxa"/>
            <w:shd w:val="clear" w:color="auto" w:fill="auto"/>
            <w:noWrap/>
            <w:vAlign w:val="center"/>
          </w:tcPr>
          <w:p w:rsidR="0096219B" w:rsidRDefault="0096219B" w:rsidP="0087289A">
            <w:pPr>
              <w:jc w:val="center"/>
              <w:rPr>
                <w:color w:val="000000"/>
              </w:rPr>
            </w:pPr>
            <w:r>
              <w:rPr>
                <w:color w:val="000000"/>
                <w:sz w:val="22"/>
                <w:szCs w:val="22"/>
              </w:rPr>
              <w:t>5</w:t>
            </w:r>
          </w:p>
        </w:tc>
        <w:tc>
          <w:tcPr>
            <w:tcW w:w="4820" w:type="dxa"/>
            <w:gridSpan w:val="2"/>
            <w:shd w:val="clear" w:color="auto" w:fill="auto"/>
            <w:vAlign w:val="center"/>
          </w:tcPr>
          <w:p w:rsidR="0096219B" w:rsidRPr="007001F1" w:rsidRDefault="0096219B" w:rsidP="0087289A">
            <w:pPr>
              <w:jc w:val="both"/>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Pr>
                <w:color w:val="000000"/>
                <w:sz w:val="22"/>
                <w:szCs w:val="22"/>
              </w:rPr>
              <w:t xml:space="preserve">ods. 1 </w:t>
            </w:r>
            <w:r w:rsidRPr="00A04031">
              <w:rPr>
                <w:color w:val="000000"/>
                <w:sz w:val="22"/>
                <w:szCs w:val="22"/>
              </w:rPr>
              <w:t>ZVO?</w:t>
            </w:r>
          </w:p>
        </w:tc>
        <w:tc>
          <w:tcPr>
            <w:tcW w:w="567" w:type="dxa"/>
            <w:shd w:val="clear" w:color="auto" w:fill="auto"/>
            <w:vAlign w:val="center"/>
          </w:tcPr>
          <w:p w:rsidR="0096219B" w:rsidRPr="007001F1" w:rsidRDefault="0096219B" w:rsidP="0087289A">
            <w:pPr>
              <w:jc w:val="center"/>
              <w:rPr>
                <w:b/>
                <w:bCs/>
                <w:color w:val="000000"/>
              </w:rPr>
            </w:pPr>
          </w:p>
        </w:tc>
        <w:tc>
          <w:tcPr>
            <w:tcW w:w="567" w:type="dxa"/>
            <w:shd w:val="clear" w:color="auto" w:fill="auto"/>
            <w:vAlign w:val="center"/>
          </w:tcPr>
          <w:p w:rsidR="0096219B" w:rsidRPr="007001F1" w:rsidRDefault="0096219B" w:rsidP="0087289A">
            <w:pPr>
              <w:jc w:val="center"/>
              <w:rPr>
                <w:b/>
                <w:bCs/>
                <w:color w:val="000000"/>
              </w:rPr>
            </w:pPr>
          </w:p>
        </w:tc>
        <w:tc>
          <w:tcPr>
            <w:tcW w:w="850" w:type="dxa"/>
            <w:shd w:val="clear" w:color="auto" w:fill="auto"/>
            <w:vAlign w:val="center"/>
          </w:tcPr>
          <w:p w:rsidR="0096219B" w:rsidRPr="007001F1" w:rsidRDefault="0096219B" w:rsidP="0087289A">
            <w:pPr>
              <w:jc w:val="center"/>
              <w:rPr>
                <w:b/>
                <w:bCs/>
                <w:color w:val="000000"/>
              </w:rPr>
            </w:pPr>
          </w:p>
        </w:tc>
        <w:tc>
          <w:tcPr>
            <w:tcW w:w="1701" w:type="dxa"/>
            <w:shd w:val="clear" w:color="auto" w:fill="auto"/>
            <w:vAlign w:val="center"/>
          </w:tcPr>
          <w:p w:rsidR="0096219B" w:rsidRPr="007001F1" w:rsidRDefault="0096219B" w:rsidP="0087289A">
            <w:pPr>
              <w:jc w:val="center"/>
              <w:rPr>
                <w:b/>
                <w:bCs/>
                <w:color w:val="000000"/>
              </w:rPr>
            </w:pPr>
          </w:p>
        </w:tc>
      </w:tr>
      <w:tr w:rsidR="0087289A" w:rsidRPr="007001F1" w:rsidTr="0087289A">
        <w:trPr>
          <w:trHeight w:val="845"/>
        </w:trPr>
        <w:tc>
          <w:tcPr>
            <w:tcW w:w="582" w:type="dxa"/>
            <w:vMerge w:val="restart"/>
            <w:shd w:val="clear" w:color="auto" w:fill="auto"/>
            <w:noWrap/>
            <w:vAlign w:val="center"/>
            <w:hideMark/>
          </w:tcPr>
          <w:p w:rsidR="0087289A" w:rsidRPr="007001F1" w:rsidRDefault="0096219B" w:rsidP="0087289A">
            <w:pPr>
              <w:jc w:val="center"/>
              <w:rPr>
                <w:color w:val="000000"/>
              </w:rPr>
            </w:pPr>
            <w:r>
              <w:rPr>
                <w:color w:val="000000"/>
                <w:sz w:val="22"/>
                <w:szCs w:val="22"/>
              </w:rPr>
              <w:t>6</w:t>
            </w:r>
          </w:p>
        </w:tc>
        <w:tc>
          <w:tcPr>
            <w:tcW w:w="4820" w:type="dxa"/>
            <w:gridSpan w:val="2"/>
            <w:shd w:val="clear" w:color="auto" w:fill="auto"/>
            <w:vAlign w:val="center"/>
            <w:hideMark/>
          </w:tcPr>
          <w:p w:rsidR="0087289A" w:rsidRPr="007001F1" w:rsidRDefault="0087289A" w:rsidP="000D77DC">
            <w:pPr>
              <w:jc w:val="both"/>
            </w:pPr>
            <w:r w:rsidRPr="007001F1">
              <w:rPr>
                <w:sz w:val="22"/>
              </w:rPr>
              <w:t>a) V prípade, ak verejný obstarávateľ požaduje zábezpeku</w:t>
            </w:r>
            <w:del w:id="103" w:author="Autor">
              <w:r w:rsidRPr="007001F1" w:rsidDel="000D77DC">
                <w:rPr>
                  <w:sz w:val="22"/>
                </w:rPr>
                <w:delText>, bola táto určená</w:delText>
              </w:r>
            </w:del>
            <w:r w:rsidRPr="007001F1">
              <w:rPr>
                <w:sz w:val="22"/>
              </w:rPr>
              <w:t xml:space="preserve"> v súlade s § 46 </w:t>
            </w:r>
            <w:del w:id="104" w:author="Autor">
              <w:r w:rsidRPr="007001F1" w:rsidDel="000D77DC">
                <w:rPr>
                  <w:sz w:val="22"/>
                </w:rPr>
                <w:delText xml:space="preserve">ods. 1 písm. b) </w:delText>
              </w:r>
            </w:del>
            <w:r w:rsidRPr="007001F1">
              <w:rPr>
                <w:sz w:val="22"/>
              </w:rPr>
              <w:t>ZVO</w:t>
            </w:r>
            <w:ins w:id="105" w:author="Autor">
              <w:r w:rsidR="000D77DC">
                <w:rPr>
                  <w:sz w:val="22"/>
                </w:rPr>
                <w:t>, bola zároveň výška zábezpeky stanovená v súlade s § 112 ods.13 ZVO</w:t>
              </w:r>
            </w:ins>
            <w:r w:rsidRPr="007001F1">
              <w:rPr>
                <w:sz w:val="22"/>
              </w:rPr>
              <w:t>?</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845"/>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b) V prípade, ak verejný obstar</w:t>
            </w:r>
            <w:r w:rsidR="00695091">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845"/>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c) Sú podmienky zloženia zábezpeky určené tak, aby si spôsob zloženia zábezpeky mohol vybrať uchádzač?</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90"/>
        </w:trPr>
        <w:tc>
          <w:tcPr>
            <w:tcW w:w="582" w:type="dxa"/>
            <w:vMerge w:val="restart"/>
            <w:shd w:val="clear" w:color="auto" w:fill="auto"/>
            <w:noWrap/>
            <w:vAlign w:val="center"/>
            <w:hideMark/>
          </w:tcPr>
          <w:p w:rsidR="0087289A" w:rsidRPr="007001F1" w:rsidRDefault="0096219B" w:rsidP="0087289A">
            <w:pPr>
              <w:jc w:val="center"/>
              <w:rPr>
                <w:color w:val="000000"/>
              </w:rPr>
            </w:pPr>
            <w:r>
              <w:rPr>
                <w:color w:val="000000"/>
                <w:sz w:val="22"/>
                <w:szCs w:val="22"/>
              </w:rPr>
              <w:t>7</w:t>
            </w:r>
          </w:p>
        </w:tc>
        <w:tc>
          <w:tcPr>
            <w:tcW w:w="4820" w:type="dxa"/>
            <w:gridSpan w:val="2"/>
            <w:shd w:val="clear" w:color="auto" w:fill="auto"/>
            <w:vAlign w:val="center"/>
            <w:hideMark/>
          </w:tcPr>
          <w:p w:rsidR="0087289A" w:rsidRPr="007001F1" w:rsidRDefault="00695091" w:rsidP="000668E2">
            <w:pPr>
              <w:jc w:val="both"/>
            </w:pPr>
            <w:r>
              <w:rPr>
                <w:sz w:val="22"/>
              </w:rPr>
              <w:t>a) Bol návrh súťažných podkladov</w:t>
            </w:r>
            <w:r w:rsidR="0087289A" w:rsidRPr="007001F1">
              <w:rPr>
                <w:sz w:val="22"/>
              </w:rPr>
              <w:t xml:space="preserve"> vypracovan</w:t>
            </w:r>
            <w:r w:rsidR="000668E2">
              <w:rPr>
                <w:sz w:val="22"/>
              </w:rPr>
              <w:t>ý</w:t>
            </w:r>
            <w:r w:rsidR="0087289A" w:rsidRPr="007001F1">
              <w:rPr>
                <w:sz w:val="22"/>
              </w:rPr>
              <w:t xml:space="preserve"> v súlade s § 42 ZVO?</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590"/>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289A" w:rsidRPr="007001F1" w:rsidTr="0087289A">
        <w:trPr>
          <w:trHeight w:val="590"/>
        </w:trPr>
        <w:tc>
          <w:tcPr>
            <w:tcW w:w="582" w:type="dxa"/>
            <w:vMerge/>
            <w:shd w:val="clear" w:color="auto" w:fill="auto"/>
            <w:noWrap/>
            <w:vAlign w:val="center"/>
          </w:tcPr>
          <w:p w:rsidR="0087289A" w:rsidRPr="007001F1" w:rsidRDefault="0087289A" w:rsidP="0087289A">
            <w:pPr>
              <w:jc w:val="center"/>
              <w:rPr>
                <w:color w:val="000000"/>
              </w:rPr>
            </w:pPr>
          </w:p>
        </w:tc>
        <w:tc>
          <w:tcPr>
            <w:tcW w:w="4820" w:type="dxa"/>
            <w:gridSpan w:val="2"/>
            <w:shd w:val="clear" w:color="auto" w:fill="auto"/>
            <w:vAlign w:val="center"/>
          </w:tcPr>
          <w:p w:rsidR="0087289A" w:rsidRPr="007001F1" w:rsidRDefault="0087289A" w:rsidP="0087289A">
            <w:pPr>
              <w:jc w:val="both"/>
            </w:pPr>
            <w:r w:rsidRPr="007001F1">
              <w:rPr>
                <w:sz w:val="22"/>
              </w:rPr>
              <w:t>c) Bude prístup k súťažným podkladom ponúkaný v súlade s §11</w:t>
            </w:r>
            <w:ins w:id="106" w:author="Autor">
              <w:r w:rsidR="000D77DC">
                <w:rPr>
                  <w:sz w:val="22"/>
                </w:rPr>
                <w:t>3</w:t>
              </w:r>
            </w:ins>
            <w:del w:id="107" w:author="Autor">
              <w:r w:rsidRPr="007001F1" w:rsidDel="000D77DC">
                <w:rPr>
                  <w:sz w:val="22"/>
                </w:rPr>
                <w:delText>4</w:delText>
              </w:r>
            </w:del>
            <w:r w:rsidRPr="007001F1">
              <w:rPr>
                <w:sz w:val="22"/>
              </w:rPr>
              <w:t xml:space="preserve"> ods. 5</w:t>
            </w:r>
            <w:ins w:id="108" w:author="Autor">
              <w:r w:rsidR="000D77DC">
                <w:rPr>
                  <w:sz w:val="22"/>
                </w:rPr>
                <w:t xml:space="preserve"> a</w:t>
              </w:r>
            </w:ins>
            <w:del w:id="109" w:author="Autor">
              <w:r w:rsidRPr="007001F1" w:rsidDel="000D77DC">
                <w:rPr>
                  <w:sz w:val="22"/>
                </w:rPr>
                <w:delText>,</w:delText>
              </w:r>
            </w:del>
            <w:r w:rsidRPr="007001F1">
              <w:rPr>
                <w:sz w:val="22"/>
              </w:rPr>
              <w:t xml:space="preserve"> 6 </w:t>
            </w:r>
            <w:del w:id="110" w:author="Autor">
              <w:r w:rsidRPr="007001F1" w:rsidDel="000D77DC">
                <w:rPr>
                  <w:sz w:val="22"/>
                </w:rPr>
                <w:delText>a 7</w:delText>
              </w:r>
            </w:del>
            <w:r w:rsidRPr="007001F1">
              <w:rPr>
                <w:sz w:val="22"/>
              </w:rPr>
              <w:t xml:space="preserve"> ZVO?</w:t>
            </w:r>
          </w:p>
        </w:tc>
        <w:tc>
          <w:tcPr>
            <w:tcW w:w="567" w:type="dxa"/>
            <w:shd w:val="clear" w:color="auto" w:fill="auto"/>
            <w:vAlign w:val="center"/>
          </w:tcPr>
          <w:p w:rsidR="0087289A" w:rsidRPr="007001F1" w:rsidRDefault="0087289A" w:rsidP="0087289A">
            <w:pPr>
              <w:jc w:val="center"/>
              <w:rPr>
                <w:b/>
                <w:bCs/>
                <w:color w:val="000000"/>
              </w:rPr>
            </w:pPr>
          </w:p>
        </w:tc>
        <w:tc>
          <w:tcPr>
            <w:tcW w:w="567" w:type="dxa"/>
            <w:shd w:val="clear" w:color="auto" w:fill="auto"/>
            <w:vAlign w:val="center"/>
          </w:tcPr>
          <w:p w:rsidR="0087289A" w:rsidRPr="007001F1" w:rsidRDefault="0087289A" w:rsidP="0087289A">
            <w:pPr>
              <w:jc w:val="center"/>
              <w:rPr>
                <w:b/>
                <w:bCs/>
                <w:color w:val="000000"/>
              </w:rPr>
            </w:pPr>
          </w:p>
        </w:tc>
        <w:tc>
          <w:tcPr>
            <w:tcW w:w="850" w:type="dxa"/>
            <w:shd w:val="clear" w:color="auto" w:fill="auto"/>
            <w:vAlign w:val="center"/>
          </w:tcPr>
          <w:p w:rsidR="0087289A" w:rsidRPr="007001F1" w:rsidRDefault="0087289A" w:rsidP="0087289A">
            <w:pPr>
              <w:jc w:val="center"/>
              <w:rPr>
                <w:b/>
                <w:bCs/>
                <w:color w:val="000000"/>
              </w:rPr>
            </w:pPr>
          </w:p>
        </w:tc>
        <w:tc>
          <w:tcPr>
            <w:tcW w:w="1701" w:type="dxa"/>
            <w:shd w:val="clear" w:color="auto" w:fill="auto"/>
            <w:vAlign w:val="center"/>
          </w:tcPr>
          <w:p w:rsidR="0087289A" w:rsidRPr="007001F1" w:rsidRDefault="0087289A" w:rsidP="0087289A">
            <w:pPr>
              <w:jc w:val="center"/>
              <w:rPr>
                <w:b/>
                <w:bCs/>
                <w:color w:val="000000"/>
              </w:rPr>
            </w:pPr>
          </w:p>
        </w:tc>
      </w:tr>
      <w:tr w:rsidR="0087008A" w:rsidRPr="007001F1" w:rsidTr="0087289A">
        <w:trPr>
          <w:trHeight w:val="590"/>
        </w:trPr>
        <w:tc>
          <w:tcPr>
            <w:tcW w:w="582" w:type="dxa"/>
            <w:shd w:val="clear" w:color="auto" w:fill="auto"/>
            <w:noWrap/>
            <w:vAlign w:val="center"/>
          </w:tcPr>
          <w:p w:rsidR="0087008A" w:rsidRPr="007001F1" w:rsidRDefault="0087008A" w:rsidP="0087289A">
            <w:pPr>
              <w:jc w:val="center"/>
              <w:rPr>
                <w:color w:val="000000"/>
              </w:rPr>
            </w:pPr>
            <w:r>
              <w:rPr>
                <w:color w:val="000000"/>
                <w:sz w:val="22"/>
                <w:szCs w:val="22"/>
              </w:rPr>
              <w:t>8</w:t>
            </w:r>
          </w:p>
        </w:tc>
        <w:tc>
          <w:tcPr>
            <w:tcW w:w="4820" w:type="dxa"/>
            <w:gridSpan w:val="2"/>
            <w:shd w:val="clear" w:color="auto" w:fill="auto"/>
            <w:vAlign w:val="center"/>
          </w:tcPr>
          <w:p w:rsidR="0087008A" w:rsidRPr="007001F1" w:rsidRDefault="0087008A" w:rsidP="0087289A">
            <w:pPr>
              <w:jc w:val="both"/>
            </w:pPr>
            <w:r>
              <w:rPr>
                <w:sz w:val="22"/>
              </w:rPr>
              <w:t>Bola výzva na predkladanie ponúk v súlade so súťažnými podkladmi?</w:t>
            </w:r>
          </w:p>
        </w:tc>
        <w:tc>
          <w:tcPr>
            <w:tcW w:w="567" w:type="dxa"/>
            <w:shd w:val="clear" w:color="auto" w:fill="auto"/>
            <w:vAlign w:val="center"/>
          </w:tcPr>
          <w:p w:rsidR="0087008A" w:rsidRPr="007001F1" w:rsidRDefault="0087008A" w:rsidP="0087289A">
            <w:pPr>
              <w:jc w:val="center"/>
              <w:rPr>
                <w:b/>
                <w:bCs/>
                <w:color w:val="000000"/>
              </w:rPr>
            </w:pPr>
          </w:p>
        </w:tc>
        <w:tc>
          <w:tcPr>
            <w:tcW w:w="567" w:type="dxa"/>
            <w:shd w:val="clear" w:color="auto" w:fill="auto"/>
            <w:vAlign w:val="center"/>
          </w:tcPr>
          <w:p w:rsidR="0087008A" w:rsidRPr="007001F1" w:rsidRDefault="0087008A" w:rsidP="0087289A">
            <w:pPr>
              <w:jc w:val="center"/>
              <w:rPr>
                <w:b/>
                <w:bCs/>
                <w:color w:val="000000"/>
              </w:rPr>
            </w:pPr>
          </w:p>
        </w:tc>
        <w:tc>
          <w:tcPr>
            <w:tcW w:w="850" w:type="dxa"/>
            <w:shd w:val="clear" w:color="auto" w:fill="auto"/>
            <w:vAlign w:val="center"/>
          </w:tcPr>
          <w:p w:rsidR="0087008A" w:rsidRPr="007001F1" w:rsidRDefault="0087008A" w:rsidP="0087289A">
            <w:pPr>
              <w:jc w:val="center"/>
              <w:rPr>
                <w:b/>
                <w:bCs/>
                <w:color w:val="000000"/>
              </w:rPr>
            </w:pPr>
          </w:p>
        </w:tc>
        <w:tc>
          <w:tcPr>
            <w:tcW w:w="1701" w:type="dxa"/>
            <w:shd w:val="clear" w:color="auto" w:fill="auto"/>
            <w:vAlign w:val="center"/>
          </w:tcPr>
          <w:p w:rsidR="0087008A" w:rsidRPr="007001F1" w:rsidRDefault="0087008A" w:rsidP="0087289A">
            <w:pPr>
              <w:jc w:val="center"/>
              <w:rPr>
                <w:b/>
                <w:bCs/>
                <w:color w:val="000000"/>
              </w:rPr>
            </w:pPr>
          </w:p>
        </w:tc>
      </w:tr>
      <w:tr w:rsidR="0087008A" w:rsidRPr="007001F1" w:rsidTr="0087289A">
        <w:trPr>
          <w:trHeight w:val="590"/>
        </w:trPr>
        <w:tc>
          <w:tcPr>
            <w:tcW w:w="582" w:type="dxa"/>
            <w:shd w:val="clear" w:color="auto" w:fill="auto"/>
            <w:noWrap/>
            <w:vAlign w:val="center"/>
          </w:tcPr>
          <w:p w:rsidR="0087008A" w:rsidRPr="007001F1" w:rsidRDefault="0087008A" w:rsidP="0087289A">
            <w:pPr>
              <w:jc w:val="center"/>
              <w:rPr>
                <w:color w:val="000000"/>
              </w:rPr>
            </w:pPr>
            <w:r>
              <w:rPr>
                <w:color w:val="000000"/>
                <w:sz w:val="22"/>
                <w:szCs w:val="22"/>
              </w:rPr>
              <w:t>9</w:t>
            </w:r>
          </w:p>
        </w:tc>
        <w:tc>
          <w:tcPr>
            <w:tcW w:w="4820" w:type="dxa"/>
            <w:gridSpan w:val="2"/>
            <w:shd w:val="clear" w:color="auto" w:fill="auto"/>
            <w:vAlign w:val="center"/>
          </w:tcPr>
          <w:p w:rsidR="0087008A" w:rsidRPr="00430B01" w:rsidRDefault="0087008A" w:rsidP="0087289A">
            <w:pPr>
              <w:jc w:val="both"/>
            </w:pPr>
            <w:r w:rsidRPr="00430B01">
              <w:rPr>
                <w:color w:val="000000"/>
                <w:sz w:val="22"/>
                <w:szCs w:val="22"/>
              </w:rPr>
              <w:t>Sú určené kritéria na vyhodnotenie ponúk v súlade s § 44 ZVO</w:t>
            </w:r>
            <w:r w:rsidR="00D42BBA" w:rsidRPr="00430B01">
              <w:rPr>
                <w:color w:val="000000"/>
                <w:sz w:val="22"/>
                <w:szCs w:val="22"/>
              </w:rPr>
              <w:t>?</w:t>
            </w:r>
          </w:p>
        </w:tc>
        <w:tc>
          <w:tcPr>
            <w:tcW w:w="567" w:type="dxa"/>
            <w:shd w:val="clear" w:color="auto" w:fill="auto"/>
            <w:vAlign w:val="center"/>
          </w:tcPr>
          <w:p w:rsidR="0087008A" w:rsidRPr="007001F1" w:rsidRDefault="0087008A" w:rsidP="0087289A">
            <w:pPr>
              <w:jc w:val="center"/>
              <w:rPr>
                <w:b/>
                <w:bCs/>
                <w:color w:val="000000"/>
              </w:rPr>
            </w:pPr>
          </w:p>
        </w:tc>
        <w:tc>
          <w:tcPr>
            <w:tcW w:w="567" w:type="dxa"/>
            <w:shd w:val="clear" w:color="auto" w:fill="auto"/>
            <w:vAlign w:val="center"/>
          </w:tcPr>
          <w:p w:rsidR="0087008A" w:rsidRPr="007001F1" w:rsidRDefault="0087008A" w:rsidP="0087289A">
            <w:pPr>
              <w:jc w:val="center"/>
              <w:rPr>
                <w:b/>
                <w:bCs/>
                <w:color w:val="000000"/>
              </w:rPr>
            </w:pPr>
          </w:p>
        </w:tc>
        <w:tc>
          <w:tcPr>
            <w:tcW w:w="850" w:type="dxa"/>
            <w:shd w:val="clear" w:color="auto" w:fill="auto"/>
            <w:vAlign w:val="center"/>
          </w:tcPr>
          <w:p w:rsidR="0087008A" w:rsidRPr="007001F1" w:rsidRDefault="0087008A" w:rsidP="0087289A">
            <w:pPr>
              <w:jc w:val="center"/>
              <w:rPr>
                <w:b/>
                <w:bCs/>
                <w:color w:val="000000"/>
              </w:rPr>
            </w:pPr>
          </w:p>
        </w:tc>
        <w:tc>
          <w:tcPr>
            <w:tcW w:w="1701" w:type="dxa"/>
            <w:shd w:val="clear" w:color="auto" w:fill="auto"/>
            <w:vAlign w:val="center"/>
          </w:tcPr>
          <w:p w:rsidR="0087008A" w:rsidRPr="007001F1" w:rsidRDefault="0087008A" w:rsidP="0087289A">
            <w:pPr>
              <w:jc w:val="center"/>
              <w:rPr>
                <w:b/>
                <w:bCs/>
                <w:color w:val="000000"/>
              </w:rPr>
            </w:pPr>
          </w:p>
        </w:tc>
      </w:tr>
      <w:tr w:rsidR="0087289A" w:rsidRPr="007001F1" w:rsidTr="0087289A">
        <w:trPr>
          <w:trHeight w:val="536"/>
        </w:trPr>
        <w:tc>
          <w:tcPr>
            <w:tcW w:w="582" w:type="dxa"/>
            <w:shd w:val="clear" w:color="auto" w:fill="auto"/>
            <w:noWrap/>
            <w:vAlign w:val="center"/>
            <w:hideMark/>
          </w:tcPr>
          <w:p w:rsidR="0087289A" w:rsidRPr="007001F1" w:rsidRDefault="0087008A" w:rsidP="0087289A">
            <w:pPr>
              <w:jc w:val="center"/>
              <w:rPr>
                <w:color w:val="000000"/>
              </w:rPr>
            </w:pPr>
            <w:r>
              <w:rPr>
                <w:color w:val="000000"/>
                <w:sz w:val="22"/>
                <w:szCs w:val="22"/>
              </w:rPr>
              <w:lastRenderedPageBreak/>
              <w:t>10</w:t>
            </w:r>
          </w:p>
        </w:tc>
        <w:tc>
          <w:tcPr>
            <w:tcW w:w="4820" w:type="dxa"/>
            <w:gridSpan w:val="2"/>
            <w:shd w:val="clear" w:color="auto" w:fill="auto"/>
            <w:vAlign w:val="center"/>
            <w:hideMark/>
          </w:tcPr>
          <w:p w:rsidR="0087289A" w:rsidRPr="00A04031" w:rsidRDefault="0087289A" w:rsidP="0087289A">
            <w:pPr>
              <w:jc w:val="both"/>
              <w:rPr>
                <w:color w:val="000000"/>
              </w:rPr>
            </w:pPr>
            <w:r w:rsidRPr="00A04031">
              <w:rPr>
                <w:color w:val="000000"/>
                <w:sz w:val="22"/>
                <w:szCs w:val="22"/>
              </w:rPr>
              <w:t xml:space="preserve">Boli pri zadávaní zákazky dodržané princípy v zmysle § 10 ods. 2 ZVO? </w:t>
            </w:r>
            <w:r w:rsidR="007001F1" w:rsidRPr="006F7018">
              <w:rPr>
                <w:color w:val="000000"/>
                <w:sz w:val="22"/>
                <w:szCs w:val="22"/>
              </w:rPr>
              <w:t>Dodržal verejný obstarávateľ pri zadávaní zákazky princíp hospodárnosti?</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430"/>
        </w:trPr>
        <w:tc>
          <w:tcPr>
            <w:tcW w:w="582" w:type="dxa"/>
            <w:shd w:val="clear" w:color="auto" w:fill="auto"/>
            <w:noWrap/>
            <w:vAlign w:val="center"/>
            <w:hideMark/>
          </w:tcPr>
          <w:p w:rsidR="0087289A" w:rsidRPr="007001F1" w:rsidRDefault="0087008A" w:rsidP="0087289A">
            <w:pPr>
              <w:jc w:val="center"/>
              <w:rPr>
                <w:color w:val="000000"/>
              </w:rPr>
            </w:pPr>
            <w:r>
              <w:rPr>
                <w:color w:val="000000"/>
                <w:sz w:val="22"/>
                <w:szCs w:val="22"/>
              </w:rPr>
              <w:t>11</w:t>
            </w:r>
          </w:p>
        </w:tc>
        <w:tc>
          <w:tcPr>
            <w:tcW w:w="4820" w:type="dxa"/>
            <w:gridSpan w:val="2"/>
            <w:shd w:val="clear" w:color="auto" w:fill="auto"/>
            <w:vAlign w:val="center"/>
            <w:hideMark/>
          </w:tcPr>
          <w:p w:rsidR="0087289A" w:rsidRPr="007001F1" w:rsidRDefault="0087289A" w:rsidP="0087289A">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299"/>
        </w:trPr>
        <w:tc>
          <w:tcPr>
            <w:tcW w:w="582" w:type="dxa"/>
            <w:shd w:val="clear" w:color="auto" w:fill="auto"/>
            <w:noWrap/>
            <w:vAlign w:val="center"/>
            <w:hideMark/>
          </w:tcPr>
          <w:p w:rsidR="0087289A" w:rsidRPr="007001F1" w:rsidRDefault="00606F32" w:rsidP="0087289A">
            <w:pPr>
              <w:jc w:val="center"/>
              <w:rPr>
                <w:color w:val="000000"/>
              </w:rPr>
            </w:pPr>
            <w:r>
              <w:rPr>
                <w:color w:val="000000"/>
                <w:sz w:val="22"/>
                <w:szCs w:val="22"/>
              </w:rPr>
              <w:t>1</w:t>
            </w:r>
            <w:r w:rsidR="0087008A">
              <w:rPr>
                <w:color w:val="000000"/>
                <w:sz w:val="22"/>
                <w:szCs w:val="22"/>
              </w:rPr>
              <w:t>2</w:t>
            </w:r>
          </w:p>
        </w:tc>
        <w:tc>
          <w:tcPr>
            <w:tcW w:w="4820" w:type="dxa"/>
            <w:gridSpan w:val="2"/>
            <w:shd w:val="clear" w:color="auto" w:fill="auto"/>
            <w:vAlign w:val="center"/>
            <w:hideMark/>
          </w:tcPr>
          <w:p w:rsidR="0087289A" w:rsidRPr="007001F1" w:rsidRDefault="0087289A" w:rsidP="0087289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300"/>
        </w:trPr>
        <w:tc>
          <w:tcPr>
            <w:tcW w:w="582" w:type="dxa"/>
            <w:shd w:val="clear" w:color="auto" w:fill="auto"/>
            <w:noWrap/>
            <w:vAlign w:val="center"/>
            <w:hideMark/>
          </w:tcPr>
          <w:p w:rsidR="0087289A" w:rsidRPr="007001F1" w:rsidRDefault="0087289A" w:rsidP="0087289A">
            <w:pPr>
              <w:jc w:val="center"/>
              <w:rPr>
                <w:color w:val="000000"/>
              </w:rPr>
            </w:pPr>
            <w:r w:rsidRPr="007001F1">
              <w:rPr>
                <w:color w:val="000000"/>
                <w:sz w:val="22"/>
                <w:szCs w:val="22"/>
              </w:rPr>
              <w:t>1</w:t>
            </w:r>
            <w:r w:rsidR="0087008A">
              <w:rPr>
                <w:color w:val="000000"/>
                <w:sz w:val="22"/>
                <w:szCs w:val="22"/>
              </w:rPr>
              <w:t>3</w:t>
            </w:r>
          </w:p>
        </w:tc>
        <w:tc>
          <w:tcPr>
            <w:tcW w:w="4820" w:type="dxa"/>
            <w:gridSpan w:val="2"/>
            <w:shd w:val="clear" w:color="auto" w:fill="auto"/>
            <w:vAlign w:val="center"/>
            <w:hideMark/>
          </w:tcPr>
          <w:p w:rsidR="0087289A" w:rsidRPr="007001F1" w:rsidRDefault="0087289A" w:rsidP="0087289A">
            <w:pPr>
              <w:jc w:val="both"/>
            </w:pPr>
            <w:r w:rsidRPr="007001F1">
              <w:rPr>
                <w:color w:val="000000"/>
                <w:sz w:val="22"/>
                <w:szCs w:val="22"/>
              </w:rPr>
              <w:t>Bol zamestnanec vykonávajúci kontrolu oboz</w:t>
            </w:r>
            <w:r w:rsidR="00A04031">
              <w:rPr>
                <w:color w:val="000000"/>
                <w:sz w:val="22"/>
                <w:szCs w:val="22"/>
              </w:rPr>
              <w:t>námený s rizikovými indikátormi</w:t>
            </w:r>
            <w:r w:rsidRPr="007001F1">
              <w:rPr>
                <w:color w:val="000000"/>
                <w:sz w:val="22"/>
                <w:szCs w:val="22"/>
              </w:rPr>
              <w:t xml:space="preserve"> podľa</w:t>
            </w:r>
            <w:ins w:id="111" w:author="Autor">
              <w:r w:rsidR="000D77DC">
                <w:rPr>
                  <w:color w:val="000000"/>
                  <w:sz w:val="22"/>
                  <w:szCs w:val="22"/>
                </w:rPr>
                <w:t xml:space="preserve"> </w:t>
              </w:r>
            </w:ins>
            <w:r w:rsidRPr="007001F1">
              <w:rPr>
                <w:color w:val="000000"/>
                <w:sz w:val="22"/>
                <w:szCs w:val="22"/>
              </w:rPr>
              <w:t>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rsidR="0087289A" w:rsidRPr="007001F1" w:rsidRDefault="0087289A" w:rsidP="0087289A">
            <w:pPr>
              <w:jc w:val="center"/>
              <w:rPr>
                <w:b/>
                <w:bCs/>
                <w:color w:val="000000"/>
              </w:rPr>
            </w:pPr>
          </w:p>
        </w:tc>
        <w:tc>
          <w:tcPr>
            <w:tcW w:w="567" w:type="dxa"/>
            <w:shd w:val="clear" w:color="auto" w:fill="auto"/>
            <w:vAlign w:val="center"/>
            <w:hideMark/>
          </w:tcPr>
          <w:p w:rsidR="0087289A" w:rsidRPr="007001F1" w:rsidRDefault="0087289A" w:rsidP="0087289A">
            <w:pPr>
              <w:jc w:val="center"/>
              <w:rPr>
                <w:b/>
                <w:bCs/>
                <w:color w:val="000000"/>
              </w:rPr>
            </w:pPr>
          </w:p>
        </w:tc>
        <w:tc>
          <w:tcPr>
            <w:tcW w:w="850" w:type="dxa"/>
            <w:shd w:val="clear" w:color="auto" w:fill="auto"/>
            <w:vAlign w:val="center"/>
            <w:hideMark/>
          </w:tcPr>
          <w:p w:rsidR="0087289A" w:rsidRPr="007001F1" w:rsidRDefault="0087289A" w:rsidP="0087289A">
            <w:pPr>
              <w:jc w:val="center"/>
              <w:rPr>
                <w:b/>
                <w:bCs/>
                <w:color w:val="000000"/>
              </w:rPr>
            </w:pPr>
          </w:p>
        </w:tc>
        <w:tc>
          <w:tcPr>
            <w:tcW w:w="1701" w:type="dxa"/>
            <w:shd w:val="clear" w:color="auto" w:fill="auto"/>
            <w:vAlign w:val="center"/>
            <w:hideMark/>
          </w:tcPr>
          <w:p w:rsidR="0087289A" w:rsidRPr="007001F1" w:rsidRDefault="0087289A" w:rsidP="0087289A">
            <w:pPr>
              <w:jc w:val="center"/>
              <w:rPr>
                <w:b/>
                <w:bCs/>
                <w:color w:val="000000"/>
              </w:rPr>
            </w:pPr>
          </w:p>
        </w:tc>
      </w:tr>
      <w:tr w:rsidR="0087289A" w:rsidRPr="007001F1" w:rsidTr="0087289A">
        <w:trPr>
          <w:trHeight w:val="300"/>
        </w:trPr>
        <w:tc>
          <w:tcPr>
            <w:tcW w:w="9087" w:type="dxa"/>
            <w:gridSpan w:val="7"/>
            <w:shd w:val="clear" w:color="auto" w:fill="auto"/>
            <w:noWrap/>
            <w:vAlign w:val="center"/>
          </w:tcPr>
          <w:p w:rsidR="0087289A" w:rsidRPr="007001F1" w:rsidRDefault="0087289A" w:rsidP="0087289A">
            <w:pPr>
              <w:jc w:val="both"/>
              <w:rPr>
                <w:b/>
                <w:sz w:val="20"/>
                <w:szCs w:val="20"/>
              </w:rPr>
            </w:pPr>
            <w:r w:rsidRPr="007001F1">
              <w:rPr>
                <w:b/>
                <w:sz w:val="20"/>
                <w:szCs w:val="20"/>
              </w:rPr>
              <w:t>VYJADRENIE</w:t>
            </w:r>
          </w:p>
          <w:p w:rsidR="0087289A" w:rsidRPr="007001F1" w:rsidRDefault="0087289A" w:rsidP="0087289A">
            <w:pPr>
              <w:jc w:val="both"/>
              <w:rPr>
                <w:sz w:val="20"/>
                <w:szCs w:val="20"/>
              </w:rPr>
            </w:pPr>
          </w:p>
          <w:p w:rsidR="00A20234" w:rsidRPr="00667D83" w:rsidRDefault="00A20234" w:rsidP="00A20234">
            <w:pPr>
              <w:jc w:val="both"/>
              <w:rPr>
                <w:b/>
                <w:sz w:val="20"/>
                <w:szCs w:val="20"/>
                <w:rPrChange w:id="112" w:author="Autor">
                  <w:rPr>
                    <w:sz w:val="20"/>
                    <w:szCs w:val="20"/>
                  </w:rPr>
                </w:rPrChange>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
              <w:t>[1]</w:t>
            </w:r>
            <w:ins w:id="116" w:author="Autor">
              <w:r w:rsidR="00C16B4B">
                <w:rPr>
                  <w:sz w:val="20"/>
                  <w:szCs w:val="20"/>
                </w:rPr>
                <w:t xml:space="preserve"> </w:t>
              </w:r>
            </w:ins>
          </w:p>
          <w:p w:rsidR="0087289A" w:rsidRPr="007001F1" w:rsidRDefault="0087289A" w:rsidP="0087289A">
            <w:pPr>
              <w:rPr>
                <w:sz w:val="20"/>
                <w:szCs w:val="20"/>
              </w:rPr>
            </w:pPr>
          </w:p>
          <w:p w:rsidR="0087289A" w:rsidRPr="007001F1" w:rsidRDefault="0087289A" w:rsidP="0087289A">
            <w:pPr>
              <w:rPr>
                <w:b/>
                <w:bCs/>
                <w:color w:val="000000"/>
              </w:rPr>
            </w:pP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b/>
                <w:bCs/>
              </w:rPr>
            </w:pPr>
            <w:r w:rsidRPr="007001F1">
              <w:rPr>
                <w:b/>
                <w:bCs/>
                <w:sz w:val="22"/>
                <w:szCs w:val="22"/>
              </w:rPr>
              <w:t>Kontrolu vykonal</w:t>
            </w:r>
            <w:ins w:id="117" w:author="Autor">
              <w:r w:rsidR="00A90B4D">
                <w:rPr>
                  <w:rStyle w:val="Odkaznapoznmkupodiarou"/>
                  <w:b/>
                  <w:bCs/>
                  <w:sz w:val="22"/>
                  <w:szCs w:val="22"/>
                </w:rPr>
                <w:footnoteReference w:customMarkFollows="1" w:id="2"/>
                <w:t>2</w:t>
              </w:r>
            </w:ins>
            <w:r w:rsidRPr="007001F1">
              <w:rPr>
                <w:b/>
                <w:bCs/>
                <w:sz w:val="22"/>
                <w:szCs w:val="22"/>
              </w:rPr>
              <w:t>:</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auto" w:fill="auto"/>
            <w:vAlign w:val="center"/>
            <w:hideMark/>
          </w:tcPr>
          <w:p w:rsidR="0087289A" w:rsidRPr="007001F1" w:rsidRDefault="0087289A" w:rsidP="0087289A">
            <w:pPr>
              <w:rPr>
                <w:b/>
                <w:bCs/>
              </w:rPr>
            </w:pPr>
            <w:r w:rsidRPr="007001F1">
              <w:rPr>
                <w:b/>
                <w:bCs/>
                <w:sz w:val="22"/>
                <w:szCs w:val="22"/>
              </w:rPr>
              <w:t>Dátum:</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000000" w:fill="FFFFFF"/>
            <w:vAlign w:val="center"/>
            <w:hideMark/>
          </w:tcPr>
          <w:p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9087" w:type="dxa"/>
            <w:gridSpan w:val="7"/>
            <w:shd w:val="clear" w:color="auto" w:fill="auto"/>
            <w:noWrap/>
            <w:vAlign w:val="bottom"/>
            <w:hideMark/>
          </w:tcPr>
          <w:p w:rsidR="0087289A" w:rsidRPr="007001F1" w:rsidRDefault="0087289A" w:rsidP="0087289A">
            <w:pPr>
              <w:jc w:val="center"/>
              <w:rPr>
                <w:color w:val="000000"/>
              </w:rPr>
            </w:pPr>
            <w:r w:rsidRPr="007001F1">
              <w:rPr>
                <w:color w:val="000000"/>
                <w:sz w:val="22"/>
                <w:szCs w:val="22"/>
              </w:rPr>
              <w:t> </w:t>
            </w:r>
          </w:p>
        </w:tc>
      </w:tr>
      <w:tr w:rsidR="0087289A" w:rsidRPr="007001F1" w:rsidTr="0087289A">
        <w:trPr>
          <w:trHeight w:val="300"/>
        </w:trPr>
        <w:tc>
          <w:tcPr>
            <w:tcW w:w="3559" w:type="dxa"/>
            <w:gridSpan w:val="2"/>
            <w:shd w:val="clear" w:color="000000" w:fill="FFFFFF"/>
            <w:vAlign w:val="center"/>
            <w:hideMark/>
          </w:tcPr>
          <w:p w:rsidR="0087289A" w:rsidRPr="007001F1" w:rsidRDefault="0087289A" w:rsidP="00E3352C">
            <w:pPr>
              <w:rPr>
                <w:b/>
                <w:bCs/>
              </w:rPr>
            </w:pPr>
            <w:r w:rsidRPr="007001F1">
              <w:rPr>
                <w:b/>
                <w:bCs/>
                <w:sz w:val="22"/>
                <w:szCs w:val="22"/>
              </w:rPr>
              <w:t xml:space="preserve">Kontrolu </w:t>
            </w:r>
            <w:del w:id="119" w:author="Autor">
              <w:r w:rsidRPr="007001F1" w:rsidDel="00E3352C">
                <w:rPr>
                  <w:b/>
                  <w:bCs/>
                  <w:sz w:val="22"/>
                  <w:szCs w:val="22"/>
                </w:rPr>
                <w:delText>vykonal</w:delText>
              </w:r>
            </w:del>
            <w:ins w:id="120" w:author="Autor">
              <w:del w:id="121" w:author="Autor">
                <w:r w:rsidR="00A90B4D" w:rsidDel="00E3352C">
                  <w:rPr>
                    <w:rStyle w:val="Odkaznapoznmkupodiarou"/>
                    <w:b/>
                    <w:bCs/>
                    <w:sz w:val="22"/>
                    <w:szCs w:val="22"/>
                  </w:rPr>
                  <w:footnoteReference w:customMarkFollows="1" w:id="3"/>
                  <w:delText>3</w:delText>
                </w:r>
              </w:del>
              <w:r w:rsidR="00E3352C">
                <w:rPr>
                  <w:b/>
                  <w:bCs/>
                  <w:sz w:val="22"/>
                  <w:szCs w:val="22"/>
                </w:rPr>
                <w:t>schválil</w:t>
              </w:r>
              <w:r w:rsidR="00E3352C">
                <w:rPr>
                  <w:rStyle w:val="Odkaznapoznmkupodiarou"/>
                  <w:b/>
                  <w:bCs/>
                  <w:sz w:val="22"/>
                  <w:szCs w:val="22"/>
                </w:rPr>
                <w:footnoteReference w:customMarkFollows="1" w:id="4"/>
                <w:t>3</w:t>
              </w:r>
            </w:ins>
            <w:r w:rsidRPr="007001F1">
              <w:rPr>
                <w:b/>
                <w:bCs/>
                <w:sz w:val="22"/>
                <w:szCs w:val="22"/>
              </w:rPr>
              <w:t>:</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000000" w:fill="FFFFFF"/>
            <w:vAlign w:val="center"/>
            <w:hideMark/>
          </w:tcPr>
          <w:p w:rsidR="0087289A" w:rsidRPr="007001F1" w:rsidRDefault="0087289A" w:rsidP="0087289A">
            <w:pPr>
              <w:rPr>
                <w:b/>
                <w:bCs/>
              </w:rPr>
            </w:pPr>
            <w:r w:rsidRPr="007001F1">
              <w:rPr>
                <w:b/>
                <w:bCs/>
                <w:sz w:val="22"/>
                <w:szCs w:val="22"/>
              </w:rPr>
              <w:t xml:space="preserve">Dátum: </w:t>
            </w:r>
          </w:p>
        </w:tc>
        <w:tc>
          <w:tcPr>
            <w:tcW w:w="5528" w:type="dxa"/>
            <w:gridSpan w:val="5"/>
            <w:shd w:val="clear" w:color="auto" w:fill="auto"/>
            <w:vAlign w:val="center"/>
            <w:hideMark/>
          </w:tcPr>
          <w:p w:rsidR="0087289A" w:rsidRPr="007001F1" w:rsidRDefault="0087289A" w:rsidP="0087289A">
            <w:pPr>
              <w:rPr>
                <w:color w:val="000000"/>
              </w:rPr>
            </w:pPr>
            <w:r w:rsidRPr="007001F1">
              <w:rPr>
                <w:color w:val="000000"/>
                <w:sz w:val="22"/>
                <w:szCs w:val="22"/>
              </w:rPr>
              <w:t> </w:t>
            </w:r>
          </w:p>
        </w:tc>
      </w:tr>
      <w:tr w:rsidR="0087289A" w:rsidRPr="007001F1" w:rsidTr="0087289A">
        <w:trPr>
          <w:trHeight w:val="300"/>
        </w:trPr>
        <w:tc>
          <w:tcPr>
            <w:tcW w:w="3559" w:type="dxa"/>
            <w:gridSpan w:val="2"/>
            <w:shd w:val="clear" w:color="000000" w:fill="FFFFFF"/>
            <w:vAlign w:val="center"/>
            <w:hideMark/>
          </w:tcPr>
          <w:p w:rsidR="0087289A" w:rsidRPr="007001F1" w:rsidRDefault="0087289A" w:rsidP="0087289A">
            <w:pPr>
              <w:rPr>
                <w:b/>
                <w:bCs/>
              </w:rPr>
            </w:pPr>
            <w:r w:rsidRPr="007001F1">
              <w:rPr>
                <w:b/>
                <w:bCs/>
                <w:sz w:val="22"/>
                <w:szCs w:val="22"/>
              </w:rPr>
              <w:t>Podpis:</w:t>
            </w:r>
          </w:p>
        </w:tc>
        <w:tc>
          <w:tcPr>
            <w:tcW w:w="5528" w:type="dxa"/>
            <w:gridSpan w:val="5"/>
            <w:shd w:val="clear" w:color="auto" w:fill="auto"/>
            <w:vAlign w:val="center"/>
            <w:hideMark/>
          </w:tcPr>
          <w:p w:rsidR="0087289A" w:rsidRPr="007001F1" w:rsidRDefault="0087289A" w:rsidP="00402AA8">
            <w:pPr>
              <w:keepNext/>
              <w:rPr>
                <w:color w:val="000000"/>
              </w:rPr>
            </w:pPr>
            <w:r w:rsidRPr="007001F1">
              <w:rPr>
                <w:color w:val="000000"/>
                <w:sz w:val="22"/>
                <w:szCs w:val="22"/>
              </w:rPr>
              <w:t> </w:t>
            </w:r>
          </w:p>
        </w:tc>
      </w:tr>
    </w:tbl>
    <w:p w:rsidR="0087289A" w:rsidRPr="007001F1" w:rsidRDefault="0087289A">
      <w:pPr>
        <w:pStyle w:val="Popis"/>
      </w:pPr>
      <w:r w:rsidRPr="007001F1">
        <w:t xml:space="preserve">KZ0 </w:t>
      </w:r>
      <w:r w:rsidR="00E55929">
        <w:rPr>
          <w:noProof/>
        </w:rPr>
        <w:fldChar w:fldCharType="begin"/>
      </w:r>
      <w:r w:rsidR="009D5153">
        <w:rPr>
          <w:noProof/>
        </w:rPr>
        <w:instrText xml:space="preserve"> SEQ KZ0 \* ARABIC </w:instrText>
      </w:r>
      <w:r w:rsidR="00E55929">
        <w:rPr>
          <w:noProof/>
        </w:rPr>
        <w:fldChar w:fldCharType="separate"/>
      </w:r>
      <w:r w:rsidR="00F2295D">
        <w:rPr>
          <w:noProof/>
        </w:rPr>
        <w:t>1</w:t>
      </w:r>
      <w:r w:rsidR="00E55929">
        <w:rPr>
          <w:noProof/>
        </w:rPr>
        <w:fldChar w:fldCharType="end"/>
      </w:r>
    </w:p>
    <w:p w:rsidR="0023087C" w:rsidRPr="007001F1" w:rsidRDefault="0023087C">
      <w:pPr>
        <w:spacing w:after="160" w:line="259" w:lineRule="auto"/>
        <w:rPr>
          <w:b/>
          <w:color w:val="5B9BD5" w:themeColor="accent1"/>
          <w:sz w:val="28"/>
        </w:rPr>
      </w:pPr>
      <w:r w:rsidRPr="007001F1">
        <w:rPr>
          <w:b/>
          <w:color w:val="5B9BD5" w:themeColor="accent1"/>
          <w:sz w:val="28"/>
        </w:rPr>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rsidTr="00CB0C56">
        <w:trPr>
          <w:trHeight w:val="645"/>
        </w:trPr>
        <w:tc>
          <w:tcPr>
            <w:tcW w:w="9087" w:type="dxa"/>
            <w:gridSpan w:val="7"/>
            <w:shd w:val="clear" w:color="auto"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p>
          <w:p w:rsidR="00617EE4" w:rsidRPr="007001F1" w:rsidRDefault="00617EE4" w:rsidP="00617EE4">
            <w:pPr>
              <w:jc w:val="center"/>
              <w:rPr>
                <w:b/>
                <w:bCs/>
                <w:color w:val="FFFFFF"/>
              </w:rPr>
            </w:pPr>
            <w:bookmarkStart w:id="128" w:name="KZ_1"/>
            <w:r w:rsidRPr="007001F1">
              <w:rPr>
                <w:b/>
                <w:bCs/>
                <w:color w:val="FFFFFF"/>
              </w:rPr>
              <w:t xml:space="preserve">Podlimitná zákazka </w:t>
            </w:r>
            <w:ins w:id="129" w:author="Autor">
              <w:r w:rsidR="00663F20" w:rsidRPr="00663F20">
                <w:rPr>
                  <w:b/>
                  <w:bCs/>
                  <w:color w:val="FFFFFF"/>
                </w:rPr>
                <w:t>bez využitia elektronického trhoviska</w:t>
              </w:r>
            </w:ins>
            <w:del w:id="130" w:author="Autor">
              <w:r w:rsidRPr="007001F1" w:rsidDel="00663F20">
                <w:rPr>
                  <w:b/>
                  <w:bCs/>
                  <w:color w:val="FFFFFF"/>
                </w:rPr>
                <w:delText>podľa § 11</w:delText>
              </w:r>
            </w:del>
            <w:ins w:id="131" w:author="Autor">
              <w:del w:id="132" w:author="Autor">
                <w:r w:rsidR="00F97658" w:rsidDel="00663F20">
                  <w:rPr>
                    <w:b/>
                    <w:bCs/>
                    <w:color w:val="FFFFFF"/>
                  </w:rPr>
                  <w:delText>2</w:delText>
                </w:r>
              </w:del>
            </w:ins>
            <w:del w:id="133" w:author="Autor">
              <w:r w:rsidRPr="007001F1" w:rsidDel="00663F20">
                <w:rPr>
                  <w:b/>
                  <w:bCs/>
                  <w:color w:val="FFFFFF"/>
                </w:rPr>
                <w:delText>3 ZVO</w:delText>
              </w:r>
              <w:bookmarkEnd w:id="128"/>
              <w:r w:rsidR="00D374FC" w:rsidRPr="007001F1" w:rsidDel="00663F20">
                <w:rPr>
                  <w:b/>
                  <w:bCs/>
                  <w:color w:val="FFFFFF"/>
                </w:rPr>
                <w:delText xml:space="preserve"> </w:delText>
              </w:r>
            </w:del>
            <w:ins w:id="134" w:author="Autor">
              <w:r w:rsidR="00663F20">
                <w:rPr>
                  <w:b/>
                  <w:bCs/>
                  <w:color w:val="FFFFFF"/>
                </w:rPr>
                <w:t xml:space="preserve"> </w:t>
              </w:r>
            </w:ins>
            <w:r w:rsidR="00D374FC" w:rsidRPr="007001F1">
              <w:rPr>
                <w:b/>
                <w:bCs/>
                <w:color w:val="FFFFFF"/>
              </w:rPr>
              <w:t>- štandardná ex</w:t>
            </w:r>
            <w:ins w:id="135" w:author="Autor">
              <w:r w:rsidR="006C4588">
                <w:rPr>
                  <w:b/>
                  <w:bCs/>
                  <w:color w:val="FFFFFF"/>
                </w:rPr>
                <w:t xml:space="preserve"> </w:t>
              </w:r>
            </w:ins>
            <w:r w:rsidR="00D374FC" w:rsidRPr="007001F1">
              <w:rPr>
                <w:b/>
                <w:bCs/>
                <w:color w:val="FFFFFF"/>
              </w:rPr>
              <w:t>post kontrola</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66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CB0C56">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CB0C56">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ins w:id="136" w:author="Autor">
              <w:r w:rsidR="006C4588">
                <w:rPr>
                  <w:color w:val="000000"/>
                  <w:sz w:val="22"/>
                  <w:szCs w:val="22"/>
                </w:rPr>
                <w:t xml:space="preserve"> </w:t>
              </w:r>
            </w:ins>
            <w:r w:rsidRPr="007001F1">
              <w:rPr>
                <w:color w:val="000000"/>
                <w:sz w:val="22"/>
                <w:szCs w:val="22"/>
              </w:rPr>
              <w:t>post kontrola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6A4BF8">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B6CF9" w:rsidRPr="007001F1" w:rsidTr="004F0F81">
        <w:trPr>
          <w:trHeight w:val="384"/>
        </w:trPr>
        <w:tc>
          <w:tcPr>
            <w:tcW w:w="582" w:type="dxa"/>
            <w:shd w:val="clear" w:color="auto" w:fill="auto"/>
            <w:noWrap/>
            <w:vAlign w:val="center"/>
            <w:hideMark/>
          </w:tcPr>
          <w:p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1B6CF9" w:rsidRPr="00A04031" w:rsidRDefault="00451721" w:rsidP="001B6CF9">
            <w:pPr>
              <w:jc w:val="both"/>
              <w:rPr>
                <w:color w:val="000000"/>
              </w:rPr>
            </w:pPr>
            <w:ins w:id="137" w:author="Autor">
              <w:r>
                <w:rPr>
                  <w:color w:val="000000"/>
                  <w:sz w:val="22"/>
                  <w:szCs w:val="22"/>
                </w:rPr>
                <w:t xml:space="preserve">a) </w:t>
              </w:r>
            </w:ins>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B6CF9" w:rsidRPr="007001F1" w:rsidRDefault="001B6CF9" w:rsidP="00617EE4">
            <w:pPr>
              <w:jc w:val="center"/>
              <w:rPr>
                <w:b/>
                <w:bCs/>
                <w:color w:val="000000"/>
              </w:rPr>
            </w:pPr>
          </w:p>
        </w:tc>
      </w:tr>
      <w:tr w:rsidR="00451721" w:rsidRPr="007001F1" w:rsidTr="004F0F81">
        <w:trPr>
          <w:trHeight w:val="384"/>
          <w:ins w:id="138" w:author="Autor"/>
        </w:trPr>
        <w:tc>
          <w:tcPr>
            <w:tcW w:w="582" w:type="dxa"/>
            <w:shd w:val="clear" w:color="auto" w:fill="auto"/>
            <w:noWrap/>
            <w:vAlign w:val="center"/>
          </w:tcPr>
          <w:p w:rsidR="00451721" w:rsidRPr="007001F1" w:rsidRDefault="00451721" w:rsidP="00617EE4">
            <w:pPr>
              <w:jc w:val="center"/>
              <w:rPr>
                <w:ins w:id="139" w:author="Autor"/>
                <w:color w:val="000000"/>
                <w:sz w:val="22"/>
                <w:szCs w:val="22"/>
              </w:rPr>
            </w:pPr>
          </w:p>
        </w:tc>
        <w:tc>
          <w:tcPr>
            <w:tcW w:w="4820" w:type="dxa"/>
            <w:gridSpan w:val="2"/>
            <w:shd w:val="clear" w:color="auto" w:fill="auto"/>
            <w:vAlign w:val="center"/>
          </w:tcPr>
          <w:p w:rsidR="00451721" w:rsidRPr="007001F1" w:rsidRDefault="00451721" w:rsidP="001B6CF9">
            <w:pPr>
              <w:jc w:val="both"/>
              <w:rPr>
                <w:ins w:id="140" w:author="Autor"/>
                <w:color w:val="000000"/>
                <w:sz w:val="22"/>
                <w:szCs w:val="22"/>
              </w:rPr>
            </w:pPr>
            <w:ins w:id="141"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451721" w:rsidRPr="007001F1" w:rsidRDefault="00451721" w:rsidP="00617EE4">
            <w:pPr>
              <w:jc w:val="center"/>
              <w:rPr>
                <w:ins w:id="142" w:author="Autor"/>
                <w:b/>
                <w:bCs/>
                <w:color w:val="000000"/>
                <w:sz w:val="22"/>
                <w:szCs w:val="22"/>
              </w:rPr>
            </w:pPr>
          </w:p>
        </w:tc>
        <w:tc>
          <w:tcPr>
            <w:tcW w:w="567" w:type="dxa"/>
            <w:shd w:val="clear" w:color="auto" w:fill="auto"/>
            <w:vAlign w:val="center"/>
          </w:tcPr>
          <w:p w:rsidR="00451721" w:rsidRPr="007001F1" w:rsidRDefault="00451721" w:rsidP="00617EE4">
            <w:pPr>
              <w:jc w:val="center"/>
              <w:rPr>
                <w:ins w:id="143" w:author="Autor"/>
                <w:b/>
                <w:bCs/>
                <w:color w:val="000000"/>
                <w:sz w:val="22"/>
                <w:szCs w:val="22"/>
              </w:rPr>
            </w:pPr>
          </w:p>
        </w:tc>
        <w:tc>
          <w:tcPr>
            <w:tcW w:w="850" w:type="dxa"/>
            <w:shd w:val="clear" w:color="auto" w:fill="auto"/>
            <w:vAlign w:val="center"/>
          </w:tcPr>
          <w:p w:rsidR="00451721" w:rsidRPr="007001F1" w:rsidRDefault="00451721" w:rsidP="00617EE4">
            <w:pPr>
              <w:jc w:val="center"/>
              <w:rPr>
                <w:ins w:id="144" w:author="Autor"/>
                <w:b/>
                <w:bCs/>
                <w:color w:val="000000"/>
                <w:sz w:val="22"/>
                <w:szCs w:val="22"/>
              </w:rPr>
            </w:pPr>
          </w:p>
        </w:tc>
        <w:tc>
          <w:tcPr>
            <w:tcW w:w="1701" w:type="dxa"/>
            <w:shd w:val="clear" w:color="auto" w:fill="auto"/>
            <w:vAlign w:val="center"/>
          </w:tcPr>
          <w:p w:rsidR="00451721" w:rsidRPr="007001F1" w:rsidRDefault="00451721" w:rsidP="00617EE4">
            <w:pPr>
              <w:jc w:val="center"/>
              <w:rPr>
                <w:ins w:id="145" w:author="Autor"/>
                <w:b/>
                <w:bCs/>
                <w:color w:val="000000"/>
              </w:rPr>
            </w:pPr>
          </w:p>
        </w:tc>
      </w:tr>
      <w:tr w:rsidR="00CB0C56" w:rsidRPr="007001F1" w:rsidTr="004F0F81">
        <w:trPr>
          <w:trHeight w:val="288"/>
        </w:trPr>
        <w:tc>
          <w:tcPr>
            <w:tcW w:w="582" w:type="dxa"/>
            <w:vMerge w:val="restart"/>
            <w:shd w:val="clear" w:color="auto" w:fill="auto"/>
            <w:noWrap/>
            <w:hideMark/>
          </w:tcPr>
          <w:p w:rsidR="006A4BF8" w:rsidRPr="007001F1" w:rsidRDefault="006A4BF8" w:rsidP="006A4BF8">
            <w:pPr>
              <w:jc w:val="center"/>
              <w:rPr>
                <w:color w:val="000000"/>
              </w:rPr>
            </w:pPr>
          </w:p>
          <w:p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
          <w:p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r>
      <w:tr w:rsidR="00CB0C56" w:rsidRPr="007001F1" w:rsidTr="004F0F81">
        <w:trPr>
          <w:trHeight w:val="406"/>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b) Bola určená PHZ podľa podmienok platných v čase odoslania výzvy na predkladanie ponúk?</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740"/>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115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541"/>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3"/>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2"/>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7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9A316F">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§6 ZVO?</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F321D5" w:rsidRPr="007001F1" w:rsidTr="004F0F81">
        <w:trPr>
          <w:trHeight w:val="424"/>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ins w:id="146" w:author="Autor">
              <w:r w:rsidR="00B94891">
                <w:rPr>
                  <w:color w:val="000000"/>
                  <w:sz w:val="22"/>
                  <w:szCs w:val="22"/>
                </w:rPr>
                <w:t>1</w:t>
              </w:r>
            </w:ins>
            <w:del w:id="147" w:author="Autor">
              <w:r w:rsidRPr="0001630F" w:rsidDel="00B94891">
                <w:rPr>
                  <w:color w:val="000000"/>
                  <w:sz w:val="22"/>
                  <w:szCs w:val="22"/>
                </w:rPr>
                <w:delText>2</w:delText>
              </w:r>
            </w:del>
            <w:r w:rsidRPr="0001630F">
              <w:rPr>
                <w:color w:val="000000"/>
                <w:sz w:val="22"/>
                <w:szCs w:val="22"/>
              </w:rPr>
              <w:t xml:space="preserve"> ZVO a obsahovala všetky potrebné náležitosti podľa § 11</w:t>
            </w:r>
            <w:ins w:id="148" w:author="Autor">
              <w:r w:rsidR="00B94891">
                <w:rPr>
                  <w:color w:val="000000"/>
                  <w:sz w:val="22"/>
                  <w:szCs w:val="22"/>
                </w:rPr>
                <w:t>3</w:t>
              </w:r>
            </w:ins>
            <w:del w:id="149" w:author="Autor">
              <w:r w:rsidRPr="0001630F" w:rsidDel="00B94891">
                <w:rPr>
                  <w:color w:val="000000"/>
                  <w:sz w:val="22"/>
                  <w:szCs w:val="22"/>
                </w:rPr>
                <w:delText>4</w:delText>
              </w:r>
            </w:del>
            <w:r w:rsidRPr="0001630F">
              <w:rPr>
                <w:color w:val="000000"/>
                <w:sz w:val="22"/>
                <w:szCs w:val="22"/>
              </w:rPr>
              <w:t xml:space="preserve"> ods. </w:t>
            </w:r>
            <w:del w:id="150" w:author="Autor">
              <w:r w:rsidRPr="0001630F" w:rsidDel="00B94891">
                <w:rPr>
                  <w:color w:val="000000"/>
                  <w:sz w:val="22"/>
                  <w:szCs w:val="22"/>
                </w:rPr>
                <w:delText>3</w:delText>
              </w:r>
            </w:del>
            <w:ins w:id="151" w:author="Autor">
              <w:r w:rsidR="00B94891">
                <w:rPr>
                  <w:color w:val="000000"/>
                  <w:sz w:val="22"/>
                  <w:szCs w:val="22"/>
                </w:rPr>
                <w:t>2</w:t>
              </w:r>
            </w:ins>
            <w:r w:rsidRPr="0001630F">
              <w:rPr>
                <w:color w:val="000000"/>
                <w:sz w:val="22"/>
                <w:szCs w:val="22"/>
              </w:rPr>
              <w:t>?</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86"/>
        </w:trPr>
        <w:tc>
          <w:tcPr>
            <w:tcW w:w="582" w:type="dxa"/>
            <w:vMerge w:val="restart"/>
            <w:shd w:val="clear" w:color="auto" w:fill="auto"/>
            <w:noWrap/>
            <w:vAlign w:val="center"/>
          </w:tcPr>
          <w:p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a) </w:t>
            </w:r>
            <w:ins w:id="152" w:author="Autor">
              <w:r w:rsidR="003B5837">
                <w:rPr>
                  <w:color w:val="000000"/>
                  <w:sz w:val="22"/>
                  <w:szCs w:val="22"/>
                </w:rPr>
                <w:t>Ak b</w:t>
              </w:r>
            </w:ins>
            <w:del w:id="153" w:author="Autor">
              <w:r w:rsidRPr="007001F1" w:rsidDel="003B5837">
                <w:rPr>
                  <w:color w:val="000000"/>
                  <w:sz w:val="22"/>
                  <w:szCs w:val="22"/>
                </w:rPr>
                <w:delText>B</w:delText>
              </w:r>
            </w:del>
            <w:r w:rsidRPr="007001F1">
              <w:rPr>
                <w:color w:val="000000"/>
                <w:sz w:val="22"/>
                <w:szCs w:val="22"/>
              </w:rPr>
              <w:t>ola zriadená komisia na vyhodnotenie po</w:t>
            </w:r>
            <w:r w:rsidR="00B109E8" w:rsidRPr="0001630F">
              <w:rPr>
                <w:color w:val="000000"/>
                <w:sz w:val="22"/>
                <w:szCs w:val="22"/>
              </w:rPr>
              <w:t>núk</w:t>
            </w:r>
            <w:ins w:id="154" w:author="Autor">
              <w:r w:rsidR="003B5837">
                <w:rPr>
                  <w:color w:val="000000"/>
                  <w:sz w:val="22"/>
                  <w:szCs w:val="22"/>
                </w:rPr>
                <w:t>, bola verejným obstarávateľom zriadená</w:t>
              </w:r>
            </w:ins>
            <w:r w:rsidR="00B109E8" w:rsidRPr="0001630F">
              <w:rPr>
                <w:color w:val="000000"/>
                <w:sz w:val="22"/>
                <w:szCs w:val="22"/>
              </w:rPr>
              <w:t xml:space="preserve"> v súlade s § 51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36"/>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50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33"/>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w:t>
            </w:r>
            <w:del w:id="155" w:author="Autor">
              <w:r w:rsidRPr="0001630F" w:rsidDel="00B94891">
                <w:rPr>
                  <w:color w:val="000000"/>
                  <w:sz w:val="22"/>
                  <w:szCs w:val="22"/>
                </w:rPr>
                <w:delText>)</w:delText>
              </w:r>
            </w:del>
            <w:r w:rsidRPr="0001630F">
              <w:rPr>
                <w:color w:val="000000"/>
                <w:sz w:val="22"/>
                <w:szCs w:val="22"/>
              </w:rPr>
              <w:t xml:space="preserve"> </w:t>
            </w:r>
            <w:r w:rsidRPr="007001F1">
              <w:rPr>
                <w:color w:val="000000"/>
                <w:sz w:val="22"/>
                <w:szCs w:val="22"/>
              </w:rPr>
              <w:t>až 5</w:t>
            </w:r>
            <w:del w:id="156" w:author="Autor">
              <w:r w:rsidRPr="007001F1" w:rsidDel="00B94891">
                <w:rPr>
                  <w:color w:val="000000"/>
                  <w:sz w:val="22"/>
                  <w:szCs w:val="22"/>
                </w:rPr>
                <w:delText>)</w:delText>
              </w:r>
            </w:del>
            <w:r w:rsidRPr="007001F1">
              <w:rPr>
                <w:color w:val="000000"/>
                <w:sz w:val="22"/>
                <w:szCs w:val="22"/>
              </w:rPr>
              <w:t xml:space="preserve"> ZVO a ak člen komisie nespĺňa podmienku podľa odsekov 4 a 5, boli včas prijaté účinné opatrenia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F321D5">
        <w:trPr>
          <w:trHeight w:val="758"/>
        </w:trPr>
        <w:tc>
          <w:tcPr>
            <w:tcW w:w="582" w:type="dxa"/>
            <w:shd w:val="clear" w:color="auto" w:fill="auto"/>
            <w:noWrap/>
            <w:vAlign w:val="center"/>
          </w:tcPr>
          <w:p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6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4F0F81">
        <w:trPr>
          <w:trHeight w:val="512"/>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85"/>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124D26">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9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del w:id="157" w:author="Autor">
              <w:r w:rsidR="00B109E8" w:rsidRPr="00A04031" w:rsidDel="00B94891">
                <w:rPr>
                  <w:sz w:val="22"/>
                  <w:szCs w:val="22"/>
                </w:rPr>
                <w:delText>4</w:delText>
              </w:r>
            </w:del>
            <w:ins w:id="158" w:author="Autor">
              <w:r w:rsidR="00B94891">
                <w:rPr>
                  <w:sz w:val="22"/>
                  <w:szCs w:val="22"/>
                </w:rPr>
                <w:t>2</w:t>
              </w:r>
            </w:ins>
            <w:r w:rsidR="00B109E8" w:rsidRPr="00A04031">
              <w:rPr>
                <w:sz w:val="22"/>
                <w:szCs w:val="22"/>
              </w:rPr>
              <w:t xml:space="preserve"> ods. </w:t>
            </w:r>
            <w:del w:id="159" w:author="Autor">
              <w:r w:rsidR="00B109E8" w:rsidRPr="00A04031" w:rsidDel="00B94891">
                <w:rPr>
                  <w:sz w:val="22"/>
                  <w:szCs w:val="22"/>
                </w:rPr>
                <w:delText>2</w:delText>
              </w:r>
            </w:del>
            <w:ins w:id="160" w:author="Autor">
              <w:r w:rsidR="00B94891">
                <w:rPr>
                  <w:sz w:val="22"/>
                  <w:szCs w:val="22"/>
                </w:rPr>
                <w:t>4 a 5</w:t>
              </w:r>
            </w:ins>
            <w:r w:rsidR="00B109E8" w:rsidRPr="00A04031">
              <w:rPr>
                <w:sz w:val="22"/>
                <w:szCs w:val="22"/>
              </w:rPr>
              <w:t xml:space="preserve"> ZVO?</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510AB5" w:rsidRPr="007001F1" w:rsidTr="006A4BF8">
        <w:trPr>
          <w:trHeight w:val="821"/>
        </w:trPr>
        <w:tc>
          <w:tcPr>
            <w:tcW w:w="582" w:type="dxa"/>
            <w:vMerge/>
            <w:shd w:val="clear" w:color="auto" w:fill="auto"/>
            <w:noWrap/>
            <w:vAlign w:val="center"/>
          </w:tcPr>
          <w:p w:rsidR="00510AB5" w:rsidRPr="007001F1" w:rsidRDefault="00510AB5" w:rsidP="00617EE4">
            <w:pPr>
              <w:jc w:val="center"/>
              <w:rPr>
                <w:color w:val="000000"/>
              </w:rPr>
            </w:pPr>
          </w:p>
        </w:tc>
        <w:tc>
          <w:tcPr>
            <w:tcW w:w="4820" w:type="dxa"/>
            <w:gridSpan w:val="2"/>
            <w:shd w:val="clear" w:color="auto" w:fill="auto"/>
            <w:vAlign w:val="center"/>
          </w:tcPr>
          <w:p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510AB5" w:rsidRPr="007001F1" w:rsidRDefault="00510AB5" w:rsidP="00617EE4">
            <w:pPr>
              <w:jc w:val="center"/>
              <w:rPr>
                <w:b/>
                <w:bCs/>
                <w:color w:val="000000"/>
              </w:rPr>
            </w:pPr>
          </w:p>
        </w:tc>
        <w:tc>
          <w:tcPr>
            <w:tcW w:w="567" w:type="dxa"/>
            <w:shd w:val="clear" w:color="auto" w:fill="auto"/>
            <w:vAlign w:val="center"/>
          </w:tcPr>
          <w:p w:rsidR="00510AB5" w:rsidRPr="007001F1" w:rsidRDefault="00510AB5" w:rsidP="00617EE4">
            <w:pPr>
              <w:jc w:val="center"/>
              <w:rPr>
                <w:b/>
                <w:bCs/>
                <w:color w:val="000000"/>
              </w:rPr>
            </w:pPr>
          </w:p>
        </w:tc>
        <w:tc>
          <w:tcPr>
            <w:tcW w:w="850" w:type="dxa"/>
            <w:shd w:val="clear" w:color="auto" w:fill="auto"/>
            <w:vAlign w:val="center"/>
          </w:tcPr>
          <w:p w:rsidR="00510AB5" w:rsidRPr="007001F1" w:rsidRDefault="00510AB5" w:rsidP="00617EE4">
            <w:pPr>
              <w:jc w:val="center"/>
              <w:rPr>
                <w:b/>
                <w:bCs/>
                <w:color w:val="000000"/>
              </w:rPr>
            </w:pPr>
          </w:p>
        </w:tc>
        <w:tc>
          <w:tcPr>
            <w:tcW w:w="1701" w:type="dxa"/>
            <w:shd w:val="clear" w:color="auto" w:fill="auto"/>
            <w:vAlign w:val="center"/>
          </w:tcPr>
          <w:p w:rsidR="00510AB5" w:rsidRPr="007001F1" w:rsidRDefault="00510AB5" w:rsidP="00617EE4">
            <w:pPr>
              <w:jc w:val="center"/>
              <w:rPr>
                <w:b/>
                <w:bCs/>
                <w:color w:val="000000"/>
              </w:rPr>
            </w:pPr>
          </w:p>
        </w:tc>
      </w:tr>
      <w:tr w:rsidR="00A029FF" w:rsidRPr="007001F1" w:rsidTr="006A4BF8">
        <w:trPr>
          <w:trHeight w:val="821"/>
          <w:ins w:id="161" w:author="Autor"/>
        </w:trPr>
        <w:tc>
          <w:tcPr>
            <w:tcW w:w="582" w:type="dxa"/>
            <w:vMerge/>
            <w:shd w:val="clear" w:color="auto" w:fill="auto"/>
            <w:noWrap/>
            <w:vAlign w:val="center"/>
          </w:tcPr>
          <w:p w:rsidR="00A029FF" w:rsidRPr="007001F1" w:rsidRDefault="00A029FF" w:rsidP="00617EE4">
            <w:pPr>
              <w:jc w:val="center"/>
              <w:rPr>
                <w:ins w:id="162" w:author="Autor"/>
                <w:color w:val="000000"/>
              </w:rPr>
            </w:pPr>
          </w:p>
        </w:tc>
        <w:tc>
          <w:tcPr>
            <w:tcW w:w="4820" w:type="dxa"/>
            <w:gridSpan w:val="2"/>
            <w:shd w:val="clear" w:color="auto" w:fill="auto"/>
            <w:vAlign w:val="center"/>
          </w:tcPr>
          <w:p w:rsidR="00A029FF" w:rsidRDefault="00A029FF" w:rsidP="00617EE4">
            <w:pPr>
              <w:jc w:val="both"/>
              <w:rPr>
                <w:ins w:id="163" w:author="Autor"/>
                <w:color w:val="000000"/>
                <w:sz w:val="22"/>
                <w:szCs w:val="22"/>
              </w:rPr>
            </w:pPr>
            <w:ins w:id="164" w:author="Autor">
              <w:r>
                <w:rPr>
                  <w:color w:val="000000"/>
                  <w:sz w:val="22"/>
                  <w:szCs w:val="22"/>
                </w:rPr>
                <w:t>e) V prípade, ak verejný obstarávateľ umožnil preukázať podmienky účasti prostredníctvom čestného vyhlásenia, postupoval podľa § 114 ods. 1?</w:t>
              </w:r>
            </w:ins>
          </w:p>
        </w:tc>
        <w:tc>
          <w:tcPr>
            <w:tcW w:w="567" w:type="dxa"/>
            <w:shd w:val="clear" w:color="auto" w:fill="auto"/>
            <w:vAlign w:val="center"/>
          </w:tcPr>
          <w:p w:rsidR="00A029FF" w:rsidRPr="007001F1" w:rsidRDefault="00A029FF" w:rsidP="00617EE4">
            <w:pPr>
              <w:jc w:val="center"/>
              <w:rPr>
                <w:ins w:id="165" w:author="Autor"/>
                <w:b/>
                <w:bCs/>
                <w:color w:val="000000"/>
              </w:rPr>
            </w:pPr>
          </w:p>
        </w:tc>
        <w:tc>
          <w:tcPr>
            <w:tcW w:w="567" w:type="dxa"/>
            <w:shd w:val="clear" w:color="auto" w:fill="auto"/>
            <w:vAlign w:val="center"/>
          </w:tcPr>
          <w:p w:rsidR="00A029FF" w:rsidRPr="007001F1" w:rsidRDefault="00A029FF" w:rsidP="00617EE4">
            <w:pPr>
              <w:jc w:val="center"/>
              <w:rPr>
                <w:ins w:id="166" w:author="Autor"/>
                <w:b/>
                <w:bCs/>
                <w:color w:val="000000"/>
              </w:rPr>
            </w:pPr>
          </w:p>
        </w:tc>
        <w:tc>
          <w:tcPr>
            <w:tcW w:w="850" w:type="dxa"/>
            <w:shd w:val="clear" w:color="auto" w:fill="auto"/>
            <w:vAlign w:val="center"/>
          </w:tcPr>
          <w:p w:rsidR="00A029FF" w:rsidRPr="007001F1" w:rsidRDefault="00A029FF" w:rsidP="00617EE4">
            <w:pPr>
              <w:jc w:val="center"/>
              <w:rPr>
                <w:ins w:id="167" w:author="Autor"/>
                <w:b/>
                <w:bCs/>
                <w:color w:val="000000"/>
              </w:rPr>
            </w:pPr>
          </w:p>
        </w:tc>
        <w:tc>
          <w:tcPr>
            <w:tcW w:w="1701" w:type="dxa"/>
            <w:shd w:val="clear" w:color="auto" w:fill="auto"/>
            <w:vAlign w:val="center"/>
          </w:tcPr>
          <w:p w:rsidR="00A029FF" w:rsidRPr="007001F1" w:rsidRDefault="00A029FF" w:rsidP="00617EE4">
            <w:pPr>
              <w:jc w:val="center"/>
              <w:rPr>
                <w:ins w:id="168" w:author="Auto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A4759E" w:rsidRDefault="00A029FF" w:rsidP="00617EE4">
            <w:pPr>
              <w:jc w:val="both"/>
            </w:pPr>
            <w:ins w:id="169" w:author="Autor">
              <w:r>
                <w:rPr>
                  <w:sz w:val="22"/>
                  <w:szCs w:val="22"/>
                </w:rPr>
                <w:t>f</w:t>
              </w:r>
            </w:ins>
            <w:del w:id="170" w:author="Autor">
              <w:r w:rsidR="00510AB5" w:rsidDel="00A029FF">
                <w:rPr>
                  <w:sz w:val="22"/>
                  <w:szCs w:val="22"/>
                </w:rPr>
                <w:delText>e</w:delText>
              </w:r>
            </w:del>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767F0" w:rsidRPr="007001F1" w:rsidTr="00F767F0">
        <w:trPr>
          <w:trHeight w:val="8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F767F0" w:rsidRPr="00ED7644" w:rsidRDefault="00F767F0" w:rsidP="00617EE4">
            <w:pPr>
              <w:jc w:val="both"/>
            </w:pPr>
            <w:r w:rsidRPr="007001F1">
              <w:rPr>
                <w:sz w:val="22"/>
                <w:szCs w:val="22"/>
              </w:rPr>
              <w:t>a)</w:t>
            </w:r>
            <w:ins w:id="171" w:author="Auto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ins>
            <w:del w:id="172" w:author="Autor">
              <w:r w:rsidRPr="00A04031" w:rsidDel="001A3914">
                <w:rPr>
                  <w:sz w:val="22"/>
                  <w:szCs w:val="22"/>
                </w:rPr>
                <w:delText>V prípade, ak verejný obstarávateľ požaduje zábezpeku, bola táto určená v súl</w:delText>
              </w:r>
              <w:r w:rsidR="00B109E8" w:rsidRPr="00A4759E" w:rsidDel="001A3914">
                <w:rPr>
                  <w:sz w:val="22"/>
                  <w:szCs w:val="22"/>
                </w:rPr>
                <w:delText>ade s § 46 ods. 1 písm. b) ZVO</w:delText>
              </w:r>
            </w:del>
            <w:r w:rsidR="00B109E8" w:rsidRPr="00A4759E">
              <w:rPr>
                <w:sz w:val="22"/>
                <w:szCs w:val="22"/>
              </w:rPr>
              <w:t>?</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F767F0">
        <w:trPr>
          <w:trHeight w:val="590"/>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F767F0" w:rsidRPr="0038726D" w:rsidRDefault="00F767F0">
            <w:pPr>
              <w:jc w:val="both"/>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96219B" w:rsidRDefault="00F767F0" w:rsidP="00617EE4">
            <w:pPr>
              <w:jc w:val="both"/>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01630F"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A4759E" w:rsidRDefault="00F767F0" w:rsidP="001A3914">
            <w:pPr>
              <w:jc w:val="both"/>
            </w:pPr>
            <w:r w:rsidRPr="007001F1">
              <w:rPr>
                <w:sz w:val="22"/>
                <w:szCs w:val="22"/>
              </w:rPr>
              <w:t xml:space="preserve">c) Bol prístup </w:t>
            </w:r>
            <w:r w:rsidRPr="0001630F">
              <w:rPr>
                <w:sz w:val="22"/>
                <w:szCs w:val="22"/>
              </w:rPr>
              <w:t>k súťažným podkladom ponúkaný v súlade s §</w:t>
            </w:r>
            <w:r w:rsidRPr="00A4759E">
              <w:rPr>
                <w:sz w:val="22"/>
                <w:szCs w:val="22"/>
              </w:rPr>
              <w:t>11</w:t>
            </w:r>
            <w:ins w:id="173" w:author="Autor">
              <w:r w:rsidR="001A3914">
                <w:rPr>
                  <w:sz w:val="22"/>
                  <w:szCs w:val="22"/>
                </w:rPr>
                <w:t>3</w:t>
              </w:r>
            </w:ins>
            <w:del w:id="174" w:author="Autor">
              <w:r w:rsidRPr="00A4759E" w:rsidDel="001A3914">
                <w:rPr>
                  <w:sz w:val="22"/>
                  <w:szCs w:val="22"/>
                </w:rPr>
                <w:delText>4</w:delText>
              </w:r>
            </w:del>
            <w:r w:rsidRPr="00A4759E">
              <w:rPr>
                <w:sz w:val="22"/>
                <w:szCs w:val="22"/>
              </w:rPr>
              <w:t xml:space="preserve"> ods. 5</w:t>
            </w:r>
            <w:ins w:id="175" w:author="Autor">
              <w:r w:rsidR="001A3914">
                <w:rPr>
                  <w:sz w:val="22"/>
                  <w:szCs w:val="22"/>
                </w:rPr>
                <w:t xml:space="preserve"> a</w:t>
              </w:r>
            </w:ins>
            <w:del w:id="176" w:author="Autor">
              <w:r w:rsidRPr="00A4759E" w:rsidDel="001A3914">
                <w:rPr>
                  <w:sz w:val="22"/>
                  <w:szCs w:val="22"/>
                </w:rPr>
                <w:delText>,</w:delText>
              </w:r>
            </w:del>
            <w:r w:rsidRPr="00A4759E">
              <w:rPr>
                <w:sz w:val="22"/>
                <w:szCs w:val="22"/>
              </w:rPr>
              <w:t> 6</w:t>
            </w:r>
            <w:del w:id="177" w:author="Autor">
              <w:r w:rsidRPr="00A4759E" w:rsidDel="001A3914">
                <w:rPr>
                  <w:sz w:val="22"/>
                  <w:szCs w:val="22"/>
                </w:rPr>
                <w:delText xml:space="preserve"> a 7</w:delText>
              </w:r>
            </w:del>
            <w:r w:rsidRPr="00A4759E">
              <w:rPr>
                <w:sz w:val="22"/>
                <w:szCs w:val="22"/>
              </w:rPr>
              <w:t xml:space="preserve"> ZVO?</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rsidR="00D42BBA" w:rsidRPr="007001F1" w:rsidRDefault="00D42BBA" w:rsidP="00617EE4">
            <w:pPr>
              <w:jc w:val="both"/>
            </w:pPr>
            <w:r>
              <w:rPr>
                <w:sz w:val="22"/>
              </w:rPr>
              <w:t>Bola výzva na predkladanie ponúk v súlade so súťažnými podkladmi?</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rsidR="00D42BBA" w:rsidRPr="007001F1" w:rsidRDefault="00D42BBA" w:rsidP="00617EE4">
            <w:pPr>
              <w:jc w:val="both"/>
            </w:pPr>
            <w:r>
              <w:rPr>
                <w:color w:val="000000"/>
              </w:rPr>
              <w:t>Sú určené kritéria na vyhodnotenie ponúk v súlade s § 44 ZVO?</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617EE4" w:rsidRPr="007001F1" w:rsidTr="006A4BF8">
        <w:trPr>
          <w:trHeight w:val="1500"/>
        </w:trPr>
        <w:tc>
          <w:tcPr>
            <w:tcW w:w="582" w:type="dxa"/>
            <w:shd w:val="clear" w:color="auto" w:fill="auto"/>
            <w:noWrap/>
            <w:vAlign w:val="center"/>
            <w:hideMark/>
          </w:tcPr>
          <w:p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11</w:t>
            </w:r>
            <w:ins w:id="178" w:author="Autor">
              <w:r w:rsidR="001A3914">
                <w:rPr>
                  <w:sz w:val="22"/>
                  <w:szCs w:val="22"/>
                </w:rPr>
                <w:t>3</w:t>
              </w:r>
            </w:ins>
            <w:del w:id="179" w:author="Autor">
              <w:r w:rsidRPr="00ED7644" w:rsidDel="001A3914">
                <w:rPr>
                  <w:sz w:val="22"/>
                  <w:szCs w:val="22"/>
                </w:rPr>
                <w:delText>4</w:delText>
              </w:r>
            </w:del>
            <w:r w:rsidRPr="00ED7644">
              <w:rPr>
                <w:sz w:val="22"/>
                <w:szCs w:val="22"/>
              </w:rPr>
              <w:t xml:space="preserve"> ods. </w:t>
            </w:r>
            <w:del w:id="180" w:author="Autor">
              <w:r w:rsidRPr="00ED7644" w:rsidDel="001A3914">
                <w:rPr>
                  <w:sz w:val="22"/>
                  <w:szCs w:val="22"/>
                </w:rPr>
                <w:delText>8</w:delText>
              </w:r>
            </w:del>
            <w:ins w:id="181" w:author="Autor">
              <w:r w:rsidR="001A3914">
                <w:rPr>
                  <w:sz w:val="22"/>
                  <w:szCs w:val="22"/>
                </w:rPr>
                <w:t>7</w:t>
              </w:r>
            </w:ins>
            <w:r w:rsidRPr="0038726D">
              <w:rPr>
                <w:sz w:val="22"/>
                <w:szCs w:val="22"/>
              </w:rPr>
              <w:t xml:space="preserve"> ZVO, všetkým  záujemcom ak sa o vysvetlenie požiadalo dostatočne vopred?</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F767F0" w:rsidRPr="007001F1" w:rsidTr="00F767F0">
        <w:trPr>
          <w:trHeight w:val="6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
          <w:p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312388">
        <w:trPr>
          <w:trHeight w:val="381"/>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ins w:id="182" w:author="Autor">
              <w:r w:rsidR="000103DC">
                <w:rPr>
                  <w:color w:val="000000"/>
                  <w:sz w:val="22"/>
                  <w:szCs w:val="22"/>
                </w:rPr>
                <w:t>2</w:t>
              </w:r>
            </w:ins>
            <w:del w:id="183" w:author="Autor">
              <w:r w:rsidRPr="00A04031" w:rsidDel="000103DC">
                <w:rPr>
                  <w:color w:val="000000"/>
                  <w:sz w:val="22"/>
                  <w:szCs w:val="22"/>
                </w:rPr>
                <w:delText>4</w:delText>
              </w:r>
            </w:del>
            <w:r w:rsidRPr="00A04031">
              <w:rPr>
                <w:color w:val="000000"/>
                <w:sz w:val="22"/>
                <w:szCs w:val="22"/>
              </w:rPr>
              <w:t xml:space="preserve"> ods. </w:t>
            </w:r>
            <w:del w:id="184" w:author="Autor">
              <w:r w:rsidRPr="00A04031" w:rsidDel="000103DC">
                <w:rPr>
                  <w:color w:val="000000"/>
                  <w:sz w:val="22"/>
                  <w:szCs w:val="22"/>
                </w:rPr>
                <w:delText>4</w:delText>
              </w:r>
            </w:del>
            <w:ins w:id="185" w:author="Autor">
              <w:r w:rsidR="000103DC">
                <w:rPr>
                  <w:color w:val="000000"/>
                  <w:sz w:val="22"/>
                  <w:szCs w:val="22"/>
                </w:rPr>
                <w:t>12</w:t>
              </w:r>
            </w:ins>
            <w:r w:rsidRPr="00A04031">
              <w:rPr>
                <w:color w:val="000000"/>
                <w:sz w:val="22"/>
                <w:szCs w:val="22"/>
              </w:rPr>
              <w:t xml:space="preserve"> </w:t>
            </w:r>
            <w:del w:id="186" w:author="Autor">
              <w:r w:rsidRPr="00A04031" w:rsidDel="000103DC">
                <w:rPr>
                  <w:color w:val="000000"/>
                  <w:sz w:val="22"/>
                  <w:szCs w:val="22"/>
                </w:rPr>
                <w:delText>resp. 5 ZVO</w:delText>
              </w:r>
            </w:del>
            <w:r w:rsidRPr="00A04031">
              <w:rPr>
                <w:color w:val="000000"/>
                <w:sz w:val="22"/>
                <w:szCs w:val="22"/>
              </w:rPr>
              <w:t>?</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C12302" w:rsidRPr="007001F1" w:rsidTr="00A42DBF">
        <w:trPr>
          <w:trHeight w:val="885"/>
        </w:trPr>
        <w:tc>
          <w:tcPr>
            <w:tcW w:w="582" w:type="dxa"/>
            <w:vMerge w:val="restart"/>
            <w:shd w:val="clear" w:color="auto" w:fill="auto"/>
            <w:noWrap/>
            <w:vAlign w:val="center"/>
            <w:hideMark/>
          </w:tcPr>
          <w:p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ins w:id="187" w:author="Autor"/>
        </w:trPr>
        <w:tc>
          <w:tcPr>
            <w:tcW w:w="582" w:type="dxa"/>
            <w:vMerge/>
            <w:shd w:val="clear" w:color="auto" w:fill="auto"/>
            <w:noWrap/>
            <w:vAlign w:val="center"/>
          </w:tcPr>
          <w:p w:rsidR="00C12302" w:rsidRPr="007001F1" w:rsidRDefault="00C12302" w:rsidP="00617EE4">
            <w:pPr>
              <w:jc w:val="center"/>
              <w:rPr>
                <w:ins w:id="188" w:author="Autor"/>
                <w:color w:val="000000"/>
              </w:rPr>
            </w:pPr>
          </w:p>
        </w:tc>
        <w:tc>
          <w:tcPr>
            <w:tcW w:w="4820" w:type="dxa"/>
            <w:gridSpan w:val="2"/>
            <w:shd w:val="clear" w:color="auto" w:fill="auto"/>
            <w:vAlign w:val="center"/>
          </w:tcPr>
          <w:p w:rsidR="00C12302" w:rsidRPr="007001F1" w:rsidRDefault="00C12302" w:rsidP="00C12302">
            <w:pPr>
              <w:jc w:val="both"/>
              <w:rPr>
                <w:ins w:id="189" w:author="Autor"/>
                <w:color w:val="000000"/>
                <w:sz w:val="22"/>
                <w:szCs w:val="22"/>
              </w:rPr>
            </w:pPr>
            <w:ins w:id="190" w:author="Auto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ins>
          </w:p>
        </w:tc>
        <w:tc>
          <w:tcPr>
            <w:tcW w:w="567" w:type="dxa"/>
            <w:shd w:val="clear" w:color="auto" w:fill="auto"/>
            <w:vAlign w:val="center"/>
          </w:tcPr>
          <w:p w:rsidR="00C12302" w:rsidRPr="007001F1" w:rsidRDefault="00C12302" w:rsidP="00617EE4">
            <w:pPr>
              <w:jc w:val="center"/>
              <w:rPr>
                <w:ins w:id="191" w:author="Autor"/>
                <w:b/>
                <w:bCs/>
                <w:color w:val="000000"/>
              </w:rPr>
            </w:pPr>
          </w:p>
        </w:tc>
        <w:tc>
          <w:tcPr>
            <w:tcW w:w="567" w:type="dxa"/>
            <w:shd w:val="clear" w:color="auto" w:fill="auto"/>
            <w:vAlign w:val="center"/>
          </w:tcPr>
          <w:p w:rsidR="00C12302" w:rsidRPr="007001F1" w:rsidRDefault="00C12302" w:rsidP="00617EE4">
            <w:pPr>
              <w:jc w:val="center"/>
              <w:rPr>
                <w:ins w:id="192" w:author="Autor"/>
                <w:b/>
                <w:bCs/>
                <w:color w:val="000000"/>
              </w:rPr>
            </w:pPr>
          </w:p>
        </w:tc>
        <w:tc>
          <w:tcPr>
            <w:tcW w:w="850" w:type="dxa"/>
            <w:shd w:val="clear" w:color="auto" w:fill="auto"/>
            <w:vAlign w:val="center"/>
          </w:tcPr>
          <w:p w:rsidR="00C12302" w:rsidRPr="007001F1" w:rsidRDefault="00C12302" w:rsidP="00617EE4">
            <w:pPr>
              <w:jc w:val="center"/>
              <w:rPr>
                <w:ins w:id="193" w:author="Autor"/>
                <w:b/>
                <w:bCs/>
                <w:color w:val="000000"/>
              </w:rPr>
            </w:pPr>
          </w:p>
        </w:tc>
        <w:tc>
          <w:tcPr>
            <w:tcW w:w="1701" w:type="dxa"/>
            <w:shd w:val="clear" w:color="auto" w:fill="auto"/>
            <w:vAlign w:val="center"/>
          </w:tcPr>
          <w:p w:rsidR="00C12302" w:rsidRPr="007001F1" w:rsidRDefault="00C12302" w:rsidP="00617EE4">
            <w:pPr>
              <w:jc w:val="center"/>
              <w:rPr>
                <w:ins w:id="194" w:author="Autor"/>
                <w:b/>
                <w:bCs/>
                <w:color w:val="000000"/>
              </w:rPr>
            </w:pPr>
          </w:p>
        </w:tc>
      </w:tr>
      <w:tr w:rsidR="00A42DBF" w:rsidRPr="007001F1" w:rsidTr="00A42DBF">
        <w:trPr>
          <w:trHeight w:val="758"/>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757"/>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4F1113" w:rsidRPr="007001F1" w:rsidTr="006A4BF8">
        <w:trPr>
          <w:trHeight w:val="582"/>
        </w:trPr>
        <w:tc>
          <w:tcPr>
            <w:tcW w:w="582" w:type="dxa"/>
            <w:vMerge w:val="restart"/>
            <w:shd w:val="clear" w:color="auto" w:fill="auto"/>
            <w:noWrap/>
            <w:vAlign w:val="center"/>
          </w:tcPr>
          <w:p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8"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9" w:anchor="paragraf-40.odsek-7" w:tooltip="Odkaz na predpis alebo ustanovenie" w:history="1">
              <w:r w:rsidRPr="004F1113">
                <w:rPr>
                  <w:color w:val="000000"/>
                  <w:sz w:val="22"/>
                  <w:szCs w:val="22"/>
                </w:rPr>
                <w:t>ods. 7</w:t>
              </w:r>
            </w:hyperlink>
            <w:ins w:id="195" w:author="Autor">
              <w:r w:rsidR="003B5837">
                <w:rPr>
                  <w:color w:val="000000"/>
                  <w:sz w:val="22"/>
                  <w:szCs w:val="22"/>
                </w:rPr>
                <w:t>, ak verejný obstarávateľ v súťažných podkladoch vyžadoval splnenie podmienok účasti týkajúcich sa osobného postavenia u subdodávateľov</w:t>
              </w:r>
            </w:ins>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617EE4" w:rsidRPr="007001F1" w:rsidTr="006A4BF8">
        <w:trPr>
          <w:trHeight w:val="436"/>
        </w:trPr>
        <w:tc>
          <w:tcPr>
            <w:tcW w:w="582" w:type="dxa"/>
            <w:shd w:val="clear" w:color="auto" w:fill="auto"/>
            <w:noWrap/>
            <w:vAlign w:val="center"/>
            <w:hideMark/>
          </w:tcPr>
          <w:p w:rsidR="00617EE4" w:rsidRPr="007001F1" w:rsidRDefault="00C85510">
            <w:pPr>
              <w:jc w:val="center"/>
              <w:rPr>
                <w:color w:val="000000"/>
              </w:rPr>
            </w:pPr>
            <w:r w:rsidRPr="007001F1">
              <w:rPr>
                <w:color w:val="000000"/>
                <w:sz w:val="22"/>
                <w:szCs w:val="22"/>
              </w:rPr>
              <w:t>1</w:t>
            </w:r>
            <w:r w:rsidR="00D42BBA">
              <w:rPr>
                <w:color w:val="000000"/>
                <w:sz w:val="22"/>
                <w:szCs w:val="22"/>
              </w:rPr>
              <w:t>7</w:t>
            </w:r>
          </w:p>
        </w:tc>
        <w:tc>
          <w:tcPr>
            <w:tcW w:w="4820" w:type="dxa"/>
            <w:gridSpan w:val="2"/>
            <w:shd w:val="clear" w:color="auto" w:fill="auto"/>
            <w:vAlign w:val="center"/>
            <w:hideMark/>
          </w:tcPr>
          <w:p w:rsidR="00617EE4" w:rsidRPr="0096219B" w:rsidRDefault="00617EE4" w:rsidP="001B7550">
            <w:pPr>
              <w:jc w:val="both"/>
              <w:rPr>
                <w:color w:val="000000"/>
              </w:rPr>
            </w:pPr>
            <w:r w:rsidRPr="0001630F">
              <w:rPr>
                <w:color w:val="000000"/>
                <w:sz w:val="22"/>
                <w:szCs w:val="22"/>
              </w:rPr>
              <w:t xml:space="preserve">Bol v prípade jednej ponuky použitý postup podľa </w:t>
            </w:r>
            <w:r w:rsidRPr="007001F1">
              <w:rPr>
                <w:color w:val="000000"/>
                <w:sz w:val="22"/>
                <w:szCs w:val="22"/>
              </w:rPr>
              <w:t>§ 57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a) Vyhodnotila komisia</w:t>
            </w:r>
            <w:ins w:id="196" w:author="Autor">
              <w:r w:rsidR="00F75EE0">
                <w:rPr>
                  <w:color w:val="000000"/>
                  <w:sz w:val="22"/>
                  <w:szCs w:val="22"/>
                </w:rPr>
                <w:t>, ak bola zriadená,</w:t>
              </w:r>
            </w:ins>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4F0F81">
        <w:trPr>
          <w:trHeight w:val="306"/>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923"/>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1013"/>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58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503"/>
        </w:trPr>
        <w:tc>
          <w:tcPr>
            <w:tcW w:w="582" w:type="dxa"/>
            <w:vMerge w:val="restart"/>
            <w:shd w:val="clear" w:color="auto" w:fill="auto"/>
            <w:noWrap/>
            <w:vAlign w:val="center"/>
          </w:tcPr>
          <w:p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50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6A4BF8">
        <w:trPr>
          <w:trHeight w:val="682"/>
        </w:trPr>
        <w:tc>
          <w:tcPr>
            <w:tcW w:w="582" w:type="dxa"/>
            <w:shd w:val="clear" w:color="auto" w:fill="auto"/>
            <w:noWrap/>
            <w:vAlign w:val="center"/>
          </w:tcPr>
          <w:p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635"/>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90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01630F"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1638C0" w:rsidRPr="007001F1" w:rsidTr="006A4BF8">
        <w:trPr>
          <w:trHeight w:val="900"/>
        </w:trPr>
        <w:tc>
          <w:tcPr>
            <w:tcW w:w="582" w:type="dxa"/>
            <w:shd w:val="clear" w:color="auto" w:fill="auto"/>
            <w:noWrap/>
            <w:vAlign w:val="center"/>
          </w:tcPr>
          <w:p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rsidR="001638C0" w:rsidRPr="007001F1" w:rsidRDefault="001638C0" w:rsidP="00617EE4">
            <w:pPr>
              <w:jc w:val="center"/>
              <w:rPr>
                <w:b/>
                <w:bCs/>
                <w:color w:val="000000"/>
              </w:rPr>
            </w:pPr>
          </w:p>
        </w:tc>
        <w:tc>
          <w:tcPr>
            <w:tcW w:w="567" w:type="dxa"/>
            <w:shd w:val="clear" w:color="auto" w:fill="auto"/>
            <w:vAlign w:val="center"/>
          </w:tcPr>
          <w:p w:rsidR="001638C0" w:rsidRPr="0001630F" w:rsidRDefault="001638C0" w:rsidP="00617EE4">
            <w:pPr>
              <w:jc w:val="center"/>
              <w:rPr>
                <w:b/>
                <w:bCs/>
                <w:color w:val="000000"/>
              </w:rPr>
            </w:pPr>
          </w:p>
        </w:tc>
        <w:tc>
          <w:tcPr>
            <w:tcW w:w="850" w:type="dxa"/>
            <w:shd w:val="clear" w:color="auto" w:fill="auto"/>
            <w:vAlign w:val="center"/>
          </w:tcPr>
          <w:p w:rsidR="001638C0" w:rsidRPr="007001F1" w:rsidRDefault="001638C0" w:rsidP="00617EE4">
            <w:pPr>
              <w:jc w:val="center"/>
              <w:rPr>
                <w:b/>
                <w:bCs/>
                <w:color w:val="000000"/>
              </w:rPr>
            </w:pPr>
          </w:p>
        </w:tc>
        <w:tc>
          <w:tcPr>
            <w:tcW w:w="1701" w:type="dxa"/>
            <w:shd w:val="clear" w:color="auto" w:fill="auto"/>
            <w:vAlign w:val="center"/>
          </w:tcPr>
          <w:p w:rsidR="001638C0" w:rsidRPr="007001F1" w:rsidRDefault="001638C0" w:rsidP="00617EE4">
            <w:pPr>
              <w:jc w:val="center"/>
              <w:rPr>
                <w:b/>
                <w:bCs/>
                <w:color w:val="000000"/>
              </w:rPr>
            </w:pPr>
          </w:p>
        </w:tc>
      </w:tr>
      <w:tr w:rsidR="00A42DBF" w:rsidRPr="007001F1" w:rsidTr="00312388">
        <w:trPr>
          <w:trHeight w:val="676"/>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312388">
        <w:trPr>
          <w:trHeight w:val="48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1225"/>
        </w:trPr>
        <w:tc>
          <w:tcPr>
            <w:tcW w:w="582" w:type="dxa"/>
            <w:shd w:val="clear" w:color="auto" w:fill="auto"/>
            <w:noWrap/>
            <w:vAlign w:val="center"/>
            <w:hideMark/>
          </w:tcPr>
          <w:p w:rsidR="00617EE4" w:rsidRPr="007001F1" w:rsidRDefault="00865442" w:rsidP="00617EE4">
            <w:pPr>
              <w:jc w:val="center"/>
              <w:rPr>
                <w:color w:val="000000"/>
              </w:rPr>
            </w:pPr>
            <w:r w:rsidRPr="007001F1">
              <w:rPr>
                <w:color w:val="000000"/>
                <w:sz w:val="22"/>
                <w:szCs w:val="22"/>
              </w:rPr>
              <w:lastRenderedPageBreak/>
              <w:t>2</w:t>
            </w:r>
            <w:r w:rsidR="008C3C13">
              <w:rPr>
                <w:color w:val="000000"/>
                <w:sz w:val="22"/>
                <w:szCs w:val="22"/>
              </w:rPr>
              <w:t>7</w:t>
            </w:r>
          </w:p>
        </w:tc>
        <w:tc>
          <w:tcPr>
            <w:tcW w:w="4820" w:type="dxa"/>
            <w:gridSpan w:val="2"/>
            <w:shd w:val="clear" w:color="auto" w:fill="auto"/>
            <w:vAlign w:val="center"/>
            <w:hideMark/>
          </w:tcPr>
          <w:p w:rsidR="00617EE4" w:rsidRPr="007001F1" w:rsidRDefault="00617EE4" w:rsidP="00E8071D">
            <w:pPr>
              <w:jc w:val="both"/>
            </w:pPr>
            <w:r w:rsidRPr="007001F1">
              <w:rPr>
                <w:sz w:val="22"/>
                <w:szCs w:val="22"/>
              </w:rPr>
              <w:t xml:space="preserve">Zaslal verejný obstarávateľ </w:t>
            </w:r>
            <w:del w:id="197" w:author="Autor">
              <w:r w:rsidRPr="007001F1" w:rsidDel="00E8071D">
                <w:rPr>
                  <w:sz w:val="22"/>
                  <w:szCs w:val="22"/>
                </w:rPr>
                <w:delText xml:space="preserve">informáciu </w:delText>
              </w:r>
            </w:del>
            <w:ins w:id="198" w:author="Autor">
              <w:r w:rsidR="00E8071D">
                <w:rPr>
                  <w:sz w:val="22"/>
                  <w:szCs w:val="22"/>
                </w:rPr>
                <w:t>oznámenie</w:t>
              </w:r>
              <w:r w:rsidR="00E8071D" w:rsidRPr="007001F1">
                <w:rPr>
                  <w:sz w:val="22"/>
                  <w:szCs w:val="22"/>
                </w:rPr>
                <w:t xml:space="preserve"> </w:t>
              </w:r>
            </w:ins>
            <w:r w:rsidRPr="007001F1">
              <w:rPr>
                <w:sz w:val="22"/>
                <w:szCs w:val="22"/>
              </w:rPr>
              <w:t xml:space="preserve">o výsledku verejného obstarávania Úradu pre verejné obstarávanie </w:t>
            </w:r>
            <w:del w:id="199" w:author="Autor">
              <w:r w:rsidRPr="007001F1" w:rsidDel="00E8071D">
                <w:rPr>
                  <w:sz w:val="22"/>
                  <w:szCs w:val="22"/>
                </w:rPr>
                <w:delText>spôsobom a </w:delText>
              </w:r>
            </w:del>
            <w:r w:rsidRPr="007001F1">
              <w:rPr>
                <w:sz w:val="22"/>
                <w:szCs w:val="22"/>
              </w:rPr>
              <w:t>v lehotách uvedených v § 11</w:t>
            </w:r>
            <w:del w:id="200" w:author="Autor">
              <w:r w:rsidRPr="007001F1" w:rsidDel="00E8071D">
                <w:rPr>
                  <w:sz w:val="22"/>
                  <w:szCs w:val="22"/>
                </w:rPr>
                <w:delText>3</w:delText>
              </w:r>
            </w:del>
            <w:ins w:id="201" w:author="Autor">
              <w:r w:rsidR="00E8071D">
                <w:rPr>
                  <w:sz w:val="22"/>
                  <w:szCs w:val="22"/>
                </w:rPr>
                <w:t>6</w:t>
              </w:r>
            </w:ins>
            <w:r w:rsidRPr="007001F1">
              <w:rPr>
                <w:sz w:val="22"/>
                <w:szCs w:val="22"/>
              </w:rPr>
              <w:t xml:space="preserve"> ods. 2 </w:t>
            </w:r>
            <w:del w:id="202" w:author="Autor">
              <w:r w:rsidRPr="007001F1" w:rsidDel="00E8071D">
                <w:rPr>
                  <w:sz w:val="22"/>
                  <w:szCs w:val="22"/>
                </w:rPr>
                <w:delText xml:space="preserve">a 3 </w:delText>
              </w:r>
            </w:del>
            <w:r w:rsidRPr="007001F1">
              <w:rPr>
                <w:sz w:val="22"/>
                <w:szCs w:val="22"/>
              </w:rPr>
              <w:t>ZVO</w:t>
            </w:r>
            <w:del w:id="203" w:author="Autor">
              <w:r w:rsidRPr="007001F1" w:rsidDel="00E8071D">
                <w:rPr>
                  <w:sz w:val="22"/>
                  <w:szCs w:val="22"/>
                </w:rPr>
                <w:delText>, resp. (ak ide o dynamický nákupný systém) uvedených v § 113 ods. 6 ZVO</w:delText>
              </w:r>
            </w:del>
            <w:r w:rsidRPr="007001F1">
              <w:rPr>
                <w:sz w:val="22"/>
                <w:szCs w:val="22"/>
              </w:rPr>
              <w:t>?</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rPr>
          <w:trHeight w:val="534"/>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8</w:t>
            </w:r>
          </w:p>
        </w:tc>
        <w:tc>
          <w:tcPr>
            <w:tcW w:w="4820" w:type="dxa"/>
            <w:gridSpan w:val="2"/>
            <w:shd w:val="clear" w:color="auto" w:fill="auto"/>
            <w:vAlign w:val="center"/>
          </w:tcPr>
          <w:p w:rsidR="00A42DBF" w:rsidRPr="007001F1" w:rsidRDefault="00A42DBF" w:rsidP="003D0B90">
            <w:pPr>
              <w:jc w:val="both"/>
            </w:pPr>
            <w:r w:rsidRPr="007001F1">
              <w:rPr>
                <w:sz w:val="22"/>
                <w:szCs w:val="22"/>
              </w:rPr>
              <w:t>a)Je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105"/>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ins w:id="204" w:author="Autor">
              <w:r w:rsidR="008F5BD7">
                <w:rPr>
                  <w:sz w:val="22"/>
                  <w:szCs w:val="22"/>
                </w:rPr>
                <w:t xml:space="preserve"> (ak relevantné)</w:t>
              </w:r>
            </w:ins>
            <w:r w:rsidR="00B109E8" w:rsidRPr="0001630F">
              <w:rPr>
                <w:sz w:val="22"/>
                <w:szCs w:val="22"/>
              </w:rPr>
              <w:t>?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124941" w:rsidRPr="007001F1" w:rsidTr="00124941">
        <w:trPr>
          <w:trHeight w:val="695"/>
        </w:trPr>
        <w:tc>
          <w:tcPr>
            <w:tcW w:w="582" w:type="dxa"/>
            <w:vMerge w:val="restart"/>
            <w:shd w:val="clear" w:color="auto" w:fill="auto"/>
            <w:noWrap/>
            <w:vAlign w:val="center"/>
            <w:hideMark/>
          </w:tcPr>
          <w:p w:rsidR="00124941" w:rsidRPr="007001F1" w:rsidRDefault="00124941" w:rsidP="00617EE4">
            <w:pPr>
              <w:jc w:val="center"/>
              <w:rPr>
                <w:color w:val="000000"/>
              </w:rPr>
            </w:pPr>
            <w:r w:rsidRPr="007001F1">
              <w:rPr>
                <w:color w:val="000000"/>
                <w:sz w:val="22"/>
                <w:szCs w:val="22"/>
              </w:rPr>
              <w:t>2</w:t>
            </w:r>
            <w:r w:rsidR="008C3C13">
              <w:rPr>
                <w:color w:val="000000"/>
                <w:sz w:val="22"/>
                <w:szCs w:val="22"/>
              </w:rPr>
              <w:t>9</w:t>
            </w:r>
          </w:p>
        </w:tc>
        <w:tc>
          <w:tcPr>
            <w:tcW w:w="4820" w:type="dxa"/>
            <w:gridSpan w:val="2"/>
            <w:shd w:val="clear" w:color="auto" w:fill="auto"/>
            <w:vAlign w:val="center"/>
            <w:hideMark/>
          </w:tcPr>
          <w:p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r>
      <w:tr w:rsidR="00124941" w:rsidRPr="007001F1" w:rsidTr="00312388">
        <w:trPr>
          <w:trHeight w:val="440"/>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b) Splnil si verejný obstarávateľ povinnosti stanovené v § 64 ods. 1 písm. b) a c) ZVO?</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124941">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6A4BF8">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d) Je výsledná zmluva zverejnená v súlade so zákonom o slobodnom prístupe k informáciám?</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617EE4" w:rsidRPr="007001F1" w:rsidTr="006A4BF8">
        <w:trPr>
          <w:trHeight w:val="536"/>
        </w:trPr>
        <w:tc>
          <w:tcPr>
            <w:tcW w:w="582" w:type="dxa"/>
            <w:shd w:val="clear" w:color="auto" w:fill="auto"/>
            <w:noWrap/>
            <w:vAlign w:val="center"/>
            <w:hideMark/>
          </w:tcPr>
          <w:p w:rsidR="00617EE4" w:rsidRPr="007001F1" w:rsidRDefault="008C3C13" w:rsidP="00617EE4">
            <w:pPr>
              <w:jc w:val="center"/>
              <w:rPr>
                <w:color w:val="000000"/>
              </w:rPr>
            </w:pPr>
            <w:r>
              <w:rPr>
                <w:color w:val="000000"/>
                <w:sz w:val="22"/>
                <w:szCs w:val="22"/>
              </w:rPr>
              <w:t>30</w:t>
            </w:r>
          </w:p>
        </w:tc>
        <w:tc>
          <w:tcPr>
            <w:tcW w:w="4820" w:type="dxa"/>
            <w:gridSpan w:val="2"/>
            <w:shd w:val="clear" w:color="auto" w:fill="auto"/>
            <w:vAlign w:val="center"/>
            <w:hideMark/>
          </w:tcPr>
          <w:p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430"/>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1</w:t>
            </w:r>
          </w:p>
        </w:tc>
        <w:tc>
          <w:tcPr>
            <w:tcW w:w="4820" w:type="dxa"/>
            <w:gridSpan w:val="2"/>
            <w:shd w:val="clear" w:color="auto" w:fill="auto"/>
            <w:vAlign w:val="center"/>
            <w:hideMark/>
          </w:tcPr>
          <w:p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299"/>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2</w:t>
            </w:r>
          </w:p>
        </w:tc>
        <w:tc>
          <w:tcPr>
            <w:tcW w:w="4820" w:type="dxa"/>
            <w:gridSpan w:val="2"/>
            <w:shd w:val="clear" w:color="auto" w:fill="auto"/>
            <w:vAlign w:val="center"/>
            <w:hideMark/>
          </w:tcPr>
          <w:p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300"/>
        </w:trPr>
        <w:tc>
          <w:tcPr>
            <w:tcW w:w="582" w:type="dxa"/>
            <w:shd w:val="clear" w:color="auto" w:fill="auto"/>
            <w:noWrap/>
            <w:vAlign w:val="center"/>
            <w:hideMark/>
          </w:tcPr>
          <w:p w:rsidR="00617EE4" w:rsidRPr="007001F1" w:rsidRDefault="00A04CF0" w:rsidP="00ED1A8F">
            <w:pPr>
              <w:jc w:val="center"/>
              <w:rPr>
                <w:color w:val="000000"/>
              </w:rPr>
            </w:pPr>
            <w:r w:rsidRPr="007001F1">
              <w:rPr>
                <w:color w:val="000000"/>
                <w:sz w:val="22"/>
                <w:szCs w:val="22"/>
              </w:rPr>
              <w:t>3</w:t>
            </w:r>
            <w:r w:rsidR="008C3C13">
              <w:rPr>
                <w:color w:val="000000"/>
                <w:sz w:val="22"/>
                <w:szCs w:val="22"/>
              </w:rPr>
              <w:t>3</w:t>
            </w:r>
          </w:p>
        </w:tc>
        <w:tc>
          <w:tcPr>
            <w:tcW w:w="4820" w:type="dxa"/>
            <w:gridSpan w:val="2"/>
            <w:shd w:val="clear" w:color="auto" w:fill="auto"/>
            <w:vAlign w:val="center"/>
            <w:hideMark/>
          </w:tcPr>
          <w:p w:rsidR="00617EE4" w:rsidRPr="0096219B" w:rsidRDefault="00617EE4" w:rsidP="00617EE4">
            <w:pPr>
              <w:jc w:val="both"/>
            </w:pPr>
            <w:r w:rsidRPr="007001F1">
              <w:rPr>
                <w:color w:val="000000"/>
                <w:sz w:val="22"/>
                <w:szCs w:val="22"/>
              </w:rPr>
              <w:t>Bol zamestnanec vykonávajúci kontrolu oboznámený s rizikovými indikátormi</w:t>
            </w:r>
            <w:ins w:id="205" w:author="Autor">
              <w:r w:rsidR="00E8071D">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87008A" w:rsidRPr="007001F1" w:rsidTr="006A4BF8">
        <w:trPr>
          <w:trHeight w:val="300"/>
        </w:trPr>
        <w:tc>
          <w:tcPr>
            <w:tcW w:w="582" w:type="dxa"/>
            <w:shd w:val="clear" w:color="auto" w:fill="auto"/>
            <w:noWrap/>
            <w:vAlign w:val="center"/>
          </w:tcPr>
          <w:p w:rsidR="0087008A" w:rsidRPr="007001F1" w:rsidRDefault="00D42BBA" w:rsidP="00A04CF0">
            <w:pPr>
              <w:jc w:val="center"/>
              <w:rPr>
                <w:color w:val="000000"/>
              </w:rPr>
            </w:pPr>
            <w:r>
              <w:rPr>
                <w:color w:val="000000"/>
                <w:sz w:val="22"/>
                <w:szCs w:val="22"/>
              </w:rPr>
              <w:t>3</w:t>
            </w:r>
            <w:r w:rsidR="008C3C13">
              <w:rPr>
                <w:color w:val="000000"/>
                <w:sz w:val="22"/>
                <w:szCs w:val="22"/>
              </w:rPr>
              <w:t>4</w:t>
            </w:r>
          </w:p>
        </w:tc>
        <w:tc>
          <w:tcPr>
            <w:tcW w:w="4820" w:type="dxa"/>
            <w:gridSpan w:val="2"/>
            <w:shd w:val="clear" w:color="auto" w:fill="auto"/>
            <w:vAlign w:val="center"/>
          </w:tcPr>
          <w:p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87008A" w:rsidRPr="007001F1" w:rsidRDefault="0087008A" w:rsidP="00617EE4">
            <w:pPr>
              <w:jc w:val="center"/>
              <w:rPr>
                <w:b/>
                <w:bCs/>
                <w:color w:val="000000"/>
              </w:rPr>
            </w:pPr>
          </w:p>
        </w:tc>
        <w:tc>
          <w:tcPr>
            <w:tcW w:w="567" w:type="dxa"/>
            <w:shd w:val="clear" w:color="auto" w:fill="auto"/>
            <w:vAlign w:val="center"/>
          </w:tcPr>
          <w:p w:rsidR="0087008A" w:rsidRPr="007001F1" w:rsidRDefault="0087008A" w:rsidP="00617EE4">
            <w:pPr>
              <w:jc w:val="center"/>
              <w:rPr>
                <w:b/>
                <w:bCs/>
                <w:color w:val="000000"/>
              </w:rPr>
            </w:pPr>
          </w:p>
        </w:tc>
        <w:tc>
          <w:tcPr>
            <w:tcW w:w="850" w:type="dxa"/>
            <w:shd w:val="clear" w:color="auto" w:fill="auto"/>
            <w:vAlign w:val="center"/>
          </w:tcPr>
          <w:p w:rsidR="0087008A" w:rsidRPr="007001F1" w:rsidRDefault="0087008A" w:rsidP="00617EE4">
            <w:pPr>
              <w:jc w:val="center"/>
              <w:rPr>
                <w:b/>
                <w:bCs/>
                <w:color w:val="000000"/>
              </w:rPr>
            </w:pPr>
          </w:p>
        </w:tc>
        <w:tc>
          <w:tcPr>
            <w:tcW w:w="1701" w:type="dxa"/>
            <w:shd w:val="clear" w:color="auto" w:fill="auto"/>
            <w:vAlign w:val="center"/>
          </w:tcPr>
          <w:p w:rsidR="0087008A" w:rsidRPr="007001F1" w:rsidRDefault="0087008A" w:rsidP="00617EE4">
            <w:pPr>
              <w:jc w:val="center"/>
              <w:rPr>
                <w:b/>
                <w:bCs/>
                <w:color w:val="000000"/>
              </w:rPr>
            </w:pPr>
          </w:p>
        </w:tc>
      </w:tr>
      <w:tr w:rsidR="00617EE4" w:rsidRPr="007001F1" w:rsidTr="00CB0C56">
        <w:trPr>
          <w:trHeight w:val="300"/>
        </w:trPr>
        <w:tc>
          <w:tcPr>
            <w:tcW w:w="9087" w:type="dxa"/>
            <w:gridSpan w:val="7"/>
            <w:shd w:val="clear" w:color="auto" w:fill="auto"/>
            <w:noWrap/>
            <w:vAlign w:val="center"/>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
              <w:t>[1]</w:t>
            </w:r>
          </w:p>
          <w:p w:rsidR="00617EE4" w:rsidRPr="007001F1" w:rsidRDefault="00617EE4" w:rsidP="00617EE4">
            <w:pPr>
              <w:rPr>
                <w:b/>
                <w:bCs/>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lastRenderedPageBreak/>
              <w:t>Kontrolu vykonal</w:t>
            </w:r>
            <w:ins w:id="207" w:author="Autor">
              <w:r w:rsidR="00A90B4D">
                <w:rPr>
                  <w:rStyle w:val="Odkaznapoznmkupodiarou"/>
                  <w:b/>
                  <w:bCs/>
                  <w:sz w:val="22"/>
                  <w:szCs w:val="22"/>
                </w:rPr>
                <w:footnoteReference w:customMarkFollows="1" w:id="6"/>
                <w:t>2</w:t>
              </w:r>
            </w:ins>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ins w:id="209" w:author="Autor">
              <w:r w:rsidR="00E3352C">
                <w:rPr>
                  <w:b/>
                  <w:bCs/>
                  <w:sz w:val="22"/>
                  <w:szCs w:val="22"/>
                </w:rPr>
                <w:t>schválil</w:t>
              </w:r>
              <w:r w:rsidR="00E3352C" w:rsidRPr="007001F1" w:rsidDel="00E3352C">
                <w:rPr>
                  <w:b/>
                  <w:bCs/>
                  <w:sz w:val="22"/>
                  <w:szCs w:val="22"/>
                </w:rPr>
                <w:t xml:space="preserve"> </w:t>
              </w:r>
            </w:ins>
            <w:del w:id="210" w:author="Autor">
              <w:r w:rsidRPr="007001F1" w:rsidDel="00E3352C">
                <w:rPr>
                  <w:b/>
                  <w:bCs/>
                  <w:sz w:val="22"/>
                  <w:szCs w:val="22"/>
                </w:rPr>
                <w:delText>vykonal</w:delText>
              </w:r>
            </w:del>
            <w:ins w:id="211" w:author="Autor">
              <w:r w:rsidR="00A90B4D">
                <w:rPr>
                  <w:rStyle w:val="Odkaznapoznmkupodiarou"/>
                  <w:b/>
                  <w:bCs/>
                  <w:sz w:val="22"/>
                  <w:szCs w:val="22"/>
                </w:rPr>
                <w:footnoteReference w:customMarkFollows="1" w:id="7"/>
                <w:t>3</w:t>
              </w:r>
            </w:ins>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Default="00617EE4">
      <w:pPr>
        <w:spacing w:after="160" w:line="259" w:lineRule="auto"/>
        <w:rPr>
          <w:ins w:id="213" w:author="Autor"/>
        </w:rPr>
      </w:pPr>
    </w:p>
    <w:p w:rsidR="00C16B4B" w:rsidRDefault="00C16B4B">
      <w:pPr>
        <w:spacing w:after="160" w:line="259" w:lineRule="auto"/>
        <w:rPr>
          <w:ins w:id="214" w:author="Autor"/>
        </w:rPr>
      </w:pPr>
    </w:p>
    <w:p w:rsidR="00C16B4B" w:rsidRDefault="00C16B4B">
      <w:pPr>
        <w:spacing w:after="160" w:line="259" w:lineRule="auto"/>
        <w:rPr>
          <w:ins w:id="215" w:author="Autor"/>
        </w:rPr>
      </w:pPr>
    </w:p>
    <w:p w:rsidR="00C16B4B" w:rsidRDefault="00C16B4B">
      <w:pPr>
        <w:spacing w:after="160" w:line="259" w:lineRule="auto"/>
        <w:rPr>
          <w:ins w:id="216" w:author="Autor"/>
        </w:rPr>
      </w:pPr>
    </w:p>
    <w:p w:rsidR="00C16B4B" w:rsidRDefault="00C16B4B">
      <w:pPr>
        <w:spacing w:after="160" w:line="259" w:lineRule="auto"/>
        <w:rPr>
          <w:ins w:id="217" w:author="Autor"/>
        </w:rPr>
      </w:pPr>
    </w:p>
    <w:p w:rsidR="00C16B4B" w:rsidRDefault="00C16B4B">
      <w:pPr>
        <w:spacing w:after="160" w:line="259" w:lineRule="auto"/>
        <w:rPr>
          <w:ins w:id="218" w:author="Autor"/>
        </w:rPr>
      </w:pPr>
    </w:p>
    <w:p w:rsidR="00C16B4B" w:rsidRDefault="00C16B4B">
      <w:pPr>
        <w:spacing w:after="160" w:line="259" w:lineRule="auto"/>
        <w:rPr>
          <w:ins w:id="219" w:author="Autor"/>
        </w:rPr>
      </w:pPr>
    </w:p>
    <w:p w:rsidR="00C16B4B" w:rsidRDefault="00C16B4B">
      <w:pPr>
        <w:spacing w:after="160" w:line="259" w:lineRule="auto"/>
        <w:rPr>
          <w:ins w:id="220" w:author="Autor"/>
        </w:rPr>
      </w:pPr>
    </w:p>
    <w:p w:rsidR="00C16B4B" w:rsidRDefault="00C16B4B">
      <w:pPr>
        <w:spacing w:after="160" w:line="259" w:lineRule="auto"/>
        <w:rPr>
          <w:ins w:id="221" w:author="Autor"/>
        </w:rPr>
      </w:pPr>
    </w:p>
    <w:p w:rsidR="00C16B4B" w:rsidRDefault="00C16B4B">
      <w:pPr>
        <w:spacing w:after="160" w:line="259" w:lineRule="auto"/>
        <w:rPr>
          <w:ins w:id="222" w:author="Autor"/>
        </w:rPr>
      </w:pPr>
    </w:p>
    <w:p w:rsidR="00C16B4B" w:rsidRDefault="00C16B4B">
      <w:pPr>
        <w:spacing w:after="160" w:line="259" w:lineRule="auto"/>
        <w:rPr>
          <w:ins w:id="223" w:author="Autor"/>
        </w:rPr>
      </w:pPr>
    </w:p>
    <w:p w:rsidR="00C16B4B" w:rsidRDefault="00C16B4B">
      <w:pPr>
        <w:spacing w:after="160" w:line="259" w:lineRule="auto"/>
        <w:rPr>
          <w:ins w:id="224" w:author="Autor"/>
        </w:rPr>
      </w:pPr>
    </w:p>
    <w:p w:rsidR="00C16B4B" w:rsidRDefault="00C16B4B">
      <w:pPr>
        <w:spacing w:after="160" w:line="259" w:lineRule="auto"/>
        <w:rPr>
          <w:ins w:id="225" w:author="Autor"/>
        </w:rPr>
      </w:pPr>
    </w:p>
    <w:p w:rsidR="00C16B4B" w:rsidRDefault="00C16B4B">
      <w:pPr>
        <w:spacing w:after="160" w:line="259" w:lineRule="auto"/>
        <w:rPr>
          <w:ins w:id="226" w:author="Autor"/>
        </w:rPr>
      </w:pPr>
    </w:p>
    <w:p w:rsidR="00C16B4B" w:rsidRDefault="00C16B4B">
      <w:pPr>
        <w:spacing w:after="160" w:line="259" w:lineRule="auto"/>
        <w:rPr>
          <w:ins w:id="227" w:author="Autor"/>
        </w:rPr>
      </w:pPr>
    </w:p>
    <w:p w:rsidR="00C16B4B" w:rsidRDefault="00C16B4B">
      <w:pPr>
        <w:spacing w:after="160" w:line="259" w:lineRule="auto"/>
        <w:rPr>
          <w:ins w:id="228" w:author="Autor"/>
        </w:rPr>
      </w:pPr>
    </w:p>
    <w:p w:rsidR="00C16B4B" w:rsidRDefault="00C16B4B">
      <w:pPr>
        <w:spacing w:after="160" w:line="259" w:lineRule="auto"/>
        <w:rPr>
          <w:ins w:id="229" w:author="Autor"/>
        </w:rPr>
      </w:pPr>
    </w:p>
    <w:p w:rsidR="00C16B4B" w:rsidRDefault="00C16B4B">
      <w:pPr>
        <w:spacing w:after="160" w:line="259" w:lineRule="auto"/>
        <w:rPr>
          <w:ins w:id="230" w:author="Autor"/>
        </w:rPr>
      </w:pPr>
    </w:p>
    <w:p w:rsidR="00C16B4B" w:rsidRDefault="00C16B4B">
      <w:pPr>
        <w:spacing w:after="160" w:line="259" w:lineRule="auto"/>
        <w:rPr>
          <w:ins w:id="231" w:author="Autor"/>
        </w:rPr>
      </w:pPr>
    </w:p>
    <w:p w:rsidR="00C16B4B" w:rsidRDefault="00C16B4B">
      <w:pPr>
        <w:spacing w:after="160" w:line="259" w:lineRule="auto"/>
        <w:rPr>
          <w:ins w:id="232" w:author="Autor"/>
        </w:rPr>
      </w:pPr>
    </w:p>
    <w:p w:rsidR="00C16B4B" w:rsidRDefault="00C16B4B">
      <w:pPr>
        <w:spacing w:after="160" w:line="259" w:lineRule="auto"/>
        <w:rPr>
          <w:ins w:id="233" w:author="Autor"/>
        </w:rPr>
      </w:pPr>
    </w:p>
    <w:p w:rsidR="00C16B4B" w:rsidRPr="007001F1" w:rsidRDefault="00C16B4B">
      <w:pPr>
        <w:spacing w:after="160" w:line="259" w:lineRule="auto"/>
      </w:pPr>
    </w:p>
    <w:tbl>
      <w:tblPr>
        <w:tblpPr w:leftFromText="141" w:rightFromText="141" w:vertAnchor="text" w:tblpX="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402AA8">
        <w:trPr>
          <w:trHeight w:val="645"/>
        </w:trPr>
        <w:tc>
          <w:tcPr>
            <w:tcW w:w="9087" w:type="dxa"/>
            <w:gridSpan w:val="7"/>
            <w:shd w:val="clear" w:color="000000" w:fill="60497A"/>
            <w:vAlign w:val="center"/>
            <w:hideMark/>
          </w:tcPr>
          <w:p w:rsidR="00617EE4" w:rsidRPr="007001F1" w:rsidRDefault="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234" w:name="KZ_36"/>
            <w:r w:rsidRPr="007001F1">
              <w:rPr>
                <w:b/>
                <w:bCs/>
                <w:color w:val="FFFFFF"/>
              </w:rPr>
              <w:t xml:space="preserve">Podlimitná zákazka realizovaná cez elektronické trhovisko - </w:t>
            </w:r>
            <w:r w:rsidR="00144756" w:rsidRPr="007001F1">
              <w:rPr>
                <w:b/>
                <w:bCs/>
                <w:color w:val="FFFFFF"/>
              </w:rPr>
              <w:t>prvá</w:t>
            </w:r>
            <w:r w:rsidRPr="007001F1">
              <w:rPr>
                <w:b/>
                <w:bCs/>
                <w:color w:val="FFFFFF"/>
              </w:rPr>
              <w:t xml:space="preserve"> ex</w:t>
            </w:r>
            <w:ins w:id="235" w:author="Autor">
              <w:r w:rsidR="00A54397">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234"/>
          </w:p>
        </w:tc>
      </w:tr>
      <w:tr w:rsidR="00617EE4" w:rsidRPr="007001F1" w:rsidTr="00402AA8">
        <w:trPr>
          <w:trHeight w:val="330"/>
        </w:trPr>
        <w:tc>
          <w:tcPr>
            <w:tcW w:w="9087" w:type="dxa"/>
            <w:gridSpan w:val="7"/>
            <w:shd w:val="clear" w:color="auto" w:fill="auto"/>
            <w:vAlign w:val="center"/>
            <w:hideMark/>
          </w:tcPr>
          <w:p w:rsidR="00617EE4" w:rsidRPr="007001F1" w:rsidRDefault="00617EE4">
            <w:pPr>
              <w:jc w:val="center"/>
              <w:rPr>
                <w:b/>
                <w:bCs/>
                <w:color w:val="000000"/>
              </w:rPr>
            </w:pPr>
            <w:r w:rsidRPr="007001F1">
              <w:rPr>
                <w:b/>
                <w:bCs/>
                <w:color w:val="000000"/>
                <w:sz w:val="22"/>
                <w:szCs w:val="22"/>
              </w:rPr>
              <w:t>Identifikácia programu</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66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30"/>
        </w:trPr>
        <w:tc>
          <w:tcPr>
            <w:tcW w:w="9087" w:type="dxa"/>
            <w:gridSpan w:val="7"/>
            <w:shd w:val="clear" w:color="auto" w:fill="auto"/>
            <w:vAlign w:val="center"/>
            <w:hideMark/>
          </w:tcPr>
          <w:p w:rsidR="00617EE4" w:rsidRPr="007001F1" w:rsidRDefault="00617EE4">
            <w:pPr>
              <w:jc w:val="center"/>
              <w:rPr>
                <w:b/>
                <w:bCs/>
                <w:color w:val="000000"/>
              </w:rPr>
            </w:pPr>
            <w:r w:rsidRPr="007001F1">
              <w:rPr>
                <w:b/>
                <w:bCs/>
                <w:color w:val="000000"/>
                <w:sz w:val="22"/>
                <w:szCs w:val="22"/>
              </w:rPr>
              <w:t>Identifikácia projektu a prijímateľa</w:t>
            </w:r>
          </w:p>
        </w:tc>
      </w:tr>
      <w:tr w:rsidR="00617EE4" w:rsidRPr="007001F1" w:rsidTr="00402AA8">
        <w:trPr>
          <w:trHeight w:val="33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30"/>
        </w:trPr>
        <w:tc>
          <w:tcPr>
            <w:tcW w:w="9087" w:type="dxa"/>
            <w:gridSpan w:val="7"/>
            <w:shd w:val="clear" w:color="auto" w:fill="auto"/>
            <w:vAlign w:val="center"/>
            <w:hideMark/>
          </w:tcPr>
          <w:p w:rsidR="00617EE4" w:rsidRPr="007001F1" w:rsidRDefault="00617EE4">
            <w:pPr>
              <w:jc w:val="center"/>
              <w:rPr>
                <w:b/>
                <w:bCs/>
                <w:color w:val="000000"/>
              </w:rPr>
            </w:pPr>
            <w:r w:rsidRPr="007001F1">
              <w:rPr>
                <w:b/>
                <w:bCs/>
                <w:color w:val="000000"/>
                <w:sz w:val="22"/>
                <w:szCs w:val="22"/>
              </w:rPr>
              <w:t>Identifikácia zákazky</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Podlimitná zákazka</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Podlimitná zákazka realizovaná cez elektronické trhovisko</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pPr>
              <w:rPr>
                <w:color w:val="000000"/>
              </w:rPr>
            </w:pPr>
          </w:p>
        </w:tc>
      </w:tr>
      <w:tr w:rsidR="005E4038" w:rsidRPr="007001F1" w:rsidTr="00402AA8">
        <w:trPr>
          <w:trHeight w:val="300"/>
        </w:trPr>
        <w:tc>
          <w:tcPr>
            <w:tcW w:w="3559" w:type="dxa"/>
            <w:gridSpan w:val="2"/>
            <w:shd w:val="clear" w:color="auto" w:fill="auto"/>
            <w:vAlign w:val="center"/>
          </w:tcPr>
          <w:p w:rsidR="005E4038" w:rsidRPr="007001F1" w:rsidRDefault="005E403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pPr>
              <w:rPr>
                <w:color w:val="000000"/>
              </w:rPr>
            </w:pP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pPr>
              <w:rPr>
                <w:color w:val="000000"/>
              </w:rPr>
            </w:pPr>
            <w:r w:rsidRPr="007001F1">
              <w:rPr>
                <w:color w:val="000000"/>
                <w:sz w:val="22"/>
                <w:szCs w:val="22"/>
              </w:rPr>
              <w:t>prvá</w:t>
            </w:r>
            <w:r w:rsidR="00617EE4" w:rsidRPr="007001F1">
              <w:rPr>
                <w:color w:val="000000"/>
                <w:sz w:val="22"/>
                <w:szCs w:val="22"/>
              </w:rPr>
              <w:t xml:space="preserve"> ex</w:t>
            </w:r>
            <w:ins w:id="236" w:author="Autor">
              <w:r w:rsidR="00A54397">
                <w:rPr>
                  <w:color w:val="000000"/>
                  <w:sz w:val="22"/>
                  <w:szCs w:val="22"/>
                </w:rPr>
                <w:t xml:space="preserve"> </w:t>
              </w:r>
            </w:ins>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B0048C" w:rsidRPr="007001F1" w:rsidTr="00402AA8">
        <w:trPr>
          <w:trHeight w:val="300"/>
        </w:trPr>
        <w:tc>
          <w:tcPr>
            <w:tcW w:w="3559" w:type="dxa"/>
            <w:gridSpan w:val="2"/>
            <w:shd w:val="clear" w:color="auto" w:fill="auto"/>
          </w:tcPr>
          <w:p w:rsidR="00B0048C" w:rsidRPr="007001F1" w:rsidRDefault="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pPr>
              <w:rPr>
                <w:color w:val="000000"/>
              </w:rPr>
            </w:pP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15"/>
        </w:trPr>
        <w:tc>
          <w:tcPr>
            <w:tcW w:w="582"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pPr>
              <w:jc w:val="center"/>
              <w:rPr>
                <w:b/>
                <w:bCs/>
                <w:color w:val="FFFFFF"/>
              </w:rPr>
            </w:pPr>
            <w:r w:rsidRPr="007001F1">
              <w:rPr>
                <w:b/>
                <w:bCs/>
                <w:color w:val="FFFFFF"/>
                <w:sz w:val="22"/>
                <w:szCs w:val="22"/>
              </w:rPr>
              <w:t>Poznámka</w:t>
            </w:r>
          </w:p>
        </w:tc>
      </w:tr>
      <w:tr w:rsidR="00451721" w:rsidRPr="007001F1" w:rsidTr="00402AA8">
        <w:trPr>
          <w:trHeight w:val="20"/>
        </w:trPr>
        <w:tc>
          <w:tcPr>
            <w:tcW w:w="582" w:type="dxa"/>
            <w:vMerge w:val="restart"/>
            <w:shd w:val="clear" w:color="auto" w:fill="auto"/>
            <w:noWrap/>
            <w:vAlign w:val="center"/>
            <w:hideMark/>
          </w:tcPr>
          <w:p w:rsidR="00451721" w:rsidRPr="007001F1" w:rsidRDefault="00451721">
            <w:pPr>
              <w:jc w:val="center"/>
              <w:rPr>
                <w:color w:val="000000"/>
              </w:rPr>
            </w:pPr>
            <w:r w:rsidRPr="007001F1">
              <w:rPr>
                <w:color w:val="000000"/>
                <w:sz w:val="22"/>
                <w:szCs w:val="22"/>
              </w:rPr>
              <w:t>1</w:t>
            </w:r>
          </w:p>
        </w:tc>
        <w:tc>
          <w:tcPr>
            <w:tcW w:w="4820" w:type="dxa"/>
            <w:gridSpan w:val="2"/>
            <w:shd w:val="clear" w:color="auto" w:fill="auto"/>
            <w:vAlign w:val="center"/>
            <w:hideMark/>
          </w:tcPr>
          <w:p w:rsidR="00451721" w:rsidRPr="007001F1" w:rsidRDefault="00451721">
            <w:pPr>
              <w:jc w:val="both"/>
              <w:rPr>
                <w:color w:val="000000"/>
              </w:rPr>
            </w:pPr>
            <w:ins w:id="237" w:author="Autor">
              <w:r>
                <w:rPr>
                  <w:color w:val="000000"/>
                  <w:sz w:val="22"/>
                  <w:szCs w:val="22"/>
                </w:rPr>
                <w:t xml:space="preserve">a) </w:t>
              </w:r>
            </w:ins>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451721" w:rsidRPr="007001F1" w:rsidRDefault="00451721">
            <w:pPr>
              <w:jc w:val="center"/>
              <w:rPr>
                <w:b/>
                <w:bCs/>
                <w:color w:val="000000"/>
              </w:rPr>
            </w:pPr>
            <w:r w:rsidRPr="007001F1">
              <w:rPr>
                <w:b/>
                <w:bCs/>
                <w:color w:val="000000"/>
                <w:sz w:val="22"/>
                <w:szCs w:val="22"/>
              </w:rPr>
              <w:t> </w:t>
            </w:r>
          </w:p>
        </w:tc>
        <w:tc>
          <w:tcPr>
            <w:tcW w:w="567" w:type="dxa"/>
            <w:shd w:val="clear" w:color="auto" w:fill="auto"/>
            <w:vAlign w:val="center"/>
            <w:hideMark/>
          </w:tcPr>
          <w:p w:rsidR="00451721" w:rsidRPr="007001F1" w:rsidRDefault="00451721">
            <w:pPr>
              <w:jc w:val="center"/>
              <w:rPr>
                <w:b/>
                <w:bCs/>
                <w:color w:val="000000"/>
              </w:rPr>
            </w:pPr>
            <w:r w:rsidRPr="007001F1">
              <w:rPr>
                <w:b/>
                <w:bCs/>
                <w:color w:val="000000"/>
                <w:sz w:val="22"/>
                <w:szCs w:val="22"/>
              </w:rPr>
              <w:t> </w:t>
            </w:r>
          </w:p>
        </w:tc>
        <w:tc>
          <w:tcPr>
            <w:tcW w:w="776" w:type="dxa"/>
            <w:shd w:val="clear" w:color="auto" w:fill="auto"/>
            <w:vAlign w:val="center"/>
            <w:hideMark/>
          </w:tcPr>
          <w:p w:rsidR="00451721" w:rsidRPr="007001F1" w:rsidRDefault="00451721">
            <w:pPr>
              <w:jc w:val="center"/>
              <w:rPr>
                <w:b/>
                <w:bCs/>
                <w:color w:val="000000"/>
              </w:rPr>
            </w:pPr>
            <w:r w:rsidRPr="007001F1">
              <w:rPr>
                <w:b/>
                <w:bCs/>
                <w:color w:val="000000"/>
                <w:sz w:val="22"/>
                <w:szCs w:val="22"/>
              </w:rPr>
              <w:t> </w:t>
            </w:r>
          </w:p>
        </w:tc>
        <w:tc>
          <w:tcPr>
            <w:tcW w:w="1775" w:type="dxa"/>
            <w:shd w:val="clear" w:color="auto" w:fill="auto"/>
            <w:vAlign w:val="center"/>
            <w:hideMark/>
          </w:tcPr>
          <w:p w:rsidR="00451721" w:rsidRPr="007001F1" w:rsidRDefault="00451721">
            <w:pPr>
              <w:jc w:val="center"/>
              <w:rPr>
                <w:b/>
                <w:bCs/>
                <w:color w:val="000000"/>
              </w:rPr>
            </w:pPr>
            <w:r w:rsidRPr="007001F1">
              <w:rPr>
                <w:b/>
                <w:bCs/>
                <w:color w:val="000000"/>
                <w:sz w:val="22"/>
                <w:szCs w:val="22"/>
              </w:rPr>
              <w:t> </w:t>
            </w:r>
          </w:p>
        </w:tc>
      </w:tr>
      <w:tr w:rsidR="00451721" w:rsidRPr="007001F1" w:rsidTr="00402AA8">
        <w:trPr>
          <w:trHeight w:val="20"/>
          <w:ins w:id="238" w:author="Autor"/>
        </w:trPr>
        <w:tc>
          <w:tcPr>
            <w:tcW w:w="582" w:type="dxa"/>
            <w:vMerge/>
            <w:shd w:val="clear" w:color="auto" w:fill="auto"/>
            <w:noWrap/>
            <w:vAlign w:val="center"/>
          </w:tcPr>
          <w:p w:rsidR="00451721" w:rsidRPr="007001F1" w:rsidRDefault="00451721">
            <w:pPr>
              <w:jc w:val="center"/>
              <w:rPr>
                <w:ins w:id="239" w:author="Autor"/>
                <w:color w:val="000000"/>
                <w:sz w:val="22"/>
                <w:szCs w:val="22"/>
              </w:rPr>
            </w:pPr>
          </w:p>
        </w:tc>
        <w:tc>
          <w:tcPr>
            <w:tcW w:w="4820" w:type="dxa"/>
            <w:gridSpan w:val="2"/>
            <w:shd w:val="clear" w:color="auto" w:fill="auto"/>
            <w:vAlign w:val="center"/>
          </w:tcPr>
          <w:p w:rsidR="00451721" w:rsidRPr="007001F1" w:rsidRDefault="00451721">
            <w:pPr>
              <w:jc w:val="both"/>
              <w:rPr>
                <w:ins w:id="240" w:author="Autor"/>
                <w:color w:val="000000"/>
                <w:sz w:val="22"/>
                <w:szCs w:val="22"/>
              </w:rPr>
            </w:pPr>
            <w:ins w:id="241"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451721" w:rsidRPr="007001F1" w:rsidRDefault="00451721">
            <w:pPr>
              <w:jc w:val="center"/>
              <w:rPr>
                <w:ins w:id="242" w:author="Autor"/>
                <w:b/>
                <w:bCs/>
                <w:color w:val="000000"/>
                <w:sz w:val="22"/>
                <w:szCs w:val="22"/>
              </w:rPr>
            </w:pPr>
          </w:p>
        </w:tc>
        <w:tc>
          <w:tcPr>
            <w:tcW w:w="567" w:type="dxa"/>
            <w:shd w:val="clear" w:color="auto" w:fill="auto"/>
            <w:vAlign w:val="center"/>
          </w:tcPr>
          <w:p w:rsidR="00451721" w:rsidRPr="007001F1" w:rsidRDefault="00451721">
            <w:pPr>
              <w:jc w:val="center"/>
              <w:rPr>
                <w:ins w:id="243" w:author="Autor"/>
                <w:b/>
                <w:bCs/>
                <w:color w:val="000000"/>
                <w:sz w:val="22"/>
                <w:szCs w:val="22"/>
              </w:rPr>
            </w:pPr>
          </w:p>
        </w:tc>
        <w:tc>
          <w:tcPr>
            <w:tcW w:w="776" w:type="dxa"/>
            <w:shd w:val="clear" w:color="auto" w:fill="auto"/>
            <w:vAlign w:val="center"/>
          </w:tcPr>
          <w:p w:rsidR="00451721" w:rsidRPr="007001F1" w:rsidRDefault="00451721">
            <w:pPr>
              <w:jc w:val="center"/>
              <w:rPr>
                <w:ins w:id="244" w:author="Autor"/>
                <w:b/>
                <w:bCs/>
                <w:color w:val="000000"/>
                <w:sz w:val="22"/>
                <w:szCs w:val="22"/>
              </w:rPr>
            </w:pPr>
          </w:p>
        </w:tc>
        <w:tc>
          <w:tcPr>
            <w:tcW w:w="1775" w:type="dxa"/>
            <w:shd w:val="clear" w:color="auto" w:fill="auto"/>
            <w:vAlign w:val="center"/>
          </w:tcPr>
          <w:p w:rsidR="00451721" w:rsidRPr="007001F1" w:rsidRDefault="00451721">
            <w:pPr>
              <w:jc w:val="center"/>
              <w:rPr>
                <w:ins w:id="245" w:author="Autor"/>
                <w:b/>
                <w:bCs/>
                <w:color w:val="000000"/>
                <w:sz w:val="22"/>
                <w:szCs w:val="22"/>
              </w:rPr>
            </w:pPr>
          </w:p>
        </w:tc>
      </w:tr>
      <w:tr w:rsidR="00013B3B" w:rsidRPr="007001F1" w:rsidTr="00402AA8">
        <w:trPr>
          <w:trHeight w:val="318"/>
        </w:trPr>
        <w:tc>
          <w:tcPr>
            <w:tcW w:w="582" w:type="dxa"/>
            <w:vMerge w:val="restart"/>
            <w:shd w:val="clear" w:color="auto" w:fill="auto"/>
            <w:noWrap/>
            <w:vAlign w:val="center"/>
            <w:hideMark/>
          </w:tcPr>
          <w:p w:rsidR="00013B3B" w:rsidRPr="007001F1" w:rsidRDefault="00013B3B">
            <w:pPr>
              <w:jc w:val="center"/>
              <w:rPr>
                <w:color w:val="000000"/>
              </w:rPr>
            </w:pPr>
            <w:r w:rsidRPr="007001F1">
              <w:rPr>
                <w:color w:val="000000"/>
                <w:sz w:val="22"/>
                <w:szCs w:val="22"/>
              </w:rPr>
              <w:t>2</w:t>
            </w:r>
          </w:p>
        </w:tc>
        <w:tc>
          <w:tcPr>
            <w:tcW w:w="4820" w:type="dxa"/>
            <w:gridSpan w:val="2"/>
            <w:shd w:val="clear" w:color="auto" w:fill="auto"/>
            <w:vAlign w:val="center"/>
            <w:hideMark/>
          </w:tcPr>
          <w:p w:rsidR="00013B3B" w:rsidRPr="007001F1" w:rsidRDefault="00013B3B">
            <w:r w:rsidRPr="007001F1">
              <w:rPr>
                <w:color w:val="000000"/>
                <w:sz w:val="22"/>
                <w:szCs w:val="22"/>
              </w:rPr>
              <w:t>a) Bo</w:t>
            </w:r>
            <w:r w:rsidR="00B109E8" w:rsidRPr="007001F1">
              <w:rPr>
                <w:color w:val="000000"/>
                <w:sz w:val="22"/>
                <w:szCs w:val="22"/>
              </w:rPr>
              <w:t>la PHZ určená ako cena bez DPH?</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r>
      <w:tr w:rsidR="00013B3B" w:rsidRPr="007001F1" w:rsidTr="00402AA8">
        <w:trPr>
          <w:trHeight w:val="705"/>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632"/>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853"/>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853"/>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724"/>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853"/>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013B3B" w:rsidRPr="007001F1" w:rsidTr="00402AA8">
        <w:trPr>
          <w:trHeight w:val="512"/>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Del="00013B3B" w:rsidRDefault="00013B3B">
            <w:pPr>
              <w:rPr>
                <w:color w:val="000000"/>
              </w:rPr>
            </w:pPr>
            <w:r w:rsidRPr="007001F1">
              <w:rPr>
                <w:sz w:val="22"/>
                <w:szCs w:val="22"/>
              </w:rPr>
              <w:t>h) Stanovil verejný obstarávateľ PHZ v zmysle  ostatných ustanovení § 6 ZVO?</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617EE4" w:rsidRPr="007001F1" w:rsidTr="00402AA8">
        <w:trPr>
          <w:trHeight w:val="600"/>
        </w:trPr>
        <w:tc>
          <w:tcPr>
            <w:tcW w:w="582" w:type="dxa"/>
            <w:shd w:val="clear" w:color="auto" w:fill="auto"/>
            <w:noWrap/>
            <w:vAlign w:val="center"/>
            <w:hideMark/>
          </w:tcPr>
          <w:p w:rsidR="00617EE4" w:rsidRPr="007001F1" w:rsidRDefault="00617EE4">
            <w:pPr>
              <w:jc w:val="center"/>
              <w:rPr>
                <w:color w:val="000000"/>
              </w:rPr>
            </w:pPr>
            <w:r w:rsidRPr="007001F1">
              <w:rPr>
                <w:color w:val="000000"/>
                <w:sz w:val="22"/>
                <w:szCs w:val="22"/>
              </w:rPr>
              <w:t>3</w:t>
            </w:r>
          </w:p>
        </w:tc>
        <w:tc>
          <w:tcPr>
            <w:tcW w:w="4820" w:type="dxa"/>
            <w:gridSpan w:val="2"/>
            <w:shd w:val="clear" w:color="auto" w:fill="auto"/>
            <w:vAlign w:val="center"/>
            <w:hideMark/>
          </w:tcPr>
          <w:p w:rsidR="00617EE4" w:rsidRPr="007001F1" w:rsidRDefault="00617EE4">
            <w:pPr>
              <w:jc w:val="both"/>
              <w:rPr>
                <w:color w:val="000000"/>
              </w:rPr>
            </w:pPr>
            <w:r w:rsidRPr="007001F1">
              <w:rPr>
                <w:color w:val="000000"/>
                <w:sz w:val="22"/>
                <w:szCs w:val="22"/>
              </w:rPr>
              <w:t>Je zvolený postup zadávania podlimitnej zákazky s využitím elektronického trhoviska v súlade s § 109 až § 111 ZVO (primerane podľa fázy zadávania zákazky)</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E5404D" w:rsidRPr="007001F1" w:rsidTr="00402AA8">
        <w:trPr>
          <w:trHeight w:val="600"/>
        </w:trPr>
        <w:tc>
          <w:tcPr>
            <w:tcW w:w="582" w:type="dxa"/>
            <w:vMerge w:val="restart"/>
            <w:shd w:val="clear" w:color="auto" w:fill="auto"/>
            <w:noWrap/>
            <w:vAlign w:val="center"/>
            <w:hideMark/>
          </w:tcPr>
          <w:p w:rsidR="00E5404D" w:rsidRPr="007001F1" w:rsidRDefault="00E5404D">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E5404D" w:rsidP="00E5404D">
            <w:pPr>
              <w:pStyle w:val="Odsekzoznamu"/>
              <w:numPr>
                <w:ilvl w:val="0"/>
                <w:numId w:val="34"/>
              </w:numPr>
              <w:ind w:left="0" w:firstLine="0"/>
              <w:jc w:val="both"/>
              <w:rPr>
                <w:color w:val="000000"/>
              </w:rPr>
            </w:pPr>
            <w:r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pPr>
              <w:jc w:val="center"/>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pPr>
              <w:jc w:val="center"/>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pPr>
              <w:jc w:val="center"/>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pPr>
              <w:jc w:val="center"/>
              <w:rPr>
                <w:b/>
                <w:bCs/>
                <w:color w:val="000000"/>
              </w:rPr>
            </w:pPr>
            <w:r w:rsidRPr="007001F1">
              <w:rPr>
                <w:b/>
                <w:bCs/>
                <w:color w:val="000000"/>
                <w:sz w:val="22"/>
                <w:szCs w:val="22"/>
              </w:rPr>
              <w:t> </w:t>
            </w:r>
          </w:p>
        </w:tc>
      </w:tr>
      <w:tr w:rsidR="00E5404D" w:rsidRPr="007001F1" w:rsidTr="00402AA8">
        <w:trPr>
          <w:trHeight w:val="600"/>
        </w:trPr>
        <w:tc>
          <w:tcPr>
            <w:tcW w:w="582" w:type="dxa"/>
            <w:vMerge/>
            <w:shd w:val="clear" w:color="auto" w:fill="auto"/>
            <w:noWrap/>
            <w:vAlign w:val="center"/>
          </w:tcPr>
          <w:p w:rsidR="00E5404D" w:rsidRPr="007001F1" w:rsidRDefault="00E5404D">
            <w:pPr>
              <w:jc w:val="center"/>
              <w:rPr>
                <w:color w:val="000000"/>
              </w:rPr>
            </w:pPr>
          </w:p>
        </w:tc>
        <w:tc>
          <w:tcPr>
            <w:tcW w:w="4820" w:type="dxa"/>
            <w:gridSpan w:val="2"/>
            <w:shd w:val="clear" w:color="auto" w:fill="auto"/>
            <w:vAlign w:val="center"/>
          </w:tcPr>
          <w:p w:rsidR="00E5404D" w:rsidRPr="00E5404D" w:rsidRDefault="00E5404D" w:rsidP="00E5404D">
            <w:pPr>
              <w:pStyle w:val="Odsekzoznamu"/>
              <w:numPr>
                <w:ilvl w:val="0"/>
                <w:numId w:val="34"/>
              </w:numPr>
              <w:ind w:left="0" w:firstLine="0"/>
              <w:jc w:val="both"/>
              <w:rPr>
                <w:color w:val="000000"/>
              </w:rPr>
            </w:pPr>
            <w:r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pPr>
              <w:jc w:val="center"/>
              <w:rPr>
                <w:b/>
                <w:bCs/>
                <w:color w:val="000000"/>
              </w:rPr>
            </w:pPr>
          </w:p>
        </w:tc>
        <w:tc>
          <w:tcPr>
            <w:tcW w:w="567" w:type="dxa"/>
            <w:shd w:val="clear" w:color="auto" w:fill="auto"/>
            <w:vAlign w:val="center"/>
          </w:tcPr>
          <w:p w:rsidR="00E5404D" w:rsidRPr="007001F1" w:rsidRDefault="00E5404D">
            <w:pPr>
              <w:jc w:val="center"/>
              <w:rPr>
                <w:b/>
                <w:bCs/>
                <w:color w:val="000000"/>
              </w:rPr>
            </w:pPr>
          </w:p>
        </w:tc>
        <w:tc>
          <w:tcPr>
            <w:tcW w:w="776" w:type="dxa"/>
            <w:shd w:val="clear" w:color="auto" w:fill="auto"/>
            <w:vAlign w:val="center"/>
          </w:tcPr>
          <w:p w:rsidR="00E5404D" w:rsidRPr="007001F1" w:rsidRDefault="00E5404D">
            <w:pPr>
              <w:jc w:val="center"/>
              <w:rPr>
                <w:b/>
                <w:bCs/>
                <w:color w:val="000000"/>
              </w:rPr>
            </w:pPr>
          </w:p>
        </w:tc>
        <w:tc>
          <w:tcPr>
            <w:tcW w:w="1775" w:type="dxa"/>
            <w:shd w:val="clear" w:color="auto" w:fill="auto"/>
            <w:vAlign w:val="center"/>
          </w:tcPr>
          <w:p w:rsidR="00E5404D" w:rsidRPr="007001F1" w:rsidRDefault="00E5404D">
            <w:pPr>
              <w:jc w:val="center"/>
              <w:rPr>
                <w:b/>
                <w:bCs/>
                <w:color w:val="000000"/>
              </w:rPr>
            </w:pPr>
          </w:p>
        </w:tc>
      </w:tr>
      <w:tr w:rsidR="00013B3B" w:rsidRPr="007001F1" w:rsidTr="00402AA8">
        <w:trPr>
          <w:trHeight w:val="600"/>
        </w:trPr>
        <w:tc>
          <w:tcPr>
            <w:tcW w:w="582" w:type="dxa"/>
            <w:vMerge w:val="restart"/>
            <w:shd w:val="clear" w:color="auto" w:fill="auto"/>
            <w:noWrap/>
            <w:vAlign w:val="center"/>
            <w:hideMark/>
          </w:tcPr>
          <w:p w:rsidR="00013B3B" w:rsidRPr="007001F1" w:rsidRDefault="00013B3B">
            <w:pPr>
              <w:jc w:val="center"/>
              <w:rPr>
                <w:color w:val="000000"/>
              </w:rPr>
            </w:pPr>
            <w:r w:rsidRPr="007001F1">
              <w:rPr>
                <w:color w:val="000000"/>
                <w:sz w:val="22"/>
                <w:szCs w:val="22"/>
              </w:rPr>
              <w:t>5</w:t>
            </w:r>
          </w:p>
        </w:tc>
        <w:tc>
          <w:tcPr>
            <w:tcW w:w="4820" w:type="dxa"/>
            <w:gridSpan w:val="2"/>
            <w:shd w:val="clear" w:color="auto" w:fill="auto"/>
            <w:vAlign w:val="center"/>
            <w:hideMark/>
          </w:tcPr>
          <w:p w:rsidR="00013B3B" w:rsidRPr="007001F1" w:rsidRDefault="00013B3B">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r>
      <w:tr w:rsidR="00013B3B" w:rsidRPr="007001F1" w:rsidTr="00402AA8">
        <w:trPr>
          <w:trHeight w:val="600"/>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RDefault="00013B3B">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617EE4" w:rsidRPr="007001F1" w:rsidTr="00402AA8">
        <w:trPr>
          <w:trHeight w:val="900"/>
        </w:trPr>
        <w:tc>
          <w:tcPr>
            <w:tcW w:w="582" w:type="dxa"/>
            <w:shd w:val="clear" w:color="auto" w:fill="auto"/>
            <w:noWrap/>
            <w:vAlign w:val="center"/>
            <w:hideMark/>
          </w:tcPr>
          <w:p w:rsidR="00617EE4" w:rsidRPr="007001F1" w:rsidRDefault="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617EE4" w:rsidRPr="007001F1" w:rsidTr="00402AA8">
        <w:trPr>
          <w:trHeight w:val="784"/>
        </w:trPr>
        <w:tc>
          <w:tcPr>
            <w:tcW w:w="582" w:type="dxa"/>
            <w:shd w:val="clear" w:color="auto" w:fill="auto"/>
            <w:noWrap/>
            <w:vAlign w:val="center"/>
          </w:tcPr>
          <w:p w:rsidR="00617EE4" w:rsidRPr="007001F1" w:rsidRDefault="00617EE4">
            <w:pPr>
              <w:jc w:val="center"/>
              <w:rPr>
                <w:color w:val="000000"/>
              </w:rPr>
            </w:pPr>
            <w:r w:rsidRPr="007001F1">
              <w:rPr>
                <w:color w:val="000000"/>
                <w:sz w:val="22"/>
                <w:szCs w:val="22"/>
              </w:rPr>
              <w:t>7</w:t>
            </w:r>
          </w:p>
        </w:tc>
        <w:tc>
          <w:tcPr>
            <w:tcW w:w="4820" w:type="dxa"/>
            <w:gridSpan w:val="2"/>
            <w:shd w:val="clear" w:color="auto" w:fill="auto"/>
            <w:vAlign w:val="center"/>
          </w:tcPr>
          <w:p w:rsidR="00617EE4" w:rsidRPr="007001F1" w:rsidRDefault="00617EE4">
            <w:pPr>
              <w:jc w:val="both"/>
            </w:pPr>
            <w:r w:rsidRPr="007001F1">
              <w:rPr>
                <w:sz w:val="22"/>
              </w:rPr>
              <w:t xml:space="preserve">V prípade, ak je výsledkom postupu cez elektronické trhovisko rámcová </w:t>
            </w:r>
            <w:r w:rsidR="00667EFF" w:rsidRPr="007001F1">
              <w:rPr>
                <w:sz w:val="22"/>
              </w:rPr>
              <w:t>dohoda</w:t>
            </w:r>
            <w:r w:rsidRPr="007001F1">
              <w:rPr>
                <w:sz w:val="22"/>
              </w:rPr>
              <w:t>, uzatvára sa táto na obdobie maximálne 12 mesiacov?</w:t>
            </w:r>
          </w:p>
        </w:tc>
        <w:tc>
          <w:tcPr>
            <w:tcW w:w="567" w:type="dxa"/>
            <w:shd w:val="clear" w:color="auto" w:fill="auto"/>
            <w:vAlign w:val="center"/>
          </w:tcPr>
          <w:p w:rsidR="00617EE4" w:rsidRPr="007001F1" w:rsidRDefault="00617EE4">
            <w:pPr>
              <w:jc w:val="center"/>
              <w:rPr>
                <w:b/>
                <w:bCs/>
                <w:color w:val="000000"/>
              </w:rPr>
            </w:pPr>
          </w:p>
        </w:tc>
        <w:tc>
          <w:tcPr>
            <w:tcW w:w="567" w:type="dxa"/>
            <w:shd w:val="clear" w:color="auto" w:fill="auto"/>
            <w:vAlign w:val="center"/>
          </w:tcPr>
          <w:p w:rsidR="00617EE4" w:rsidRPr="007001F1" w:rsidRDefault="00617EE4">
            <w:pPr>
              <w:jc w:val="center"/>
              <w:rPr>
                <w:b/>
                <w:bCs/>
                <w:color w:val="000000"/>
              </w:rPr>
            </w:pPr>
          </w:p>
        </w:tc>
        <w:tc>
          <w:tcPr>
            <w:tcW w:w="776" w:type="dxa"/>
            <w:shd w:val="clear" w:color="auto" w:fill="auto"/>
            <w:vAlign w:val="center"/>
          </w:tcPr>
          <w:p w:rsidR="00617EE4" w:rsidRPr="007001F1" w:rsidRDefault="00617EE4">
            <w:pPr>
              <w:jc w:val="center"/>
              <w:rPr>
                <w:b/>
                <w:bCs/>
                <w:color w:val="000000"/>
              </w:rPr>
            </w:pPr>
          </w:p>
        </w:tc>
        <w:tc>
          <w:tcPr>
            <w:tcW w:w="1775" w:type="dxa"/>
            <w:shd w:val="clear" w:color="auto" w:fill="auto"/>
            <w:vAlign w:val="center"/>
          </w:tcPr>
          <w:p w:rsidR="00617EE4" w:rsidRPr="007001F1" w:rsidRDefault="00617EE4">
            <w:pPr>
              <w:jc w:val="center"/>
              <w:rPr>
                <w:b/>
                <w:bCs/>
                <w:color w:val="000000"/>
              </w:rPr>
            </w:pPr>
          </w:p>
        </w:tc>
      </w:tr>
      <w:tr w:rsidR="00617EE4" w:rsidRPr="007001F1" w:rsidTr="00402AA8">
        <w:trPr>
          <w:trHeight w:val="600"/>
        </w:trPr>
        <w:tc>
          <w:tcPr>
            <w:tcW w:w="582" w:type="dxa"/>
            <w:shd w:val="clear" w:color="auto" w:fill="auto"/>
            <w:noWrap/>
            <w:vAlign w:val="center"/>
          </w:tcPr>
          <w:p w:rsidR="00617EE4" w:rsidRPr="007001F1" w:rsidRDefault="00617EE4">
            <w:pPr>
              <w:jc w:val="center"/>
              <w:rPr>
                <w:color w:val="000000"/>
              </w:rPr>
            </w:pPr>
            <w:del w:id="246" w:author="Autor">
              <w:r w:rsidRPr="007001F1" w:rsidDel="00D3312C">
                <w:rPr>
                  <w:color w:val="000000"/>
                  <w:sz w:val="22"/>
                  <w:szCs w:val="22"/>
                </w:rPr>
                <w:delText>8</w:delText>
              </w:r>
            </w:del>
          </w:p>
        </w:tc>
        <w:tc>
          <w:tcPr>
            <w:tcW w:w="4820" w:type="dxa"/>
            <w:gridSpan w:val="2"/>
            <w:shd w:val="clear" w:color="auto" w:fill="auto"/>
            <w:vAlign w:val="center"/>
          </w:tcPr>
          <w:p w:rsidR="00617EE4" w:rsidRPr="007001F1" w:rsidRDefault="00617EE4">
            <w:pPr>
              <w:jc w:val="both"/>
              <w:rPr>
                <w:color w:val="000000"/>
              </w:rPr>
            </w:pPr>
            <w:del w:id="247" w:author="Autor">
              <w:r w:rsidRPr="007001F1" w:rsidDel="00D3312C">
                <w:rPr>
                  <w:sz w:val="22"/>
                </w:rPr>
                <w:delText xml:space="preserve">Preukázal </w:delText>
              </w:r>
              <w:r w:rsidR="004B68A3" w:rsidDel="00D3312C">
                <w:rPr>
                  <w:sz w:val="22"/>
                </w:rPr>
                <w:delText>p</w:delText>
              </w:r>
              <w:r w:rsidRPr="007001F1" w:rsidDel="00D3312C">
                <w:rPr>
                  <w:sz w:val="22"/>
                </w:rPr>
                <w:delText>rijímateľ (napríklad čestným prehlásením), že v minulosti nenastala vo vzťahu k tejto zákazke situácia uvedená v § 112 ZVO, a teda že mal v prípade tejto opakovanej zákazky zvoliť postup podľa § 113 a §114 ZVO alebo podľa §117 ZVO?</w:delText>
              </w:r>
            </w:del>
          </w:p>
        </w:tc>
        <w:tc>
          <w:tcPr>
            <w:tcW w:w="567" w:type="dxa"/>
            <w:shd w:val="clear" w:color="auto" w:fill="auto"/>
            <w:vAlign w:val="center"/>
          </w:tcPr>
          <w:p w:rsidR="00617EE4" w:rsidRPr="007001F1" w:rsidRDefault="00617EE4">
            <w:pPr>
              <w:jc w:val="center"/>
              <w:rPr>
                <w:b/>
                <w:bCs/>
                <w:color w:val="000000"/>
              </w:rPr>
            </w:pPr>
          </w:p>
        </w:tc>
        <w:tc>
          <w:tcPr>
            <w:tcW w:w="567" w:type="dxa"/>
            <w:shd w:val="clear" w:color="auto" w:fill="auto"/>
            <w:vAlign w:val="center"/>
          </w:tcPr>
          <w:p w:rsidR="00617EE4" w:rsidRPr="007001F1" w:rsidRDefault="00617EE4">
            <w:pPr>
              <w:jc w:val="center"/>
              <w:rPr>
                <w:b/>
                <w:bCs/>
                <w:color w:val="000000"/>
              </w:rPr>
            </w:pPr>
          </w:p>
        </w:tc>
        <w:tc>
          <w:tcPr>
            <w:tcW w:w="776" w:type="dxa"/>
            <w:shd w:val="clear" w:color="auto" w:fill="auto"/>
            <w:vAlign w:val="center"/>
          </w:tcPr>
          <w:p w:rsidR="00617EE4" w:rsidRPr="007001F1" w:rsidRDefault="00617EE4">
            <w:pPr>
              <w:jc w:val="center"/>
              <w:rPr>
                <w:b/>
                <w:bCs/>
                <w:color w:val="000000"/>
              </w:rPr>
            </w:pPr>
          </w:p>
        </w:tc>
        <w:tc>
          <w:tcPr>
            <w:tcW w:w="1775" w:type="dxa"/>
            <w:shd w:val="clear" w:color="auto" w:fill="auto"/>
            <w:vAlign w:val="center"/>
          </w:tcPr>
          <w:p w:rsidR="00617EE4" w:rsidRPr="007001F1" w:rsidRDefault="00617EE4">
            <w:pPr>
              <w:jc w:val="center"/>
              <w:rPr>
                <w:b/>
                <w:bCs/>
                <w:color w:val="000000"/>
              </w:rPr>
            </w:pPr>
          </w:p>
        </w:tc>
      </w:tr>
      <w:tr w:rsidR="00617EE4" w:rsidRPr="007001F1" w:rsidTr="00402AA8">
        <w:trPr>
          <w:trHeight w:val="566"/>
        </w:trPr>
        <w:tc>
          <w:tcPr>
            <w:tcW w:w="582" w:type="dxa"/>
            <w:shd w:val="clear" w:color="auto" w:fill="auto"/>
            <w:noWrap/>
            <w:vAlign w:val="center"/>
            <w:hideMark/>
          </w:tcPr>
          <w:p w:rsidR="00617EE4" w:rsidRPr="007001F1" w:rsidRDefault="00D3312C">
            <w:pPr>
              <w:jc w:val="center"/>
              <w:rPr>
                <w:color w:val="000000"/>
              </w:rPr>
            </w:pPr>
            <w:ins w:id="248" w:author="Autor">
              <w:r>
                <w:rPr>
                  <w:color w:val="000000"/>
                  <w:sz w:val="22"/>
                  <w:szCs w:val="22"/>
                </w:rPr>
                <w:t>8</w:t>
              </w:r>
            </w:ins>
            <w:del w:id="249" w:author="Autor">
              <w:r w:rsidR="00617EE4" w:rsidRPr="007001F1" w:rsidDel="00D3312C">
                <w:rPr>
                  <w:color w:val="000000"/>
                  <w:sz w:val="22"/>
                  <w:szCs w:val="22"/>
                </w:rPr>
                <w:delText>9</w:delText>
              </w:r>
            </w:del>
          </w:p>
        </w:tc>
        <w:tc>
          <w:tcPr>
            <w:tcW w:w="4820" w:type="dxa"/>
            <w:gridSpan w:val="2"/>
            <w:shd w:val="clear" w:color="auto" w:fill="auto"/>
            <w:vAlign w:val="center"/>
            <w:hideMark/>
          </w:tcPr>
          <w:p w:rsidR="00617EE4" w:rsidRPr="007001F1" w:rsidRDefault="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617EE4" w:rsidRPr="007001F1" w:rsidTr="00402AA8">
        <w:trPr>
          <w:trHeight w:val="585"/>
        </w:trPr>
        <w:tc>
          <w:tcPr>
            <w:tcW w:w="582" w:type="dxa"/>
            <w:shd w:val="clear" w:color="auto" w:fill="auto"/>
            <w:noWrap/>
            <w:vAlign w:val="center"/>
            <w:hideMark/>
          </w:tcPr>
          <w:p w:rsidR="00617EE4" w:rsidRPr="007001F1" w:rsidRDefault="00617EE4">
            <w:pPr>
              <w:jc w:val="center"/>
              <w:rPr>
                <w:color w:val="000000"/>
              </w:rPr>
            </w:pPr>
            <w:del w:id="250" w:author="Autor">
              <w:r w:rsidRPr="007001F1" w:rsidDel="00D3312C">
                <w:rPr>
                  <w:color w:val="000000"/>
                  <w:sz w:val="22"/>
                  <w:szCs w:val="22"/>
                </w:rPr>
                <w:delText>10</w:delText>
              </w:r>
            </w:del>
            <w:ins w:id="251" w:author="Autor">
              <w:r w:rsidR="00D3312C">
                <w:rPr>
                  <w:color w:val="000000"/>
                  <w:sz w:val="22"/>
                  <w:szCs w:val="22"/>
                </w:rPr>
                <w:t>9</w:t>
              </w:r>
            </w:ins>
          </w:p>
        </w:tc>
        <w:tc>
          <w:tcPr>
            <w:tcW w:w="4820" w:type="dxa"/>
            <w:gridSpan w:val="2"/>
            <w:shd w:val="clear" w:color="auto" w:fill="auto"/>
            <w:vAlign w:val="center"/>
            <w:hideMark/>
          </w:tcPr>
          <w:p w:rsidR="00617EE4" w:rsidRPr="007001F1" w:rsidRDefault="00617EE4">
            <w:pPr>
              <w:jc w:val="both"/>
              <w:rPr>
                <w:color w:val="000000"/>
              </w:rPr>
            </w:pPr>
            <w:r w:rsidRPr="007001F1">
              <w:rPr>
                <w:color w:val="000000"/>
                <w:sz w:val="22"/>
                <w:szCs w:val="22"/>
              </w:rPr>
              <w:t xml:space="preserve">Boli pri </w:t>
            </w:r>
            <w:r w:rsidR="00E713E1" w:rsidRPr="007001F1">
              <w:rPr>
                <w:color w:val="000000"/>
                <w:sz w:val="22"/>
                <w:szCs w:val="22"/>
              </w:rPr>
              <w:t>stanovení podmienok zadávania</w:t>
            </w:r>
            <w:r w:rsidRPr="007001F1">
              <w:rPr>
                <w:color w:val="000000"/>
                <w:sz w:val="22"/>
                <w:szCs w:val="22"/>
              </w:rPr>
              <w:t xml:space="preserve"> zákazky </w:t>
            </w:r>
            <w:r w:rsidR="00667EFF" w:rsidRPr="007001F1">
              <w:rPr>
                <w:color w:val="000000"/>
                <w:sz w:val="22"/>
                <w:szCs w:val="22"/>
              </w:rPr>
              <w:t>dodržané</w:t>
            </w:r>
            <w:r w:rsidRPr="007001F1">
              <w:rPr>
                <w:color w:val="000000"/>
                <w:sz w:val="22"/>
                <w:szCs w:val="22"/>
              </w:rPr>
              <w:t xml:space="preserve"> princípy v zmysle § 10 ods. 2 ZVO?</w:t>
            </w:r>
            <w:ins w:id="252" w:author="Autor">
              <w:r w:rsidR="00873EAF">
                <w:rPr>
                  <w:color w:val="000000"/>
                  <w:sz w:val="22"/>
                  <w:szCs w:val="22"/>
                </w:rPr>
                <w:t xml:space="preserve"> </w:t>
              </w:r>
            </w:ins>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013B3B" w:rsidRPr="007001F1" w:rsidTr="00402AA8">
        <w:trPr>
          <w:trHeight w:val="424"/>
        </w:trPr>
        <w:tc>
          <w:tcPr>
            <w:tcW w:w="582" w:type="dxa"/>
            <w:vMerge w:val="restart"/>
            <w:shd w:val="clear" w:color="auto" w:fill="auto"/>
            <w:noWrap/>
            <w:vAlign w:val="center"/>
            <w:hideMark/>
          </w:tcPr>
          <w:p w:rsidR="00013B3B" w:rsidRPr="007001F1" w:rsidRDefault="00013B3B">
            <w:pPr>
              <w:jc w:val="center"/>
              <w:rPr>
                <w:color w:val="000000"/>
              </w:rPr>
            </w:pPr>
            <w:r w:rsidRPr="007001F1">
              <w:rPr>
                <w:color w:val="000000"/>
                <w:sz w:val="22"/>
                <w:szCs w:val="22"/>
              </w:rPr>
              <w:t>1</w:t>
            </w:r>
            <w:ins w:id="253" w:author="Autor">
              <w:r w:rsidR="00D3312C">
                <w:rPr>
                  <w:color w:val="000000"/>
                  <w:sz w:val="22"/>
                  <w:szCs w:val="22"/>
                </w:rPr>
                <w:t>0</w:t>
              </w:r>
            </w:ins>
            <w:del w:id="254" w:author="Autor">
              <w:r w:rsidRPr="007001F1" w:rsidDel="00D3312C">
                <w:rPr>
                  <w:color w:val="000000"/>
                  <w:sz w:val="22"/>
                  <w:szCs w:val="22"/>
                </w:rPr>
                <w:delText>1</w:delText>
              </w:r>
            </w:del>
          </w:p>
        </w:tc>
        <w:tc>
          <w:tcPr>
            <w:tcW w:w="4820" w:type="dxa"/>
            <w:gridSpan w:val="2"/>
            <w:shd w:val="clear" w:color="auto" w:fill="auto"/>
            <w:vAlign w:val="center"/>
            <w:hideMark/>
          </w:tcPr>
          <w:p w:rsidR="00013B3B" w:rsidRPr="007001F1" w:rsidRDefault="00013B3B">
            <w:pPr>
              <w:jc w:val="both"/>
            </w:pPr>
            <w:r w:rsidRPr="007001F1">
              <w:rPr>
                <w:sz w:val="22"/>
                <w:szCs w:val="22"/>
              </w:rPr>
              <w:t>a) Nebol pred vyhlásením VO identifikovaný k</w:t>
            </w:r>
            <w:r w:rsidR="00B109E8" w:rsidRPr="007001F1">
              <w:rPr>
                <w:sz w:val="22"/>
                <w:szCs w:val="22"/>
              </w:rPr>
              <w:t>onflikt záujmov podľa § 23 ZVO?</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pPr>
              <w:jc w:val="center"/>
              <w:rPr>
                <w:b/>
                <w:bCs/>
                <w:color w:val="000000"/>
              </w:rPr>
            </w:pPr>
            <w:r w:rsidRPr="007001F1">
              <w:rPr>
                <w:b/>
                <w:bCs/>
                <w:color w:val="000000"/>
                <w:sz w:val="22"/>
                <w:szCs w:val="22"/>
              </w:rPr>
              <w:t> </w:t>
            </w:r>
          </w:p>
        </w:tc>
      </w:tr>
      <w:tr w:rsidR="00013B3B" w:rsidRPr="007001F1" w:rsidTr="00402AA8">
        <w:trPr>
          <w:trHeight w:val="630"/>
        </w:trPr>
        <w:tc>
          <w:tcPr>
            <w:tcW w:w="582" w:type="dxa"/>
            <w:vMerge/>
            <w:shd w:val="clear" w:color="auto" w:fill="auto"/>
            <w:noWrap/>
            <w:vAlign w:val="center"/>
          </w:tcPr>
          <w:p w:rsidR="00013B3B" w:rsidRPr="007001F1" w:rsidRDefault="00013B3B">
            <w:pPr>
              <w:jc w:val="center"/>
              <w:rPr>
                <w:color w:val="000000"/>
              </w:rPr>
            </w:pPr>
          </w:p>
        </w:tc>
        <w:tc>
          <w:tcPr>
            <w:tcW w:w="4820" w:type="dxa"/>
            <w:gridSpan w:val="2"/>
            <w:shd w:val="clear" w:color="auto" w:fill="auto"/>
            <w:vAlign w:val="center"/>
          </w:tcPr>
          <w:p w:rsidR="00013B3B" w:rsidRPr="007001F1" w:rsidRDefault="00013B3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013B3B" w:rsidRPr="007001F1" w:rsidRDefault="00013B3B">
            <w:pPr>
              <w:jc w:val="center"/>
              <w:rPr>
                <w:b/>
                <w:bCs/>
                <w:color w:val="000000"/>
              </w:rPr>
            </w:pPr>
          </w:p>
        </w:tc>
        <w:tc>
          <w:tcPr>
            <w:tcW w:w="567" w:type="dxa"/>
            <w:shd w:val="clear" w:color="auto" w:fill="auto"/>
            <w:vAlign w:val="center"/>
          </w:tcPr>
          <w:p w:rsidR="00013B3B" w:rsidRPr="007001F1" w:rsidRDefault="00013B3B">
            <w:pPr>
              <w:jc w:val="center"/>
              <w:rPr>
                <w:b/>
                <w:bCs/>
                <w:color w:val="000000"/>
              </w:rPr>
            </w:pPr>
          </w:p>
        </w:tc>
        <w:tc>
          <w:tcPr>
            <w:tcW w:w="776" w:type="dxa"/>
            <w:shd w:val="clear" w:color="auto" w:fill="auto"/>
            <w:vAlign w:val="center"/>
          </w:tcPr>
          <w:p w:rsidR="00013B3B" w:rsidRPr="007001F1" w:rsidRDefault="00013B3B">
            <w:pPr>
              <w:jc w:val="center"/>
              <w:rPr>
                <w:b/>
                <w:bCs/>
                <w:color w:val="000000"/>
              </w:rPr>
            </w:pPr>
          </w:p>
        </w:tc>
        <w:tc>
          <w:tcPr>
            <w:tcW w:w="1775" w:type="dxa"/>
            <w:shd w:val="clear" w:color="auto" w:fill="auto"/>
            <w:vAlign w:val="center"/>
          </w:tcPr>
          <w:p w:rsidR="00013B3B" w:rsidRPr="007001F1" w:rsidRDefault="00013B3B">
            <w:pPr>
              <w:jc w:val="center"/>
              <w:rPr>
                <w:b/>
                <w:bCs/>
                <w:color w:val="000000"/>
              </w:rPr>
            </w:pPr>
          </w:p>
        </w:tc>
      </w:tr>
      <w:tr w:rsidR="00617EE4" w:rsidRPr="007001F1" w:rsidTr="00402AA8">
        <w:trPr>
          <w:trHeight w:val="300"/>
        </w:trPr>
        <w:tc>
          <w:tcPr>
            <w:tcW w:w="582" w:type="dxa"/>
            <w:shd w:val="clear" w:color="auto" w:fill="auto"/>
            <w:noWrap/>
            <w:vAlign w:val="center"/>
            <w:hideMark/>
          </w:tcPr>
          <w:p w:rsidR="00617EE4" w:rsidRPr="007001F1" w:rsidRDefault="00617EE4">
            <w:pPr>
              <w:jc w:val="center"/>
              <w:rPr>
                <w:color w:val="000000"/>
              </w:rPr>
            </w:pPr>
            <w:r w:rsidRPr="007001F1">
              <w:rPr>
                <w:color w:val="000000"/>
                <w:sz w:val="22"/>
                <w:szCs w:val="22"/>
              </w:rPr>
              <w:t>1</w:t>
            </w:r>
            <w:ins w:id="255" w:author="Autor">
              <w:r w:rsidR="00D3312C">
                <w:rPr>
                  <w:color w:val="000000"/>
                  <w:sz w:val="22"/>
                  <w:szCs w:val="22"/>
                </w:rPr>
                <w:t>1</w:t>
              </w:r>
            </w:ins>
            <w:del w:id="256" w:author="Autor">
              <w:r w:rsidRPr="007001F1" w:rsidDel="00D3312C">
                <w:rPr>
                  <w:color w:val="000000"/>
                  <w:sz w:val="22"/>
                  <w:szCs w:val="22"/>
                </w:rPr>
                <w:delText>2</w:delText>
              </w:r>
            </w:del>
          </w:p>
        </w:tc>
        <w:tc>
          <w:tcPr>
            <w:tcW w:w="4820" w:type="dxa"/>
            <w:gridSpan w:val="2"/>
            <w:shd w:val="clear" w:color="auto" w:fill="auto"/>
            <w:vAlign w:val="center"/>
            <w:hideMark/>
          </w:tcPr>
          <w:p w:rsidR="00617EE4" w:rsidRPr="007001F1" w:rsidRDefault="00617EE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776"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c>
          <w:tcPr>
            <w:tcW w:w="1775" w:type="dxa"/>
            <w:shd w:val="clear" w:color="auto" w:fill="auto"/>
            <w:vAlign w:val="center"/>
            <w:hideMark/>
          </w:tcPr>
          <w:p w:rsidR="00617EE4" w:rsidRPr="007001F1" w:rsidRDefault="00617EE4">
            <w:pPr>
              <w:jc w:val="center"/>
              <w:rPr>
                <w:b/>
                <w:bCs/>
                <w:color w:val="000000"/>
              </w:rPr>
            </w:pPr>
            <w:r w:rsidRPr="007001F1">
              <w:rPr>
                <w:b/>
                <w:bCs/>
                <w:color w:val="000000"/>
                <w:sz w:val="22"/>
                <w:szCs w:val="22"/>
              </w:rPr>
              <w:t> </w:t>
            </w:r>
          </w:p>
        </w:tc>
      </w:tr>
      <w:tr w:rsidR="00617EE4" w:rsidRPr="007001F1" w:rsidTr="00402AA8">
        <w:trPr>
          <w:trHeight w:val="300"/>
        </w:trPr>
        <w:tc>
          <w:tcPr>
            <w:tcW w:w="582" w:type="dxa"/>
            <w:shd w:val="clear" w:color="auto" w:fill="auto"/>
            <w:noWrap/>
            <w:vAlign w:val="center"/>
          </w:tcPr>
          <w:p w:rsidR="00617EE4" w:rsidRPr="007001F1" w:rsidRDefault="00617EE4">
            <w:pPr>
              <w:jc w:val="center"/>
              <w:rPr>
                <w:color w:val="000000"/>
              </w:rPr>
            </w:pPr>
            <w:r w:rsidRPr="007001F1">
              <w:rPr>
                <w:color w:val="000000"/>
                <w:sz w:val="22"/>
                <w:szCs w:val="22"/>
              </w:rPr>
              <w:t>1</w:t>
            </w:r>
            <w:ins w:id="257" w:author="Autor">
              <w:r w:rsidR="00D3312C">
                <w:rPr>
                  <w:color w:val="000000"/>
                  <w:sz w:val="22"/>
                  <w:szCs w:val="22"/>
                </w:rPr>
                <w:t>2</w:t>
              </w:r>
            </w:ins>
            <w:del w:id="258" w:author="Autor">
              <w:r w:rsidRPr="007001F1" w:rsidDel="00D3312C">
                <w:rPr>
                  <w:color w:val="000000"/>
                  <w:sz w:val="22"/>
                  <w:szCs w:val="22"/>
                </w:rPr>
                <w:delText>3</w:delText>
              </w:r>
            </w:del>
          </w:p>
        </w:tc>
        <w:tc>
          <w:tcPr>
            <w:tcW w:w="4820" w:type="dxa"/>
            <w:gridSpan w:val="2"/>
            <w:shd w:val="clear" w:color="auto" w:fill="auto"/>
            <w:vAlign w:val="center"/>
          </w:tcPr>
          <w:p w:rsidR="00617EE4" w:rsidRPr="007001F1" w:rsidRDefault="00617EE4">
            <w:pPr>
              <w:jc w:val="both"/>
            </w:pPr>
            <w:r w:rsidRPr="007001F1">
              <w:rPr>
                <w:color w:val="000000"/>
                <w:sz w:val="22"/>
                <w:szCs w:val="22"/>
              </w:rPr>
              <w:t>Bol zamestnanec vykonávajúci kontrolu oboznámený s rizikovými indikátormi</w:t>
            </w:r>
            <w:ins w:id="259" w:author="Autor">
              <w:r w:rsidR="00873EAF">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260" w:author="Autor">
              <w:r w:rsidR="00873EAF">
                <w:rPr>
                  <w:color w:val="000000"/>
                  <w:sz w:val="22"/>
                  <w:szCs w:val="22"/>
                </w:rPr>
                <w:t xml:space="preserve"> </w:t>
              </w:r>
            </w:ins>
            <w:r w:rsidR="00667EFF" w:rsidRPr="007001F1">
              <w:rPr>
                <w:color w:val="000000"/>
                <w:sz w:val="22"/>
                <w:szCs w:val="22"/>
              </w:rPr>
              <w:t xml:space="preserve">Neboli </w:t>
            </w:r>
            <w:r w:rsidR="00667EFF"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tcPr>
          <w:p w:rsidR="00617EE4" w:rsidRPr="007001F1" w:rsidRDefault="00617EE4">
            <w:pPr>
              <w:jc w:val="center"/>
              <w:rPr>
                <w:b/>
                <w:bCs/>
                <w:color w:val="000000"/>
              </w:rPr>
            </w:pPr>
          </w:p>
        </w:tc>
        <w:tc>
          <w:tcPr>
            <w:tcW w:w="567" w:type="dxa"/>
            <w:shd w:val="clear" w:color="auto" w:fill="auto"/>
            <w:vAlign w:val="center"/>
          </w:tcPr>
          <w:p w:rsidR="00617EE4" w:rsidRPr="007001F1" w:rsidRDefault="00617EE4">
            <w:pPr>
              <w:jc w:val="center"/>
              <w:rPr>
                <w:b/>
                <w:bCs/>
                <w:color w:val="000000"/>
              </w:rPr>
            </w:pPr>
          </w:p>
        </w:tc>
        <w:tc>
          <w:tcPr>
            <w:tcW w:w="776" w:type="dxa"/>
            <w:shd w:val="clear" w:color="auto" w:fill="auto"/>
            <w:vAlign w:val="center"/>
          </w:tcPr>
          <w:p w:rsidR="00617EE4" w:rsidRPr="007001F1" w:rsidRDefault="00617EE4">
            <w:pPr>
              <w:jc w:val="center"/>
              <w:rPr>
                <w:b/>
                <w:bCs/>
                <w:color w:val="000000"/>
              </w:rPr>
            </w:pPr>
          </w:p>
        </w:tc>
        <w:tc>
          <w:tcPr>
            <w:tcW w:w="1775" w:type="dxa"/>
            <w:shd w:val="clear" w:color="auto" w:fill="auto"/>
            <w:vAlign w:val="center"/>
          </w:tcPr>
          <w:p w:rsidR="00617EE4" w:rsidRPr="007001F1" w:rsidRDefault="00617EE4">
            <w:pPr>
              <w:jc w:val="center"/>
              <w:rPr>
                <w:b/>
                <w:bCs/>
                <w:color w:val="000000"/>
              </w:rPr>
            </w:pPr>
          </w:p>
        </w:tc>
      </w:tr>
      <w:tr w:rsidR="00617EE4" w:rsidRPr="007001F1" w:rsidTr="00402AA8">
        <w:trPr>
          <w:trHeight w:val="300"/>
        </w:trPr>
        <w:tc>
          <w:tcPr>
            <w:tcW w:w="9087" w:type="dxa"/>
            <w:gridSpan w:val="7"/>
            <w:shd w:val="clear" w:color="auto" w:fill="auto"/>
            <w:noWrap/>
            <w:vAlign w:val="center"/>
          </w:tcPr>
          <w:p w:rsidR="00617EE4" w:rsidRPr="007001F1" w:rsidRDefault="00617EE4">
            <w:pPr>
              <w:jc w:val="both"/>
              <w:rPr>
                <w:b/>
                <w:sz w:val="20"/>
                <w:szCs w:val="20"/>
              </w:rPr>
            </w:pPr>
            <w:r w:rsidRPr="007001F1">
              <w:rPr>
                <w:b/>
                <w:sz w:val="20"/>
                <w:szCs w:val="20"/>
              </w:rPr>
              <w:t>VYJADRENIE</w:t>
            </w:r>
          </w:p>
          <w:p w:rsidR="00617EE4" w:rsidRPr="007001F1" w:rsidRDefault="00617EE4">
            <w:pPr>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
              <w:t>[1]</w:t>
            </w:r>
          </w:p>
          <w:p w:rsidR="00617EE4" w:rsidRPr="007001F1" w:rsidRDefault="00617EE4">
            <w:pPr>
              <w:rPr>
                <w:b/>
                <w:bCs/>
                <w:color w:val="000000"/>
              </w:rPr>
            </w:pP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b/>
                <w:bCs/>
              </w:rPr>
            </w:pPr>
            <w:r w:rsidRPr="007001F1">
              <w:rPr>
                <w:b/>
                <w:bCs/>
                <w:sz w:val="22"/>
                <w:szCs w:val="22"/>
              </w:rPr>
              <w:t>Kontrolu vykonal</w:t>
            </w:r>
            <w:ins w:id="262" w:author="Autor">
              <w:r w:rsidR="00A90B4D">
                <w:rPr>
                  <w:rStyle w:val="Odkaznapoznmkupodiarou"/>
                  <w:b/>
                  <w:bCs/>
                  <w:sz w:val="22"/>
                  <w:szCs w:val="22"/>
                </w:rPr>
                <w:footnoteReference w:customMarkFollows="1" w:id="9"/>
                <w:t>2</w:t>
              </w:r>
            </w:ins>
            <w:r w:rsidRPr="007001F1">
              <w:rPr>
                <w:b/>
                <w:bCs/>
                <w:sz w:val="22"/>
                <w:szCs w:val="22"/>
              </w:rPr>
              <w:t>:</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auto" w:fill="auto"/>
            <w:vAlign w:val="center"/>
            <w:hideMark/>
          </w:tcPr>
          <w:p w:rsidR="00617EE4" w:rsidRPr="007001F1" w:rsidRDefault="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000000" w:fill="FFFFFF"/>
            <w:vAlign w:val="center"/>
            <w:hideMark/>
          </w:tcPr>
          <w:p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9087" w:type="dxa"/>
            <w:gridSpan w:val="7"/>
            <w:shd w:val="clear" w:color="auto" w:fill="auto"/>
            <w:noWrap/>
            <w:vAlign w:val="bottom"/>
            <w:hideMark/>
          </w:tcPr>
          <w:p w:rsidR="00617EE4" w:rsidRPr="007001F1" w:rsidRDefault="00617EE4">
            <w:pPr>
              <w:jc w:val="center"/>
              <w:rPr>
                <w:color w:val="000000"/>
              </w:rPr>
            </w:pPr>
            <w:r w:rsidRPr="007001F1">
              <w:rPr>
                <w:color w:val="000000"/>
                <w:sz w:val="22"/>
                <w:szCs w:val="22"/>
              </w:rPr>
              <w:t> </w:t>
            </w:r>
          </w:p>
        </w:tc>
      </w:tr>
      <w:tr w:rsidR="00617EE4" w:rsidRPr="007001F1" w:rsidTr="00402AA8">
        <w:trPr>
          <w:trHeight w:val="300"/>
        </w:trPr>
        <w:tc>
          <w:tcPr>
            <w:tcW w:w="3559" w:type="dxa"/>
            <w:gridSpan w:val="2"/>
            <w:shd w:val="clear" w:color="000000" w:fill="FFFFFF"/>
            <w:vAlign w:val="center"/>
            <w:hideMark/>
          </w:tcPr>
          <w:p w:rsidR="00617EE4" w:rsidRPr="007001F1" w:rsidRDefault="00617EE4">
            <w:pPr>
              <w:rPr>
                <w:b/>
                <w:bCs/>
              </w:rPr>
            </w:pPr>
            <w:r w:rsidRPr="007001F1">
              <w:rPr>
                <w:b/>
                <w:bCs/>
                <w:sz w:val="22"/>
                <w:szCs w:val="22"/>
              </w:rPr>
              <w:t xml:space="preserve">Kontrolu </w:t>
            </w:r>
            <w:ins w:id="264" w:author="Autor">
              <w:r w:rsidR="00E3352C">
                <w:rPr>
                  <w:b/>
                  <w:bCs/>
                  <w:sz w:val="22"/>
                  <w:szCs w:val="22"/>
                </w:rPr>
                <w:t>schválil</w:t>
              </w:r>
              <w:r w:rsidR="00E3352C" w:rsidRPr="007001F1" w:rsidDel="00E3352C">
                <w:rPr>
                  <w:b/>
                  <w:bCs/>
                  <w:sz w:val="22"/>
                  <w:szCs w:val="22"/>
                </w:rPr>
                <w:t xml:space="preserve"> </w:t>
              </w:r>
            </w:ins>
            <w:del w:id="265" w:author="Autor">
              <w:r w:rsidRPr="007001F1" w:rsidDel="00E3352C">
                <w:rPr>
                  <w:b/>
                  <w:bCs/>
                  <w:sz w:val="22"/>
                  <w:szCs w:val="22"/>
                </w:rPr>
                <w:delText>vykonal</w:delText>
              </w:r>
            </w:del>
            <w:ins w:id="266" w:author="Autor">
              <w:r w:rsidR="00A90B4D">
                <w:rPr>
                  <w:rStyle w:val="Odkaznapoznmkupodiarou"/>
                  <w:b/>
                  <w:bCs/>
                  <w:sz w:val="22"/>
                  <w:szCs w:val="22"/>
                </w:rPr>
                <w:footnoteReference w:customMarkFollows="1" w:id="10"/>
                <w:t>3</w:t>
              </w:r>
            </w:ins>
            <w:r w:rsidRPr="007001F1">
              <w:rPr>
                <w:b/>
                <w:bCs/>
                <w:sz w:val="22"/>
                <w:szCs w:val="22"/>
              </w:rPr>
              <w:t>:</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000000" w:fill="FFFFFF"/>
            <w:vAlign w:val="center"/>
            <w:hideMark/>
          </w:tcPr>
          <w:p w:rsidR="00617EE4" w:rsidRPr="007001F1" w:rsidRDefault="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r w:rsidR="00617EE4" w:rsidRPr="007001F1" w:rsidTr="00402AA8">
        <w:trPr>
          <w:trHeight w:val="300"/>
        </w:trPr>
        <w:tc>
          <w:tcPr>
            <w:tcW w:w="3559" w:type="dxa"/>
            <w:gridSpan w:val="2"/>
            <w:shd w:val="clear" w:color="000000" w:fill="FFFFFF"/>
            <w:vAlign w:val="center"/>
            <w:hideMark/>
          </w:tcPr>
          <w:p w:rsidR="00617EE4" w:rsidRPr="007001F1" w:rsidRDefault="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pPr>
              <w:rPr>
                <w:color w:val="000000"/>
              </w:rPr>
            </w:pPr>
            <w:r w:rsidRPr="007001F1">
              <w:rPr>
                <w:color w:val="000000"/>
                <w:sz w:val="22"/>
                <w:szCs w:val="22"/>
              </w:rPr>
              <w:t> </w:t>
            </w:r>
          </w:p>
        </w:tc>
      </w:tr>
    </w:tbl>
    <w:p w:rsidR="00617EE4" w:rsidRPr="007001F1" w:rsidRDefault="004F0CC1">
      <w:r>
        <w:br w:type="textWrapping" w:clear="all"/>
      </w:r>
    </w:p>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268">
          <w:tblGrid>
            <w:gridCol w:w="582"/>
            <w:gridCol w:w="2977"/>
            <w:gridCol w:w="1843"/>
            <w:gridCol w:w="567"/>
            <w:gridCol w:w="567"/>
            <w:gridCol w:w="776"/>
            <w:gridCol w:w="1775"/>
          </w:tblGrid>
        </w:tblGridChange>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269" w:name="KZ_3"/>
            <w:r w:rsidRPr="007001F1">
              <w:rPr>
                <w:b/>
                <w:bCs/>
                <w:color w:val="FFFFFF"/>
              </w:rPr>
              <w:t>Podlimitná zákazka realizovaná cez elektronické trhovisko – štandardná ex post kontrola</w:t>
            </w:r>
            <w:bookmarkEnd w:id="269"/>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 realizovaná cez elektronické trhovisko</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 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6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jc w:val="both"/>
              <w:rPr>
                <w:color w:val="000000"/>
              </w:rPr>
            </w:pPr>
            <w:r w:rsidRPr="007001F1">
              <w:rPr>
                <w:color w:val="000000"/>
                <w:sz w:val="22"/>
                <w:szCs w:val="22"/>
              </w:rPr>
              <w:t xml:space="preserve">Je postup zadávania zákazky realizovaný plne v súlade so závermi prvej ex </w:t>
            </w:r>
            <w:proofErr w:type="spellStart"/>
            <w:r w:rsidRPr="007001F1">
              <w:rPr>
                <w:color w:val="000000"/>
                <w:sz w:val="22"/>
                <w:szCs w:val="22"/>
              </w:rPr>
              <w:t>ante</w:t>
            </w:r>
            <w:proofErr w:type="spellEnd"/>
            <w:r w:rsidRPr="007001F1">
              <w:rPr>
                <w:color w:val="000000"/>
                <w:sz w:val="22"/>
                <w:szCs w:val="22"/>
              </w:rPr>
              <w:t xml:space="preserve"> kontroly?</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776" w:type="dxa"/>
            <w:shd w:val="clear" w:color="auto" w:fill="auto"/>
            <w:vAlign w:val="center"/>
          </w:tcPr>
          <w:p w:rsidR="00617EE4" w:rsidRPr="007001F1" w:rsidRDefault="00617EE4" w:rsidP="00617EE4">
            <w:pPr>
              <w:jc w:val="center"/>
              <w:rPr>
                <w:b/>
                <w:bCs/>
                <w:color w:val="000000"/>
              </w:rPr>
            </w:pPr>
          </w:p>
        </w:tc>
        <w:tc>
          <w:tcPr>
            <w:tcW w:w="1775" w:type="dxa"/>
            <w:shd w:val="clear" w:color="auto" w:fill="auto"/>
            <w:vAlign w:val="center"/>
          </w:tcPr>
          <w:p w:rsidR="00617EE4" w:rsidRPr="007001F1" w:rsidRDefault="00617EE4" w:rsidP="00617EE4">
            <w:pPr>
              <w:jc w:val="center"/>
              <w:rPr>
                <w:b/>
                <w:bCs/>
                <w:color w:val="000000"/>
              </w:rPr>
            </w:pPr>
          </w:p>
        </w:tc>
      </w:tr>
      <w:tr w:rsidR="001D138A" w:rsidRPr="007001F1" w:rsidTr="007261E4">
        <w:trPr>
          <w:trHeight w:val="528"/>
        </w:trPr>
        <w:tc>
          <w:tcPr>
            <w:tcW w:w="582" w:type="dxa"/>
            <w:vMerge w:val="restart"/>
            <w:shd w:val="clear" w:color="auto" w:fill="auto"/>
            <w:noWrap/>
            <w:vAlign w:val="center"/>
          </w:tcPr>
          <w:p w:rsidR="001D138A" w:rsidRPr="007001F1" w:rsidRDefault="001D138A" w:rsidP="00617EE4">
            <w:pPr>
              <w:jc w:val="center"/>
              <w:rPr>
                <w:color w:val="000000"/>
              </w:rPr>
            </w:pPr>
            <w:r w:rsidRPr="007001F1">
              <w:rPr>
                <w:color w:val="000000"/>
                <w:sz w:val="22"/>
                <w:szCs w:val="22"/>
              </w:rPr>
              <w:t>2</w:t>
            </w:r>
          </w:p>
        </w:tc>
        <w:tc>
          <w:tcPr>
            <w:tcW w:w="4820" w:type="dxa"/>
            <w:gridSpan w:val="2"/>
            <w:shd w:val="clear" w:color="auto" w:fill="auto"/>
            <w:vAlign w:val="center"/>
          </w:tcPr>
          <w:p w:rsidR="001D138A" w:rsidRPr="007001F1" w:rsidRDefault="001D138A" w:rsidP="00873EAF">
            <w:pPr>
              <w:jc w:val="both"/>
              <w:rPr>
                <w:color w:val="000000"/>
              </w:rPr>
            </w:pPr>
            <w:ins w:id="270" w:author="Autor">
              <w:r>
                <w:rPr>
                  <w:color w:val="000000"/>
                  <w:sz w:val="22"/>
                  <w:szCs w:val="22"/>
                </w:rPr>
                <w:t xml:space="preserve">a) </w:t>
              </w:r>
            </w:ins>
            <w:r w:rsidRPr="007001F1">
              <w:rPr>
                <w:color w:val="000000"/>
                <w:sz w:val="22"/>
                <w:szCs w:val="22"/>
              </w:rPr>
              <w:t>Bola zákazka zadávaná v súlade s § 109 až § 11</w:t>
            </w:r>
            <w:del w:id="271" w:author="Autor">
              <w:r w:rsidRPr="007001F1" w:rsidDel="00873EAF">
                <w:rPr>
                  <w:color w:val="000000"/>
                  <w:sz w:val="22"/>
                  <w:szCs w:val="22"/>
                </w:rPr>
                <w:delText>2</w:delText>
              </w:r>
            </w:del>
            <w:ins w:id="272" w:author="Autor">
              <w:r>
                <w:rPr>
                  <w:color w:val="000000"/>
                  <w:sz w:val="22"/>
                  <w:szCs w:val="22"/>
                </w:rPr>
                <w:t>1</w:t>
              </w:r>
            </w:ins>
            <w:r w:rsidRPr="007001F1">
              <w:rPr>
                <w:color w:val="000000"/>
                <w:sz w:val="22"/>
                <w:szCs w:val="22"/>
              </w:rPr>
              <w:t xml:space="preserve">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D138A" w:rsidRPr="007001F1" w:rsidTr="007261E4">
        <w:trPr>
          <w:trHeight w:val="528"/>
          <w:ins w:id="273" w:author="Autor"/>
        </w:trPr>
        <w:tc>
          <w:tcPr>
            <w:tcW w:w="582" w:type="dxa"/>
            <w:vMerge/>
            <w:shd w:val="clear" w:color="auto" w:fill="auto"/>
            <w:noWrap/>
            <w:vAlign w:val="center"/>
          </w:tcPr>
          <w:p w:rsidR="001D138A" w:rsidRPr="007001F1" w:rsidRDefault="001D138A" w:rsidP="00617EE4">
            <w:pPr>
              <w:jc w:val="center"/>
              <w:rPr>
                <w:ins w:id="274" w:author="Autor"/>
                <w:color w:val="000000"/>
                <w:sz w:val="22"/>
                <w:szCs w:val="22"/>
              </w:rPr>
            </w:pPr>
          </w:p>
        </w:tc>
        <w:tc>
          <w:tcPr>
            <w:tcW w:w="4820" w:type="dxa"/>
            <w:gridSpan w:val="2"/>
            <w:shd w:val="clear" w:color="auto" w:fill="auto"/>
            <w:vAlign w:val="center"/>
          </w:tcPr>
          <w:p w:rsidR="001D138A" w:rsidRPr="007001F1" w:rsidRDefault="001D138A" w:rsidP="00873EAF">
            <w:pPr>
              <w:jc w:val="both"/>
              <w:rPr>
                <w:ins w:id="275" w:author="Autor"/>
                <w:color w:val="000000"/>
                <w:sz w:val="22"/>
                <w:szCs w:val="22"/>
              </w:rPr>
            </w:pPr>
            <w:ins w:id="276"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1D138A" w:rsidRPr="007001F1" w:rsidRDefault="001D138A" w:rsidP="00617EE4">
            <w:pPr>
              <w:jc w:val="center"/>
              <w:rPr>
                <w:ins w:id="277" w:author="Autor"/>
                <w:b/>
                <w:bCs/>
                <w:color w:val="000000"/>
              </w:rPr>
            </w:pPr>
          </w:p>
        </w:tc>
        <w:tc>
          <w:tcPr>
            <w:tcW w:w="567" w:type="dxa"/>
            <w:shd w:val="clear" w:color="auto" w:fill="auto"/>
            <w:vAlign w:val="center"/>
          </w:tcPr>
          <w:p w:rsidR="001D138A" w:rsidRPr="007001F1" w:rsidRDefault="001D138A" w:rsidP="00617EE4">
            <w:pPr>
              <w:jc w:val="center"/>
              <w:rPr>
                <w:ins w:id="278" w:author="Autor"/>
                <w:b/>
                <w:bCs/>
                <w:color w:val="000000"/>
              </w:rPr>
            </w:pPr>
          </w:p>
        </w:tc>
        <w:tc>
          <w:tcPr>
            <w:tcW w:w="776" w:type="dxa"/>
            <w:shd w:val="clear" w:color="auto" w:fill="auto"/>
            <w:vAlign w:val="center"/>
          </w:tcPr>
          <w:p w:rsidR="001D138A" w:rsidRPr="007001F1" w:rsidRDefault="001D138A" w:rsidP="00617EE4">
            <w:pPr>
              <w:jc w:val="center"/>
              <w:rPr>
                <w:ins w:id="279" w:author="Autor"/>
                <w:b/>
                <w:bCs/>
                <w:color w:val="000000"/>
              </w:rPr>
            </w:pPr>
          </w:p>
        </w:tc>
        <w:tc>
          <w:tcPr>
            <w:tcW w:w="1775" w:type="dxa"/>
            <w:shd w:val="clear" w:color="auto" w:fill="auto"/>
            <w:vAlign w:val="center"/>
          </w:tcPr>
          <w:p w:rsidR="001D138A" w:rsidRPr="007001F1" w:rsidRDefault="001D138A" w:rsidP="00617EE4">
            <w:pPr>
              <w:jc w:val="center"/>
              <w:rPr>
                <w:ins w:id="280" w:author="Autor"/>
                <w:b/>
                <w:bCs/>
                <w:color w:val="000000"/>
              </w:rPr>
            </w:pPr>
          </w:p>
        </w:tc>
      </w:tr>
      <w:tr w:rsidR="0018167C" w:rsidRPr="007001F1" w:rsidTr="007261E4">
        <w:trPr>
          <w:trHeight w:val="550"/>
        </w:trPr>
        <w:tc>
          <w:tcPr>
            <w:tcW w:w="582" w:type="dxa"/>
            <w:shd w:val="clear" w:color="auto" w:fill="auto"/>
            <w:noWrap/>
            <w:vAlign w:val="center"/>
          </w:tcPr>
          <w:p w:rsidR="0018167C" w:rsidRPr="007001F1" w:rsidRDefault="00C85510" w:rsidP="00617EE4">
            <w:pPr>
              <w:jc w:val="center"/>
              <w:rPr>
                <w:color w:val="000000"/>
              </w:rPr>
            </w:pPr>
            <w:del w:id="281" w:author="Autor">
              <w:r w:rsidRPr="007001F1" w:rsidDel="00873EAF">
                <w:rPr>
                  <w:color w:val="000000"/>
                  <w:sz w:val="22"/>
                  <w:szCs w:val="22"/>
                </w:rPr>
                <w:delText>3</w:delText>
              </w:r>
            </w:del>
          </w:p>
        </w:tc>
        <w:tc>
          <w:tcPr>
            <w:tcW w:w="4820" w:type="dxa"/>
            <w:gridSpan w:val="2"/>
            <w:shd w:val="clear" w:color="auto" w:fill="auto"/>
            <w:vAlign w:val="center"/>
          </w:tcPr>
          <w:p w:rsidR="0018167C" w:rsidRPr="007001F1" w:rsidRDefault="0088057F" w:rsidP="00617EE4">
            <w:pPr>
              <w:jc w:val="both"/>
              <w:rPr>
                <w:color w:val="000000"/>
              </w:rPr>
            </w:pPr>
            <w:del w:id="282" w:author="Autor">
              <w:r w:rsidRPr="007001F1" w:rsidDel="00873EAF">
                <w:rPr>
                  <w:color w:val="000000"/>
                  <w:sz w:val="22"/>
                  <w:szCs w:val="22"/>
                </w:rPr>
                <w:delText xml:space="preserve">Boli pri zadávaní zákazky dodržané princípy v zmysle § 10 ods. 2 ZVO? </w:delText>
              </w:r>
              <w:r w:rsidR="007001F1" w:rsidDel="00873EAF">
                <w:rPr>
                  <w:color w:val="000000"/>
                  <w:sz w:val="22"/>
                  <w:szCs w:val="22"/>
                </w:rPr>
                <w:delText>Dodržal verejný obstarávateľ pri zadávaní zákazky princíp hospodárnosti?</w:delText>
              </w:r>
            </w:del>
          </w:p>
        </w:tc>
        <w:tc>
          <w:tcPr>
            <w:tcW w:w="567" w:type="dxa"/>
            <w:shd w:val="clear" w:color="auto" w:fill="auto"/>
            <w:vAlign w:val="center"/>
          </w:tcPr>
          <w:p w:rsidR="0018167C" w:rsidRPr="007001F1" w:rsidRDefault="0018167C" w:rsidP="00617EE4">
            <w:pPr>
              <w:jc w:val="center"/>
              <w:rPr>
                <w:b/>
                <w:bCs/>
                <w:color w:val="000000"/>
              </w:rPr>
            </w:pPr>
          </w:p>
        </w:tc>
        <w:tc>
          <w:tcPr>
            <w:tcW w:w="567" w:type="dxa"/>
            <w:shd w:val="clear" w:color="auto" w:fill="auto"/>
            <w:vAlign w:val="center"/>
          </w:tcPr>
          <w:p w:rsidR="0018167C" w:rsidRPr="007001F1" w:rsidRDefault="0018167C" w:rsidP="00617EE4">
            <w:pPr>
              <w:jc w:val="center"/>
              <w:rPr>
                <w:b/>
                <w:bCs/>
                <w:color w:val="000000"/>
              </w:rPr>
            </w:pPr>
          </w:p>
        </w:tc>
        <w:tc>
          <w:tcPr>
            <w:tcW w:w="776" w:type="dxa"/>
            <w:shd w:val="clear" w:color="auto" w:fill="auto"/>
            <w:vAlign w:val="center"/>
          </w:tcPr>
          <w:p w:rsidR="0018167C" w:rsidRPr="007001F1" w:rsidRDefault="0018167C" w:rsidP="00617EE4">
            <w:pPr>
              <w:jc w:val="center"/>
              <w:rPr>
                <w:b/>
                <w:bCs/>
                <w:color w:val="000000"/>
              </w:rPr>
            </w:pPr>
          </w:p>
        </w:tc>
        <w:tc>
          <w:tcPr>
            <w:tcW w:w="1775" w:type="dxa"/>
            <w:shd w:val="clear" w:color="auto" w:fill="auto"/>
            <w:vAlign w:val="center"/>
          </w:tcPr>
          <w:p w:rsidR="0018167C" w:rsidRPr="007001F1" w:rsidRDefault="0018167C" w:rsidP="00617EE4">
            <w:pPr>
              <w:jc w:val="center"/>
              <w:rPr>
                <w:b/>
                <w:bCs/>
                <w:color w:val="000000"/>
              </w:rPr>
            </w:pPr>
          </w:p>
        </w:tc>
      </w:tr>
      <w:tr w:rsidR="0018167C" w:rsidRPr="007001F1" w:rsidTr="007261E4">
        <w:trPr>
          <w:trHeight w:val="299"/>
        </w:trPr>
        <w:tc>
          <w:tcPr>
            <w:tcW w:w="582" w:type="dxa"/>
            <w:shd w:val="clear" w:color="auto" w:fill="auto"/>
            <w:noWrap/>
            <w:vAlign w:val="center"/>
          </w:tcPr>
          <w:p w:rsidR="0018167C" w:rsidRPr="007001F1" w:rsidRDefault="00873EAF" w:rsidP="0018167C">
            <w:pPr>
              <w:jc w:val="center"/>
              <w:rPr>
                <w:i/>
                <w:color w:val="000000"/>
              </w:rPr>
            </w:pPr>
            <w:ins w:id="283" w:author="Autor">
              <w:r>
                <w:rPr>
                  <w:color w:val="000000"/>
                  <w:sz w:val="22"/>
                  <w:szCs w:val="22"/>
                </w:rPr>
                <w:t>3</w:t>
              </w:r>
            </w:ins>
            <w:del w:id="284" w:author="Autor">
              <w:r w:rsidR="00C85510" w:rsidRPr="007001F1" w:rsidDel="00873EAF">
                <w:rPr>
                  <w:color w:val="000000"/>
                  <w:sz w:val="22"/>
                  <w:szCs w:val="22"/>
                </w:rPr>
                <w:delText>4</w:delText>
              </w:r>
            </w:del>
          </w:p>
        </w:tc>
        <w:tc>
          <w:tcPr>
            <w:tcW w:w="4820" w:type="dxa"/>
            <w:gridSpan w:val="2"/>
            <w:shd w:val="clear" w:color="auto" w:fill="auto"/>
            <w:vAlign w:val="center"/>
          </w:tcPr>
          <w:p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ins w:id="285" w:author="Autor">
              <w:r w:rsidR="00873EAF">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286" w:author="Autor">
              <w:r w:rsidR="00873EAF">
                <w:rPr>
                  <w:color w:val="000000"/>
                  <w:sz w:val="22"/>
                  <w:szCs w:val="22"/>
                </w:rPr>
                <w:t xml:space="preserve"> </w:t>
              </w:r>
            </w:ins>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18167C" w:rsidRPr="007001F1" w:rsidRDefault="0018167C" w:rsidP="0018167C">
            <w:pPr>
              <w:jc w:val="center"/>
              <w:rPr>
                <w:b/>
                <w:bCs/>
                <w:i/>
                <w:color w:val="000000"/>
              </w:rPr>
            </w:pPr>
          </w:p>
        </w:tc>
        <w:tc>
          <w:tcPr>
            <w:tcW w:w="567" w:type="dxa"/>
            <w:shd w:val="clear" w:color="auto" w:fill="auto"/>
            <w:vAlign w:val="center"/>
          </w:tcPr>
          <w:p w:rsidR="0018167C" w:rsidRPr="007001F1" w:rsidRDefault="0018167C" w:rsidP="0018167C">
            <w:pPr>
              <w:jc w:val="center"/>
              <w:rPr>
                <w:b/>
                <w:bCs/>
                <w:i/>
                <w:color w:val="000000"/>
              </w:rPr>
            </w:pPr>
          </w:p>
        </w:tc>
        <w:tc>
          <w:tcPr>
            <w:tcW w:w="776" w:type="dxa"/>
            <w:shd w:val="clear" w:color="auto" w:fill="auto"/>
            <w:vAlign w:val="center"/>
          </w:tcPr>
          <w:p w:rsidR="0018167C" w:rsidRPr="007001F1" w:rsidRDefault="0018167C" w:rsidP="0018167C">
            <w:pPr>
              <w:jc w:val="center"/>
              <w:rPr>
                <w:b/>
                <w:bCs/>
                <w:i/>
                <w:color w:val="000000"/>
              </w:rPr>
            </w:pPr>
          </w:p>
        </w:tc>
        <w:tc>
          <w:tcPr>
            <w:tcW w:w="1775" w:type="dxa"/>
            <w:shd w:val="clear" w:color="auto" w:fill="auto"/>
            <w:vAlign w:val="center"/>
          </w:tcPr>
          <w:p w:rsidR="0018167C" w:rsidRPr="007001F1" w:rsidRDefault="0018167C" w:rsidP="0018167C">
            <w:pPr>
              <w:jc w:val="center"/>
              <w:rPr>
                <w:b/>
                <w:bCs/>
                <w:i/>
                <w:color w:val="000000"/>
              </w:rPr>
            </w:pPr>
          </w:p>
        </w:tc>
      </w:tr>
      <w:tr w:rsidR="00013B3B" w:rsidRPr="007001F1" w:rsidTr="00312388">
        <w:trPr>
          <w:trHeight w:val="381"/>
        </w:trPr>
        <w:tc>
          <w:tcPr>
            <w:tcW w:w="582" w:type="dxa"/>
            <w:vMerge w:val="restart"/>
            <w:shd w:val="clear" w:color="auto" w:fill="auto"/>
            <w:noWrap/>
            <w:vAlign w:val="center"/>
          </w:tcPr>
          <w:p w:rsidR="00013B3B" w:rsidRPr="007001F1" w:rsidRDefault="00873EAF" w:rsidP="0018167C">
            <w:pPr>
              <w:jc w:val="center"/>
              <w:rPr>
                <w:color w:val="000000"/>
              </w:rPr>
            </w:pPr>
            <w:ins w:id="287" w:author="Autor">
              <w:r>
                <w:rPr>
                  <w:color w:val="000000"/>
                  <w:sz w:val="22"/>
                  <w:szCs w:val="22"/>
                </w:rPr>
                <w:lastRenderedPageBreak/>
                <w:t>4</w:t>
              </w:r>
            </w:ins>
            <w:del w:id="288" w:author="Autor">
              <w:r w:rsidR="00013B3B" w:rsidRPr="007001F1" w:rsidDel="00873EAF">
                <w:rPr>
                  <w:color w:val="000000"/>
                  <w:sz w:val="22"/>
                  <w:szCs w:val="22"/>
                </w:rPr>
                <w:delText>5</w:delText>
              </w:r>
            </w:del>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630"/>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167C" w:rsidRPr="007001F1" w:rsidTr="007261E4">
        <w:trPr>
          <w:trHeight w:val="600"/>
        </w:trPr>
        <w:tc>
          <w:tcPr>
            <w:tcW w:w="582" w:type="dxa"/>
            <w:shd w:val="clear" w:color="auto" w:fill="auto"/>
            <w:noWrap/>
            <w:vAlign w:val="center"/>
            <w:hideMark/>
          </w:tcPr>
          <w:p w:rsidR="0018167C" w:rsidRPr="007001F1" w:rsidRDefault="00873EAF">
            <w:pPr>
              <w:jc w:val="center"/>
              <w:rPr>
                <w:color w:val="000000"/>
              </w:rPr>
            </w:pPr>
            <w:ins w:id="289" w:author="Autor">
              <w:r>
                <w:rPr>
                  <w:color w:val="000000"/>
                  <w:sz w:val="22"/>
                  <w:szCs w:val="22"/>
                </w:rPr>
                <w:t>5</w:t>
              </w:r>
            </w:ins>
            <w:del w:id="290" w:author="Autor">
              <w:r w:rsidR="00C85510" w:rsidRPr="007001F1" w:rsidDel="00873EAF">
                <w:rPr>
                  <w:color w:val="000000"/>
                  <w:sz w:val="22"/>
                  <w:szCs w:val="22"/>
                </w:rPr>
                <w:delText>6</w:delText>
              </w:r>
            </w:del>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r w:rsidR="007A4781">
              <w:rPr>
                <w:color w:val="000000"/>
                <w:sz w:val="22"/>
                <w:szCs w:val="22"/>
              </w:rPr>
              <w:t xml:space="preserve"> Bol pred vyhlásením VO vyplnený Test bežnej dostupnosti?</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013B3B" w:rsidRPr="007001F1" w:rsidTr="00312388">
        <w:trPr>
          <w:trHeight w:val="310"/>
        </w:trPr>
        <w:tc>
          <w:tcPr>
            <w:tcW w:w="582" w:type="dxa"/>
            <w:vMerge w:val="restart"/>
            <w:shd w:val="clear" w:color="auto" w:fill="auto"/>
            <w:noWrap/>
            <w:vAlign w:val="center"/>
            <w:hideMark/>
          </w:tcPr>
          <w:p w:rsidR="00013B3B" w:rsidRPr="007001F1" w:rsidRDefault="00873EAF" w:rsidP="0018167C">
            <w:pPr>
              <w:jc w:val="center"/>
              <w:rPr>
                <w:color w:val="000000"/>
              </w:rPr>
            </w:pPr>
            <w:ins w:id="291" w:author="Autor">
              <w:r>
                <w:rPr>
                  <w:color w:val="000000"/>
                  <w:sz w:val="22"/>
                  <w:szCs w:val="22"/>
                </w:rPr>
                <w:t>6</w:t>
              </w:r>
            </w:ins>
            <w:del w:id="292" w:author="Autor">
              <w:r w:rsidR="00013B3B" w:rsidRPr="007001F1" w:rsidDel="00873EAF">
                <w:rPr>
                  <w:color w:val="000000"/>
                  <w:sz w:val="22"/>
                  <w:szCs w:val="22"/>
                </w:rPr>
                <w:delText>7</w:delText>
              </w:r>
            </w:del>
          </w:p>
        </w:tc>
        <w:tc>
          <w:tcPr>
            <w:tcW w:w="4820" w:type="dxa"/>
            <w:gridSpan w:val="2"/>
            <w:shd w:val="clear" w:color="auto" w:fill="auto"/>
            <w:vAlign w:val="center"/>
            <w:hideMark/>
          </w:tcPr>
          <w:p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312388">
        <w:trPr>
          <w:trHeight w:val="466"/>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sz w:val="22"/>
                <w:szCs w:val="22"/>
              </w:rPr>
              <w:t>h) Stanovil verejný obstarávateľ PHZ v zmysle  ostatných ustanovení § 6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A71747" w:rsidRPr="007001F1" w:rsidTr="00611739">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93"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600"/>
          <w:trPrChange w:id="294" w:author="Autor">
            <w:trPr>
              <w:trHeight w:val="600"/>
            </w:trPr>
          </w:trPrChange>
        </w:trPr>
        <w:tc>
          <w:tcPr>
            <w:tcW w:w="582" w:type="dxa"/>
            <w:shd w:val="clear" w:color="auto" w:fill="auto"/>
            <w:noWrap/>
            <w:vAlign w:val="center"/>
            <w:tcPrChange w:id="295" w:author="Autor">
              <w:tcPr>
                <w:tcW w:w="582" w:type="dxa"/>
                <w:shd w:val="clear" w:color="auto" w:fill="auto"/>
                <w:noWrap/>
                <w:vAlign w:val="center"/>
              </w:tcPr>
            </w:tcPrChange>
          </w:tcPr>
          <w:p w:rsidR="00A71747" w:rsidRPr="007001F1" w:rsidRDefault="00A71747">
            <w:pPr>
              <w:jc w:val="center"/>
              <w:rPr>
                <w:color w:val="000000"/>
              </w:rPr>
            </w:pPr>
            <w:del w:id="296" w:author="Autor">
              <w:r w:rsidRPr="007001F1" w:rsidDel="00873EAF">
                <w:rPr>
                  <w:color w:val="000000"/>
                  <w:sz w:val="22"/>
                  <w:szCs w:val="22"/>
                </w:rPr>
                <w:delText>8</w:delText>
              </w:r>
            </w:del>
          </w:p>
        </w:tc>
        <w:tc>
          <w:tcPr>
            <w:tcW w:w="4820" w:type="dxa"/>
            <w:gridSpan w:val="2"/>
            <w:shd w:val="clear" w:color="auto" w:fill="auto"/>
            <w:vAlign w:val="center"/>
            <w:tcPrChange w:id="297" w:author="Autor">
              <w:tcPr>
                <w:tcW w:w="4820" w:type="dxa"/>
                <w:gridSpan w:val="2"/>
                <w:shd w:val="clear" w:color="auto" w:fill="auto"/>
                <w:vAlign w:val="center"/>
              </w:tcPr>
            </w:tcPrChange>
          </w:tcPr>
          <w:p w:rsidR="00A71747" w:rsidRPr="001F1456" w:rsidRDefault="00A71747" w:rsidP="001F1456">
            <w:pPr>
              <w:jc w:val="both"/>
              <w:rPr>
                <w:color w:val="000000"/>
              </w:rPr>
            </w:pPr>
            <w:del w:id="298" w:author="Autor">
              <w:r w:rsidRPr="001F1456" w:rsidDel="00873EAF">
                <w:rPr>
                  <w:color w:val="000000"/>
                  <w:sz w:val="22"/>
                  <w:szCs w:val="22"/>
                </w:rPr>
                <w:delText>Definícia predmetu zákazky umožňuje čo najširšiu hospodársku súťaž a je v súlade s princípmi verejného obstarávania?</w:delText>
              </w:r>
            </w:del>
          </w:p>
        </w:tc>
        <w:tc>
          <w:tcPr>
            <w:tcW w:w="567" w:type="dxa"/>
            <w:shd w:val="clear" w:color="auto" w:fill="auto"/>
            <w:vAlign w:val="center"/>
            <w:tcPrChange w:id="299" w:author="Autor">
              <w:tcPr>
                <w:tcW w:w="567" w:type="dxa"/>
                <w:shd w:val="clear" w:color="auto" w:fill="auto"/>
                <w:vAlign w:val="center"/>
              </w:tcPr>
            </w:tcPrChange>
          </w:tcPr>
          <w:p w:rsidR="00A71747" w:rsidRPr="007001F1" w:rsidRDefault="00A71747" w:rsidP="0018167C">
            <w:pPr>
              <w:jc w:val="center"/>
              <w:rPr>
                <w:b/>
                <w:bCs/>
                <w:color w:val="000000"/>
              </w:rPr>
            </w:pPr>
            <w:del w:id="300" w:author="Autor">
              <w:r w:rsidRPr="007001F1" w:rsidDel="00873EAF">
                <w:rPr>
                  <w:b/>
                  <w:bCs/>
                  <w:color w:val="000000"/>
                  <w:sz w:val="22"/>
                  <w:szCs w:val="22"/>
                </w:rPr>
                <w:delText> </w:delText>
              </w:r>
            </w:del>
          </w:p>
        </w:tc>
        <w:tc>
          <w:tcPr>
            <w:tcW w:w="567" w:type="dxa"/>
            <w:shd w:val="clear" w:color="auto" w:fill="auto"/>
            <w:vAlign w:val="center"/>
            <w:tcPrChange w:id="301" w:author="Autor">
              <w:tcPr>
                <w:tcW w:w="567" w:type="dxa"/>
                <w:shd w:val="clear" w:color="auto" w:fill="auto"/>
                <w:vAlign w:val="center"/>
              </w:tcPr>
            </w:tcPrChange>
          </w:tcPr>
          <w:p w:rsidR="00A71747" w:rsidRPr="007001F1" w:rsidRDefault="00A71747" w:rsidP="0018167C">
            <w:pPr>
              <w:jc w:val="center"/>
              <w:rPr>
                <w:b/>
                <w:bCs/>
                <w:color w:val="000000"/>
              </w:rPr>
            </w:pPr>
            <w:del w:id="302" w:author="Autor">
              <w:r w:rsidRPr="007001F1" w:rsidDel="00873EAF">
                <w:rPr>
                  <w:b/>
                  <w:bCs/>
                  <w:color w:val="000000"/>
                  <w:sz w:val="22"/>
                  <w:szCs w:val="22"/>
                </w:rPr>
                <w:delText> </w:delText>
              </w:r>
            </w:del>
          </w:p>
        </w:tc>
        <w:tc>
          <w:tcPr>
            <w:tcW w:w="776" w:type="dxa"/>
            <w:shd w:val="clear" w:color="auto" w:fill="auto"/>
            <w:vAlign w:val="center"/>
            <w:tcPrChange w:id="303" w:author="Autor">
              <w:tcPr>
                <w:tcW w:w="776" w:type="dxa"/>
                <w:shd w:val="clear" w:color="auto" w:fill="auto"/>
                <w:vAlign w:val="center"/>
              </w:tcPr>
            </w:tcPrChange>
          </w:tcPr>
          <w:p w:rsidR="00A71747" w:rsidRPr="007001F1" w:rsidRDefault="00A71747" w:rsidP="0018167C">
            <w:pPr>
              <w:jc w:val="center"/>
              <w:rPr>
                <w:b/>
                <w:bCs/>
                <w:color w:val="000000"/>
              </w:rPr>
            </w:pPr>
            <w:del w:id="304" w:author="Autor">
              <w:r w:rsidRPr="007001F1" w:rsidDel="00873EAF">
                <w:rPr>
                  <w:b/>
                  <w:bCs/>
                  <w:color w:val="000000"/>
                  <w:sz w:val="22"/>
                  <w:szCs w:val="22"/>
                </w:rPr>
                <w:delText> </w:delText>
              </w:r>
            </w:del>
          </w:p>
        </w:tc>
        <w:tc>
          <w:tcPr>
            <w:tcW w:w="1775" w:type="dxa"/>
            <w:shd w:val="clear" w:color="auto" w:fill="auto"/>
            <w:vAlign w:val="center"/>
            <w:tcPrChange w:id="305" w:author="Autor">
              <w:tcPr>
                <w:tcW w:w="1775" w:type="dxa"/>
                <w:shd w:val="clear" w:color="auto" w:fill="auto"/>
                <w:vAlign w:val="center"/>
              </w:tcPr>
            </w:tcPrChange>
          </w:tcPr>
          <w:p w:rsidR="00A71747" w:rsidRPr="007001F1" w:rsidRDefault="00A71747" w:rsidP="0018167C">
            <w:pPr>
              <w:jc w:val="center"/>
              <w:rPr>
                <w:b/>
                <w:bCs/>
                <w:color w:val="000000"/>
              </w:rPr>
            </w:pPr>
            <w:del w:id="306" w:author="Autor">
              <w:r w:rsidRPr="007001F1" w:rsidDel="00873EAF">
                <w:rPr>
                  <w:b/>
                  <w:bCs/>
                  <w:color w:val="000000"/>
                  <w:sz w:val="22"/>
                  <w:szCs w:val="22"/>
                </w:rPr>
                <w:delText> </w:delText>
              </w:r>
            </w:del>
          </w:p>
        </w:tc>
      </w:tr>
      <w:tr w:rsidR="00183837" w:rsidRPr="007001F1" w:rsidTr="007261E4">
        <w:trPr>
          <w:trHeight w:val="600"/>
        </w:trPr>
        <w:tc>
          <w:tcPr>
            <w:tcW w:w="582" w:type="dxa"/>
            <w:vMerge w:val="restart"/>
            <w:shd w:val="clear" w:color="auto" w:fill="auto"/>
            <w:noWrap/>
            <w:vAlign w:val="center"/>
            <w:hideMark/>
          </w:tcPr>
          <w:p w:rsidR="00183837" w:rsidRPr="007001F1" w:rsidRDefault="00873EAF" w:rsidP="0018167C">
            <w:pPr>
              <w:jc w:val="center"/>
              <w:rPr>
                <w:color w:val="000000"/>
              </w:rPr>
            </w:pPr>
            <w:ins w:id="307" w:author="Autor">
              <w:r>
                <w:rPr>
                  <w:color w:val="000000"/>
                  <w:sz w:val="22"/>
                  <w:szCs w:val="22"/>
                </w:rPr>
                <w:t>7</w:t>
              </w:r>
            </w:ins>
            <w:del w:id="308" w:author="Autor">
              <w:r w:rsidR="00183837" w:rsidRPr="007001F1" w:rsidDel="00873EAF">
                <w:rPr>
                  <w:color w:val="000000"/>
                  <w:sz w:val="22"/>
                  <w:szCs w:val="22"/>
                </w:rPr>
                <w:delText>9</w:delText>
              </w:r>
            </w:del>
          </w:p>
        </w:tc>
        <w:tc>
          <w:tcPr>
            <w:tcW w:w="4820" w:type="dxa"/>
            <w:gridSpan w:val="2"/>
            <w:shd w:val="clear" w:color="auto" w:fill="auto"/>
            <w:vAlign w:val="center"/>
            <w:hideMark/>
          </w:tcPr>
          <w:p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r>
      <w:tr w:rsidR="00183837" w:rsidRPr="007001F1" w:rsidTr="007261E4">
        <w:trPr>
          <w:trHeight w:val="600"/>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7261E4">
        <w:trPr>
          <w:trHeight w:val="900"/>
        </w:trPr>
        <w:tc>
          <w:tcPr>
            <w:tcW w:w="582" w:type="dxa"/>
            <w:shd w:val="clear" w:color="auto" w:fill="auto"/>
            <w:noWrap/>
            <w:vAlign w:val="center"/>
            <w:hideMark/>
          </w:tcPr>
          <w:p w:rsidR="0018167C" w:rsidRPr="007001F1" w:rsidRDefault="00873EAF">
            <w:pPr>
              <w:jc w:val="center"/>
              <w:rPr>
                <w:color w:val="000000"/>
              </w:rPr>
            </w:pPr>
            <w:ins w:id="309" w:author="Autor">
              <w:r>
                <w:rPr>
                  <w:color w:val="000000"/>
                  <w:sz w:val="22"/>
                  <w:szCs w:val="22"/>
                </w:rPr>
                <w:t>8</w:t>
              </w:r>
            </w:ins>
            <w:del w:id="310" w:author="Autor">
              <w:r w:rsidR="0018167C" w:rsidRPr="007001F1" w:rsidDel="00873EAF">
                <w:rPr>
                  <w:color w:val="000000"/>
                  <w:sz w:val="22"/>
                  <w:szCs w:val="22"/>
                </w:rPr>
                <w:delText>10</w:delText>
              </w:r>
            </w:del>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18167C" w:rsidRPr="007001F1" w:rsidTr="007261E4">
        <w:trPr>
          <w:trHeight w:val="600"/>
        </w:trPr>
        <w:tc>
          <w:tcPr>
            <w:tcW w:w="582" w:type="dxa"/>
            <w:shd w:val="clear" w:color="auto" w:fill="auto"/>
            <w:noWrap/>
            <w:vAlign w:val="center"/>
          </w:tcPr>
          <w:p w:rsidR="0018167C" w:rsidRPr="007001F1" w:rsidRDefault="00C85510" w:rsidP="0018167C">
            <w:pPr>
              <w:jc w:val="center"/>
              <w:rPr>
                <w:color w:val="000000"/>
              </w:rPr>
            </w:pPr>
            <w:del w:id="311" w:author="Autor">
              <w:r w:rsidRPr="007001F1" w:rsidDel="00611739">
                <w:rPr>
                  <w:color w:val="000000"/>
                  <w:sz w:val="22"/>
                  <w:szCs w:val="22"/>
                </w:rPr>
                <w:delText>11</w:delText>
              </w:r>
            </w:del>
            <w:ins w:id="312" w:author="Autor">
              <w:r w:rsidR="00611739">
                <w:rPr>
                  <w:color w:val="000000"/>
                  <w:sz w:val="22"/>
                  <w:szCs w:val="22"/>
                </w:rPr>
                <w:t>9</w:t>
              </w:r>
            </w:ins>
          </w:p>
        </w:tc>
        <w:tc>
          <w:tcPr>
            <w:tcW w:w="4820" w:type="dxa"/>
            <w:gridSpan w:val="2"/>
            <w:shd w:val="clear" w:color="auto" w:fill="auto"/>
            <w:vAlign w:val="center"/>
          </w:tcPr>
          <w:p w:rsidR="0018167C" w:rsidRPr="007001F1" w:rsidRDefault="0018167C" w:rsidP="0018167C">
            <w:pPr>
              <w:jc w:val="both"/>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167C" w:rsidRPr="007001F1" w:rsidTr="007261E4">
        <w:trPr>
          <w:trHeight w:val="600"/>
        </w:trPr>
        <w:tc>
          <w:tcPr>
            <w:tcW w:w="582" w:type="dxa"/>
            <w:shd w:val="clear" w:color="auto" w:fill="auto"/>
            <w:noWrap/>
            <w:vAlign w:val="center"/>
          </w:tcPr>
          <w:p w:rsidR="0018167C" w:rsidRPr="007001F1" w:rsidRDefault="00C85510" w:rsidP="0018167C">
            <w:pPr>
              <w:jc w:val="center"/>
              <w:rPr>
                <w:color w:val="000000"/>
              </w:rPr>
            </w:pPr>
            <w:r w:rsidRPr="007001F1">
              <w:rPr>
                <w:color w:val="000000"/>
                <w:sz w:val="22"/>
                <w:szCs w:val="22"/>
              </w:rPr>
              <w:t>1</w:t>
            </w:r>
            <w:ins w:id="313" w:author="Autor">
              <w:r w:rsidR="00611739">
                <w:rPr>
                  <w:color w:val="000000"/>
                  <w:sz w:val="22"/>
                  <w:szCs w:val="22"/>
                </w:rPr>
                <w:t>0</w:t>
              </w:r>
            </w:ins>
            <w:del w:id="314" w:author="Autor">
              <w:r w:rsidR="002A117C" w:rsidDel="00611739">
                <w:rPr>
                  <w:color w:val="000000"/>
                  <w:sz w:val="22"/>
                  <w:szCs w:val="22"/>
                </w:rPr>
                <w:delText>2</w:delText>
              </w:r>
            </w:del>
          </w:p>
        </w:tc>
        <w:tc>
          <w:tcPr>
            <w:tcW w:w="4820" w:type="dxa"/>
            <w:gridSpan w:val="2"/>
            <w:shd w:val="clear" w:color="auto" w:fill="auto"/>
            <w:vAlign w:val="center"/>
          </w:tcPr>
          <w:p w:rsidR="0018167C" w:rsidRPr="007001F1" w:rsidRDefault="0018167C" w:rsidP="0018167C">
            <w:pPr>
              <w:jc w:val="both"/>
            </w:pPr>
            <w:r w:rsidRPr="007001F1">
              <w:rPr>
                <w:sz w:val="22"/>
                <w:szCs w:val="22"/>
              </w:rPr>
              <w:t>Neboli identifikované iné porušenia pravidiel a postupov verejného obstarávania?</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3837" w:rsidRPr="007001F1" w:rsidTr="00312388">
        <w:trPr>
          <w:trHeight w:val="364"/>
        </w:trPr>
        <w:tc>
          <w:tcPr>
            <w:tcW w:w="582" w:type="dxa"/>
            <w:vMerge w:val="restart"/>
            <w:shd w:val="clear" w:color="auto" w:fill="auto"/>
            <w:noWrap/>
            <w:vAlign w:val="center"/>
          </w:tcPr>
          <w:p w:rsidR="00183837" w:rsidRPr="007001F1" w:rsidRDefault="00183837" w:rsidP="0018167C">
            <w:pPr>
              <w:jc w:val="center"/>
              <w:rPr>
                <w:color w:val="000000"/>
              </w:rPr>
            </w:pPr>
            <w:r w:rsidRPr="007001F1">
              <w:rPr>
                <w:color w:val="000000"/>
                <w:sz w:val="22"/>
                <w:szCs w:val="22"/>
              </w:rPr>
              <w:t>1</w:t>
            </w:r>
            <w:ins w:id="315" w:author="Autor">
              <w:r w:rsidR="00611739">
                <w:rPr>
                  <w:color w:val="000000"/>
                  <w:sz w:val="22"/>
                  <w:szCs w:val="22"/>
                </w:rPr>
                <w:t>1</w:t>
              </w:r>
            </w:ins>
            <w:del w:id="316" w:author="Autor">
              <w:r w:rsidR="002A117C" w:rsidDel="00611739">
                <w:rPr>
                  <w:color w:val="000000"/>
                  <w:sz w:val="22"/>
                  <w:szCs w:val="22"/>
                </w:rPr>
                <w:delText>3</w:delText>
              </w:r>
            </w:del>
          </w:p>
        </w:tc>
        <w:tc>
          <w:tcPr>
            <w:tcW w:w="4820" w:type="dxa"/>
            <w:gridSpan w:val="2"/>
            <w:shd w:val="clear" w:color="auto" w:fill="auto"/>
            <w:vAlign w:val="center"/>
          </w:tcPr>
          <w:p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w:t>
            </w:r>
            <w:r w:rsidR="001F1456">
              <w:rPr>
                <w:sz w:val="22"/>
                <w:szCs w:val="22"/>
              </w:rPr>
              <w:lastRenderedPageBreak/>
              <w:t xml:space="preserve">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845"/>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ins w:id="317" w:author="Autor">
              <w:r w:rsidR="008F5BD7">
                <w:rPr>
                  <w:sz w:val="22"/>
                  <w:szCs w:val="22"/>
                </w:rPr>
                <w:t xml:space="preserve"> (ak relevantné)</w:t>
              </w:r>
            </w:ins>
            <w:r w:rsidRPr="007001F1">
              <w:rPr>
                <w:sz w:val="22"/>
                <w:szCs w:val="22"/>
              </w:rPr>
              <w:t xml:space="preserve">?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1140"/>
        </w:trPr>
        <w:tc>
          <w:tcPr>
            <w:tcW w:w="582" w:type="dxa"/>
            <w:shd w:val="clear" w:color="auto" w:fill="auto"/>
            <w:noWrap/>
            <w:vAlign w:val="center"/>
          </w:tcPr>
          <w:p w:rsidR="00183837" w:rsidRPr="007001F1" w:rsidRDefault="00183837" w:rsidP="0018167C">
            <w:pPr>
              <w:jc w:val="center"/>
              <w:rPr>
                <w:color w:val="000000"/>
              </w:rPr>
            </w:pPr>
            <w:r w:rsidRPr="007001F1">
              <w:rPr>
                <w:color w:val="000000"/>
                <w:sz w:val="22"/>
                <w:szCs w:val="22"/>
              </w:rPr>
              <w:t>1</w:t>
            </w:r>
            <w:ins w:id="318" w:author="Autor">
              <w:r w:rsidR="00611739">
                <w:rPr>
                  <w:color w:val="000000"/>
                  <w:sz w:val="22"/>
                  <w:szCs w:val="22"/>
                </w:rPr>
                <w:t>2</w:t>
              </w:r>
            </w:ins>
            <w:del w:id="319" w:author="Autor">
              <w:r w:rsidR="002A117C" w:rsidDel="00611739">
                <w:rPr>
                  <w:color w:val="000000"/>
                  <w:sz w:val="22"/>
                  <w:szCs w:val="22"/>
                </w:rPr>
                <w:delText>4</w:delText>
              </w:r>
            </w:del>
          </w:p>
        </w:tc>
        <w:tc>
          <w:tcPr>
            <w:tcW w:w="4820" w:type="dxa"/>
            <w:gridSpan w:val="2"/>
            <w:shd w:val="clear" w:color="auto" w:fill="auto"/>
            <w:vAlign w:val="center"/>
          </w:tcPr>
          <w:p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7261E4">
        <w:trPr>
          <w:trHeight w:val="300"/>
        </w:trPr>
        <w:tc>
          <w:tcPr>
            <w:tcW w:w="9087" w:type="dxa"/>
            <w:gridSpan w:val="7"/>
            <w:shd w:val="clear" w:color="auto" w:fill="auto"/>
            <w:noWrap/>
            <w:vAlign w:val="center"/>
          </w:tcPr>
          <w:p w:rsidR="0018167C" w:rsidRPr="007001F1" w:rsidRDefault="0018167C" w:rsidP="0018167C">
            <w:pPr>
              <w:jc w:val="both"/>
              <w:rPr>
                <w:b/>
                <w:sz w:val="20"/>
                <w:szCs w:val="20"/>
              </w:rPr>
            </w:pPr>
            <w:r w:rsidRPr="007001F1">
              <w:rPr>
                <w:b/>
                <w:sz w:val="20"/>
                <w:szCs w:val="20"/>
              </w:rPr>
              <w:t>VYJADRENIE</w:t>
            </w:r>
          </w:p>
          <w:p w:rsidR="0018167C" w:rsidRPr="007001F1" w:rsidRDefault="0018167C" w:rsidP="0018167C">
            <w:pPr>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
              <w:t>[1]</w:t>
            </w:r>
          </w:p>
          <w:p w:rsidR="0018167C" w:rsidRPr="007001F1" w:rsidRDefault="0018167C" w:rsidP="0018167C">
            <w:pPr>
              <w:rPr>
                <w:b/>
                <w:bCs/>
                <w:color w:val="000000"/>
              </w:rPr>
            </w:pP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Kontrolu vykonal</w:t>
            </w:r>
            <w:ins w:id="321" w:author="Autor">
              <w:r w:rsidR="00A90B4D">
                <w:rPr>
                  <w:rStyle w:val="Odkaznapoznmkupodiarou"/>
                  <w:b/>
                  <w:bCs/>
                  <w:sz w:val="22"/>
                  <w:szCs w:val="22"/>
                </w:rPr>
                <w:footnoteReference w:customMarkFollows="1" w:id="12"/>
                <w:t>2</w:t>
              </w:r>
            </w:ins>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9087" w:type="dxa"/>
            <w:gridSpan w:val="7"/>
            <w:shd w:val="clear" w:color="auto" w:fill="auto"/>
            <w:noWrap/>
            <w:vAlign w:val="bottom"/>
            <w:hideMark/>
          </w:tcPr>
          <w:p w:rsidR="0018167C" w:rsidRPr="007001F1" w:rsidRDefault="0018167C" w:rsidP="0018167C">
            <w:pPr>
              <w:jc w:val="cente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Kontrolu </w:t>
            </w:r>
            <w:ins w:id="323" w:author="Autor">
              <w:r w:rsidR="00E3352C">
                <w:rPr>
                  <w:b/>
                  <w:bCs/>
                  <w:sz w:val="22"/>
                  <w:szCs w:val="22"/>
                </w:rPr>
                <w:t>schválil</w:t>
              </w:r>
              <w:r w:rsidR="00E3352C" w:rsidRPr="007001F1" w:rsidDel="00E3352C">
                <w:rPr>
                  <w:b/>
                  <w:bCs/>
                  <w:sz w:val="22"/>
                  <w:szCs w:val="22"/>
                </w:rPr>
                <w:t xml:space="preserve"> </w:t>
              </w:r>
            </w:ins>
            <w:del w:id="324" w:author="Autor">
              <w:r w:rsidRPr="007001F1" w:rsidDel="00E3352C">
                <w:rPr>
                  <w:b/>
                  <w:bCs/>
                  <w:sz w:val="22"/>
                  <w:szCs w:val="22"/>
                </w:rPr>
                <w:delText>vykonal</w:delText>
              </w:r>
            </w:del>
            <w:ins w:id="325" w:author="Autor">
              <w:r w:rsidR="00A90B4D">
                <w:rPr>
                  <w:rStyle w:val="Odkaznapoznmkupodiarou"/>
                  <w:b/>
                  <w:bCs/>
                  <w:sz w:val="22"/>
                  <w:szCs w:val="22"/>
                </w:rPr>
                <w:footnoteReference w:customMarkFollows="1" w:id="13"/>
                <w:t>3</w:t>
              </w:r>
            </w:ins>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bl>
    <w:p w:rsidR="00617EE4" w:rsidRPr="007001F1" w:rsidRDefault="00617EE4"/>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327"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ins w:id="328" w:author="Autor">
              <w:r w:rsidR="00E72F95">
                <w:rPr>
                  <w:b/>
                  <w:bCs/>
                  <w:color w:val="FFFFFF"/>
                </w:rPr>
                <w:t>5 -</w:t>
              </w:r>
              <w:r w:rsidR="00663F20">
                <w:rPr>
                  <w:b/>
                  <w:bCs/>
                  <w:color w:val="FFFFFF"/>
                </w:rPr>
                <w:t xml:space="preserve"> </w:t>
              </w:r>
              <w:r w:rsidR="00E72F95">
                <w:rPr>
                  <w:b/>
                  <w:bCs/>
                  <w:color w:val="FFFFFF"/>
                </w:rPr>
                <w:t>116</w:t>
              </w:r>
            </w:ins>
            <w:del w:id="329" w:author="Autor">
              <w:r w:rsidRPr="007001F1" w:rsidDel="00E72F95">
                <w:rPr>
                  <w:b/>
                  <w:bCs/>
                  <w:color w:val="FFFFFF"/>
                </w:rPr>
                <w:delText>6</w:delText>
              </w:r>
            </w:del>
            <w:r w:rsidRPr="007001F1">
              <w:rPr>
                <w:b/>
                <w:bCs/>
                <w:color w:val="FFFFFF"/>
              </w:rPr>
              <w:t>ZVO</w:t>
            </w:r>
            <w:bookmarkEnd w:id="327"/>
            <w:r w:rsidR="00C35BBB" w:rsidRPr="007001F1">
              <w:rPr>
                <w:b/>
                <w:bCs/>
                <w:color w:val="FFFFFF"/>
              </w:rPr>
              <w:t xml:space="preserve"> - </w:t>
            </w:r>
            <w:r w:rsidR="00C35BBB" w:rsidRPr="00402AA8">
              <w:rPr>
                <w:b/>
                <w:bCs/>
                <w:color w:val="FFFFFF"/>
              </w:rPr>
              <w:t>štandardná ex</w:t>
            </w:r>
            <w:ins w:id="330" w:author="Autor">
              <w:r w:rsidR="00E72F95">
                <w:rPr>
                  <w:b/>
                  <w:bCs/>
                  <w:color w:val="FFFFFF"/>
                </w:rPr>
                <w:t xml:space="preserve"> </w:t>
              </w:r>
            </w:ins>
            <w:r w:rsidR="00C35BBB" w:rsidRPr="00402AA8">
              <w:rPr>
                <w:b/>
                <w:bCs/>
                <w:color w:val="FFFFFF"/>
              </w:rPr>
              <w:t>post kontrola</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ins w:id="331" w:author="Autor">
              <w:r w:rsidR="00E72F95">
                <w:rPr>
                  <w:color w:val="000000"/>
                  <w:sz w:val="22"/>
                  <w:szCs w:val="22"/>
                </w:rPr>
                <w:t xml:space="preserve"> </w:t>
              </w:r>
            </w:ins>
            <w:r w:rsidRPr="007001F1">
              <w:rPr>
                <w:color w:val="000000"/>
                <w:sz w:val="22"/>
                <w:szCs w:val="22"/>
              </w:rPr>
              <w:t>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751"/>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ins w:id="332" w:author="Autor">
              <w:r w:rsidR="00FC0E65">
                <w:rPr>
                  <w:color w:val="000000"/>
                  <w:sz w:val="22"/>
                  <w:szCs w:val="22"/>
                </w:rPr>
                <w:t>5</w:t>
              </w:r>
            </w:ins>
            <w:del w:id="333" w:author="Autor">
              <w:r w:rsidRPr="007001F1" w:rsidDel="00FC0E65">
                <w:rPr>
                  <w:color w:val="000000"/>
                  <w:sz w:val="22"/>
                  <w:szCs w:val="22"/>
                </w:rPr>
                <w:delText>6</w:delText>
              </w:r>
            </w:del>
            <w:r w:rsidRPr="007001F1">
              <w:rPr>
                <w:color w:val="000000"/>
                <w:sz w:val="22"/>
                <w:szCs w:val="22"/>
              </w:rPr>
              <w:t xml:space="preserve"> ods. 1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151185" w:rsidRPr="007001F1" w:rsidTr="007261E4">
        <w:trPr>
          <w:trHeight w:val="1395"/>
        </w:trPr>
        <w:tc>
          <w:tcPr>
            <w:tcW w:w="582" w:type="dxa"/>
            <w:vMerge w:val="restart"/>
            <w:shd w:val="clear" w:color="auto" w:fill="auto"/>
            <w:noWrap/>
            <w:vAlign w:val="center"/>
          </w:tcPr>
          <w:p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rsidR="00151185" w:rsidRPr="007001F1" w:rsidRDefault="00151185" w:rsidP="005B2ED6">
            <w:pPr>
              <w:jc w:val="both"/>
              <w:rPr>
                <w:color w:val="000000"/>
              </w:rPr>
            </w:pPr>
            <w:r w:rsidRPr="007001F1">
              <w:rPr>
                <w:color w:val="000000"/>
                <w:sz w:val="22"/>
                <w:szCs w:val="22"/>
              </w:rPr>
              <w:t>V prípade, ak výzva na rokovanie je realizovaná z dôvodu uvedeného v §11</w:t>
            </w:r>
            <w:ins w:id="334" w:author="Autor">
              <w:r w:rsidR="00F97658">
                <w:rPr>
                  <w:color w:val="000000"/>
                  <w:sz w:val="22"/>
                  <w:szCs w:val="22"/>
                </w:rPr>
                <w:t>5</w:t>
              </w:r>
            </w:ins>
            <w:del w:id="335" w:author="Autor">
              <w:r w:rsidRPr="007001F1" w:rsidDel="00F97658">
                <w:rPr>
                  <w:color w:val="000000"/>
                  <w:sz w:val="22"/>
                  <w:szCs w:val="22"/>
                </w:rPr>
                <w:delText>6</w:delText>
              </w:r>
            </w:del>
            <w:r w:rsidRPr="007001F1">
              <w:rPr>
                <w:color w:val="000000"/>
                <w:sz w:val="22"/>
                <w:szCs w:val="22"/>
              </w:rPr>
              <w:t xml:space="preserve"> ods. 1 písm. b)</w:t>
            </w:r>
            <w:r w:rsidR="00B109E8" w:rsidRPr="007001F1">
              <w:rPr>
                <w:color w:val="000000"/>
                <w:sz w:val="22"/>
                <w:szCs w:val="22"/>
              </w:rPr>
              <w:t xml:space="preserve"> (platí pre obe možnosti otázky č.4):</w:t>
            </w:r>
          </w:p>
          <w:p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del w:id="336" w:author="Autor">
              <w:r w:rsidRPr="007001F1" w:rsidDel="00F97658">
                <w:rPr>
                  <w:color w:val="000000"/>
                  <w:sz w:val="22"/>
                  <w:szCs w:val="22"/>
                </w:rPr>
                <w:delText>3</w:delText>
              </w:r>
            </w:del>
            <w:ins w:id="337" w:author="Autor">
              <w:r w:rsidR="00F97658">
                <w:rPr>
                  <w:color w:val="000000"/>
                  <w:sz w:val="22"/>
                  <w:szCs w:val="22"/>
                </w:rPr>
                <w:t>2</w:t>
              </w:r>
            </w:ins>
            <w:r w:rsidRPr="007001F1">
              <w:rPr>
                <w:color w:val="000000"/>
                <w:sz w:val="22"/>
                <w:szCs w:val="22"/>
              </w:rPr>
              <w:t xml:space="preserve"> ZVO , resp. iný zodpovedajúci KZ definovaný na úrovni RO)</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151185" w:rsidRPr="007001F1" w:rsidTr="00312388">
        <w:trPr>
          <w:trHeight w:val="430"/>
        </w:trPr>
        <w:tc>
          <w:tcPr>
            <w:tcW w:w="582" w:type="dxa"/>
            <w:vMerge/>
            <w:shd w:val="clear" w:color="auto" w:fill="auto"/>
            <w:noWrap/>
            <w:vAlign w:val="center"/>
          </w:tcPr>
          <w:p w:rsidR="00151185" w:rsidRPr="007001F1" w:rsidRDefault="00151185" w:rsidP="00617EE4">
            <w:pPr>
              <w:jc w:val="center"/>
              <w:rPr>
                <w:color w:val="000000"/>
              </w:rPr>
            </w:pPr>
          </w:p>
        </w:tc>
        <w:tc>
          <w:tcPr>
            <w:tcW w:w="4820" w:type="dxa"/>
            <w:gridSpan w:val="2"/>
            <w:shd w:val="clear" w:color="auto" w:fill="auto"/>
            <w:vAlign w:val="center"/>
          </w:tcPr>
          <w:p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3F2D62" w:rsidRPr="007001F1" w:rsidTr="007261E4">
        <w:trPr>
          <w:trHeight w:val="59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ins w:id="338" w:author="Autor">
              <w:r w:rsidR="00F97658">
                <w:rPr>
                  <w:color w:val="000000"/>
                  <w:sz w:val="22"/>
                  <w:szCs w:val="22"/>
                </w:rPr>
                <w:t xml:space="preserve"> - § 36</w:t>
              </w:r>
            </w:ins>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ins w:id="339" w:author="Autor">
              <w:r w:rsidR="00F97658">
                <w:rPr>
                  <w:color w:val="000000"/>
                  <w:sz w:val="22"/>
                  <w:szCs w:val="22"/>
                </w:rPr>
                <w:t>5</w:t>
              </w:r>
            </w:ins>
            <w:del w:id="340" w:author="Autor">
              <w:r w:rsidRPr="007001F1" w:rsidDel="00F97658">
                <w:rPr>
                  <w:color w:val="000000"/>
                  <w:sz w:val="22"/>
                  <w:szCs w:val="22"/>
                </w:rPr>
                <w:delText>6</w:delText>
              </w:r>
            </w:del>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21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F97658">
            <w:pPr>
              <w:jc w:val="both"/>
              <w:rPr>
                <w:color w:val="000000"/>
              </w:rPr>
            </w:pPr>
            <w:r w:rsidRPr="007001F1">
              <w:rPr>
                <w:color w:val="000000"/>
                <w:sz w:val="22"/>
                <w:szCs w:val="22"/>
              </w:rPr>
              <w:t>b) Bola určená PHZ podľa podmienok platných v čase odoslania výzvy na rokovanie? (za platnú je možné považovať aj PHZ určenú pre účely súťaže zrealizovanej podľa §11</w:t>
            </w:r>
            <w:del w:id="341" w:author="Autor">
              <w:r w:rsidRPr="007001F1" w:rsidDel="00F97658">
                <w:rPr>
                  <w:color w:val="000000"/>
                  <w:sz w:val="22"/>
                  <w:szCs w:val="22"/>
                </w:rPr>
                <w:delText>3</w:delText>
              </w:r>
            </w:del>
            <w:ins w:id="342" w:author="Autor">
              <w:r w:rsidR="00F97658">
                <w:rPr>
                  <w:color w:val="000000"/>
                  <w:sz w:val="22"/>
                  <w:szCs w:val="22"/>
                </w:rPr>
                <w:t>2</w:t>
              </w:r>
            </w:ins>
            <w:r w:rsidRPr="007001F1">
              <w:rPr>
                <w:color w:val="000000"/>
                <w:sz w:val="22"/>
                <w:szCs w:val="22"/>
              </w:rPr>
              <w:t>, ak je táto PHZ vzhľado</w:t>
            </w:r>
            <w:r w:rsidR="00B109E8" w:rsidRPr="007001F1">
              <w:rPr>
                <w:color w:val="000000"/>
                <w:sz w:val="22"/>
                <w:szCs w:val="22"/>
              </w:rPr>
              <w:t>m na situáciu na trhu aktuálna)</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4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2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3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h) Stanovil verejný obstarávateľ PHZ v zmysle  ostatných ustanovení § 6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348"/>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7</w:t>
            </w: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1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6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15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d) Spĺňa každý člen komisie podmienky  uvedené v § 51 ods. 3) až 5) ZVO a ak člen komisie nespĺňa </w:t>
            </w:r>
            <w:r w:rsidRPr="007001F1">
              <w:rPr>
                <w:color w:val="000000"/>
                <w:sz w:val="22"/>
                <w:szCs w:val="22"/>
              </w:rPr>
              <w:lastRenderedPageBreak/>
              <w:t>podmienku podľa odsekov 4 a 5, boli včas prijaté účinné opatrenia v zmysle §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59"/>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8</w:t>
            </w:r>
          </w:p>
        </w:tc>
        <w:tc>
          <w:tcPr>
            <w:tcW w:w="4820" w:type="dxa"/>
            <w:gridSpan w:val="2"/>
            <w:shd w:val="clear" w:color="auto" w:fill="auto"/>
            <w:vAlign w:val="center"/>
          </w:tcPr>
          <w:p w:rsidR="003F2D62" w:rsidRPr="007001F1" w:rsidRDefault="003F2D62" w:rsidP="003F3D85">
            <w:pPr>
              <w:jc w:val="both"/>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Boli v prípade konfliktu záujmov prijaté primerané opatrenia a vykonaná náprav</w:t>
            </w:r>
            <w:r w:rsidR="006863B2">
              <w:rPr>
                <w:sz w:val="22"/>
                <w:szCs w:val="22"/>
              </w:rPr>
              <w:t>a</w:t>
            </w:r>
            <w:r w:rsidRPr="007001F1">
              <w:rPr>
                <w:sz w:val="22"/>
                <w:szCs w:val="22"/>
              </w:rPr>
              <w:t xml:space="preserve"> v zmysle                 </w:t>
            </w:r>
            <w:r w:rsidR="00B109E8" w:rsidRPr="007001F1">
              <w:rPr>
                <w:sz w:val="22"/>
                <w:szCs w:val="22"/>
              </w:rPr>
              <w:t>§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4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9</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ins w:id="343" w:author="Autor">
              <w:r w:rsidR="006418D0">
                <w:rPr>
                  <w:color w:val="000000"/>
                  <w:sz w:val="22"/>
                  <w:szCs w:val="22"/>
                </w:rPr>
                <w:t>5</w:t>
              </w:r>
            </w:ins>
            <w:del w:id="344" w:author="Autor">
              <w:r w:rsidRPr="007001F1" w:rsidDel="006418D0">
                <w:rPr>
                  <w:color w:val="000000"/>
                  <w:sz w:val="22"/>
                  <w:szCs w:val="22"/>
                </w:rPr>
                <w:delText>6</w:delText>
              </w:r>
            </w:del>
            <w:r w:rsidRPr="007001F1">
              <w:rPr>
                <w:color w:val="000000"/>
                <w:sz w:val="22"/>
                <w:szCs w:val="22"/>
              </w:rPr>
              <w:t xml:space="preserve"> ods. 4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75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445"/>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35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84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ins w:id="345" w:author="Autor">
              <w:r w:rsidR="008F5BD7">
                <w:rPr>
                  <w:sz w:val="22"/>
                  <w:szCs w:val="22"/>
                </w:rPr>
                <w:t xml:space="preserve"> (ak relevantné)</w:t>
              </w:r>
            </w:ins>
            <w:r w:rsidRPr="007001F1">
              <w:rPr>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09"/>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rsidR="00617EE4" w:rsidRPr="007001F1" w:rsidRDefault="00617EE4" w:rsidP="003F3D85">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252"/>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14</w:t>
            </w:r>
          </w:p>
        </w:tc>
        <w:tc>
          <w:tcPr>
            <w:tcW w:w="4820" w:type="dxa"/>
            <w:gridSpan w:val="2"/>
            <w:shd w:val="clear" w:color="auto" w:fill="auto"/>
            <w:vAlign w:val="center"/>
          </w:tcPr>
          <w:p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38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12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ins w:id="346" w:author="Autor">
              <w:r w:rsidR="006418D0">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347" w:author="Autor">
              <w:r w:rsidR="006418D0">
                <w:rPr>
                  <w:color w:val="000000"/>
                  <w:sz w:val="22"/>
                  <w:szCs w:val="22"/>
                </w:rPr>
                <w:t xml:space="preserve"> </w:t>
              </w:r>
            </w:ins>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A71747" w:rsidRPr="007001F1" w:rsidTr="00A71747">
        <w:trPr>
          <w:trHeight w:val="841"/>
        </w:trPr>
        <w:tc>
          <w:tcPr>
            <w:tcW w:w="582" w:type="dxa"/>
            <w:shd w:val="clear" w:color="auto" w:fill="auto"/>
            <w:noWrap/>
            <w:vAlign w:val="center"/>
          </w:tcPr>
          <w:p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617EE4">
            <w:pPr>
              <w:jc w:val="center"/>
              <w:rPr>
                <w:color w:val="000000"/>
              </w:rPr>
            </w:pPr>
          </w:p>
        </w:tc>
        <w:tc>
          <w:tcPr>
            <w:tcW w:w="567" w:type="dxa"/>
            <w:shd w:val="clear" w:color="auto" w:fill="auto"/>
            <w:vAlign w:val="center"/>
          </w:tcPr>
          <w:p w:rsidR="00A71747" w:rsidRPr="007001F1" w:rsidRDefault="00A71747" w:rsidP="00617EE4">
            <w:pPr>
              <w:jc w:val="center"/>
              <w:rPr>
                <w:color w:val="000000"/>
              </w:rPr>
            </w:pPr>
          </w:p>
        </w:tc>
        <w:tc>
          <w:tcPr>
            <w:tcW w:w="776" w:type="dxa"/>
            <w:shd w:val="clear" w:color="auto" w:fill="auto"/>
            <w:vAlign w:val="center"/>
          </w:tcPr>
          <w:p w:rsidR="00A71747" w:rsidRPr="007001F1" w:rsidRDefault="00A71747" w:rsidP="00617EE4">
            <w:pPr>
              <w:jc w:val="center"/>
              <w:rPr>
                <w:color w:val="000000"/>
              </w:rPr>
            </w:pPr>
          </w:p>
        </w:tc>
        <w:tc>
          <w:tcPr>
            <w:tcW w:w="1775" w:type="dxa"/>
            <w:shd w:val="clear" w:color="auto" w:fill="auto"/>
            <w:vAlign w:val="center"/>
          </w:tcPr>
          <w:p w:rsidR="00A71747" w:rsidRPr="007001F1" w:rsidRDefault="00A71747" w:rsidP="00617EE4">
            <w:pPr>
              <w:jc w:val="center"/>
              <w:rPr>
                <w:color w:val="000000"/>
              </w:rPr>
            </w:pPr>
          </w:p>
        </w:tc>
      </w:tr>
      <w:tr w:rsidR="00617EE4" w:rsidRPr="007001F1" w:rsidTr="007261E4">
        <w:trPr>
          <w:trHeight w:val="300"/>
        </w:trPr>
        <w:tc>
          <w:tcPr>
            <w:tcW w:w="9087" w:type="dxa"/>
            <w:gridSpan w:val="7"/>
            <w:shd w:val="clear" w:color="auto" w:fill="auto"/>
            <w:noWrap/>
            <w:vAlign w:val="center"/>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
              <w:t>[1]</w:t>
            </w:r>
          </w:p>
          <w:p w:rsidR="00617EE4" w:rsidRPr="007001F1" w:rsidRDefault="00617EE4" w:rsidP="00617EE4">
            <w:pPr>
              <w:jc w:val="center"/>
              <w:rPr>
                <w:b/>
                <w:bCs/>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lastRenderedPageBreak/>
              <w:t>Kontrolu vykonal</w:t>
            </w:r>
            <w:ins w:id="349" w:author="Autor">
              <w:r w:rsidR="00A90B4D">
                <w:rPr>
                  <w:rStyle w:val="Odkaznapoznmkupodiarou"/>
                  <w:b/>
                  <w:bCs/>
                  <w:sz w:val="22"/>
                  <w:szCs w:val="22"/>
                </w:rPr>
                <w:footnoteReference w:customMarkFollows="1" w:id="15"/>
                <w:t>2</w:t>
              </w:r>
            </w:ins>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ins w:id="351" w:author="Autor">
              <w:r w:rsidR="00E3352C">
                <w:rPr>
                  <w:b/>
                  <w:bCs/>
                  <w:sz w:val="22"/>
                  <w:szCs w:val="22"/>
                </w:rPr>
                <w:t>schválil</w:t>
              </w:r>
              <w:r w:rsidR="00E3352C" w:rsidRPr="007001F1" w:rsidDel="00E3352C">
                <w:rPr>
                  <w:b/>
                  <w:bCs/>
                  <w:sz w:val="22"/>
                  <w:szCs w:val="22"/>
                </w:rPr>
                <w:t xml:space="preserve"> </w:t>
              </w:r>
            </w:ins>
            <w:del w:id="352" w:author="Autor">
              <w:r w:rsidRPr="007001F1" w:rsidDel="00E3352C">
                <w:rPr>
                  <w:b/>
                  <w:bCs/>
                  <w:sz w:val="22"/>
                  <w:szCs w:val="22"/>
                </w:rPr>
                <w:delText>vykonal</w:delText>
              </w:r>
            </w:del>
            <w:ins w:id="353" w:author="Autor">
              <w:r w:rsidR="00A90B4D">
                <w:rPr>
                  <w:rStyle w:val="Odkaznapoznmkupodiarou"/>
                  <w:b/>
                  <w:bCs/>
                  <w:sz w:val="22"/>
                  <w:szCs w:val="22"/>
                </w:rPr>
                <w:footnoteReference w:customMarkFollows="1" w:id="16"/>
                <w:t>3</w:t>
              </w:r>
            </w:ins>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355"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ins w:id="356" w:author="Autor">
              <w:r w:rsidR="007C0534">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355"/>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Nadlimitná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Verejná súťaž</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ins w:id="357" w:author="Autor">
              <w:r w:rsidR="007C0534">
                <w:rPr>
                  <w:color w:val="000000"/>
                  <w:sz w:val="22"/>
                  <w:szCs w:val="22"/>
                </w:rPr>
                <w:t xml:space="preserve"> </w:t>
              </w:r>
            </w:ins>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ins w:id="358" w:author="Autor">
              <w:r>
                <w:rPr>
                  <w:color w:val="000000"/>
                  <w:sz w:val="22"/>
                  <w:szCs w:val="22"/>
                </w:rPr>
                <w:t xml:space="preserve">a) </w:t>
              </w:r>
            </w:ins>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r>
      <w:tr w:rsidR="009C7ADB" w:rsidRPr="007001F1" w:rsidTr="007261E4">
        <w:trPr>
          <w:trHeight w:val="20"/>
          <w:ins w:id="359" w:author="Autor"/>
        </w:trPr>
        <w:tc>
          <w:tcPr>
            <w:tcW w:w="582" w:type="dxa"/>
            <w:vMerge/>
            <w:shd w:val="clear" w:color="auto" w:fill="auto"/>
            <w:noWrap/>
            <w:vAlign w:val="center"/>
          </w:tcPr>
          <w:p w:rsidR="009C7ADB" w:rsidRPr="007001F1" w:rsidRDefault="009C7ADB" w:rsidP="00617EE4">
            <w:pPr>
              <w:jc w:val="center"/>
              <w:rPr>
                <w:ins w:id="360" w:author="Autor"/>
                <w:color w:val="000000"/>
                <w:sz w:val="22"/>
                <w:szCs w:val="22"/>
              </w:rPr>
            </w:pPr>
          </w:p>
        </w:tc>
        <w:tc>
          <w:tcPr>
            <w:tcW w:w="4820" w:type="dxa"/>
            <w:gridSpan w:val="2"/>
            <w:shd w:val="clear" w:color="auto" w:fill="auto"/>
            <w:vAlign w:val="center"/>
          </w:tcPr>
          <w:p w:rsidR="009C7ADB" w:rsidRPr="007001F1" w:rsidRDefault="009C7ADB" w:rsidP="003F3D85">
            <w:pPr>
              <w:jc w:val="both"/>
              <w:rPr>
                <w:ins w:id="361" w:author="Autor"/>
                <w:color w:val="000000"/>
                <w:sz w:val="22"/>
                <w:szCs w:val="22"/>
              </w:rPr>
            </w:pPr>
            <w:ins w:id="362"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9C7ADB" w:rsidRPr="007001F1" w:rsidRDefault="009C7ADB" w:rsidP="00617EE4">
            <w:pPr>
              <w:jc w:val="center"/>
              <w:rPr>
                <w:ins w:id="363" w:author="Autor"/>
                <w:color w:val="000000"/>
                <w:sz w:val="22"/>
                <w:szCs w:val="22"/>
              </w:rPr>
            </w:pPr>
          </w:p>
        </w:tc>
        <w:tc>
          <w:tcPr>
            <w:tcW w:w="567" w:type="dxa"/>
            <w:shd w:val="clear" w:color="auto" w:fill="auto"/>
            <w:vAlign w:val="center"/>
          </w:tcPr>
          <w:p w:rsidR="009C7ADB" w:rsidRPr="007001F1" w:rsidRDefault="009C7ADB" w:rsidP="00617EE4">
            <w:pPr>
              <w:jc w:val="center"/>
              <w:rPr>
                <w:ins w:id="364" w:author="Autor"/>
                <w:color w:val="000000"/>
                <w:sz w:val="22"/>
                <w:szCs w:val="22"/>
              </w:rPr>
            </w:pPr>
          </w:p>
        </w:tc>
        <w:tc>
          <w:tcPr>
            <w:tcW w:w="776" w:type="dxa"/>
            <w:shd w:val="clear" w:color="auto" w:fill="auto"/>
            <w:vAlign w:val="center"/>
          </w:tcPr>
          <w:p w:rsidR="009C7ADB" w:rsidRPr="007001F1" w:rsidRDefault="009C7ADB" w:rsidP="00617EE4">
            <w:pPr>
              <w:jc w:val="center"/>
              <w:rPr>
                <w:ins w:id="365" w:author="Autor"/>
                <w:color w:val="000000"/>
                <w:sz w:val="22"/>
                <w:szCs w:val="22"/>
              </w:rPr>
            </w:pPr>
          </w:p>
        </w:tc>
        <w:tc>
          <w:tcPr>
            <w:tcW w:w="1775" w:type="dxa"/>
            <w:shd w:val="clear" w:color="auto" w:fill="auto"/>
            <w:vAlign w:val="center"/>
          </w:tcPr>
          <w:p w:rsidR="009C7ADB" w:rsidRPr="007001F1" w:rsidRDefault="009C7ADB" w:rsidP="00617EE4">
            <w:pPr>
              <w:jc w:val="center"/>
              <w:rPr>
                <w:ins w:id="366" w:author="Autor"/>
                <w:color w:val="000000"/>
                <w:sz w:val="22"/>
                <w:szCs w:val="22"/>
              </w:rPr>
            </w:pPr>
          </w:p>
        </w:tc>
      </w:tr>
      <w:tr w:rsidR="00CA55EB" w:rsidRPr="007001F1" w:rsidTr="00312388">
        <w:trPr>
          <w:trHeight w:val="256"/>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rsidR="00CA55EB" w:rsidRPr="007001F1" w:rsidRDefault="00CA55EB" w:rsidP="00617EE4">
            <w:pPr>
              <w:jc w:val="center"/>
              <w:rPr>
                <w:color w:val="000000"/>
              </w:rPr>
            </w:pP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27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b) Bola PHZ určená podľa podmienok platných v čase odoslania oznámenia o vyhlásení 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60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2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88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a pod.?</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299"/>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904BAA" w:rsidRPr="007001F1" w:rsidTr="007261E4">
        <w:trPr>
          <w:trHeight w:val="20"/>
        </w:trPr>
        <w:tc>
          <w:tcPr>
            <w:tcW w:w="582" w:type="dxa"/>
            <w:shd w:val="clear" w:color="auto" w:fill="auto"/>
            <w:noWrap/>
            <w:vAlign w:val="center"/>
          </w:tcPr>
          <w:p w:rsidR="00904BAA" w:rsidRPr="007001F1" w:rsidRDefault="00C769FE" w:rsidP="00617EE4">
            <w:pPr>
              <w:jc w:val="center"/>
              <w:rPr>
                <w:color w:val="000000"/>
              </w:rPr>
            </w:pPr>
            <w:r w:rsidRPr="007001F1">
              <w:rPr>
                <w:color w:val="000000"/>
                <w:sz w:val="22"/>
                <w:szCs w:val="22"/>
              </w:rPr>
              <w:lastRenderedPageBreak/>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617EE4">
            <w:pPr>
              <w:jc w:val="center"/>
              <w:rPr>
                <w:color w:val="000000"/>
              </w:rPr>
            </w:pPr>
          </w:p>
        </w:tc>
        <w:tc>
          <w:tcPr>
            <w:tcW w:w="567" w:type="dxa"/>
            <w:shd w:val="clear" w:color="auto" w:fill="auto"/>
            <w:vAlign w:val="center"/>
          </w:tcPr>
          <w:p w:rsidR="00904BAA" w:rsidRPr="007001F1" w:rsidRDefault="00904BAA" w:rsidP="00617EE4">
            <w:pPr>
              <w:jc w:val="center"/>
              <w:rPr>
                <w:color w:val="000000"/>
              </w:rPr>
            </w:pPr>
          </w:p>
        </w:tc>
        <w:tc>
          <w:tcPr>
            <w:tcW w:w="776" w:type="dxa"/>
            <w:shd w:val="clear" w:color="auto" w:fill="auto"/>
            <w:vAlign w:val="center"/>
          </w:tcPr>
          <w:p w:rsidR="00904BAA" w:rsidRPr="007001F1" w:rsidRDefault="00904BAA" w:rsidP="00617EE4">
            <w:pPr>
              <w:jc w:val="center"/>
              <w:rPr>
                <w:color w:val="000000"/>
              </w:rPr>
            </w:pPr>
          </w:p>
        </w:tc>
        <w:tc>
          <w:tcPr>
            <w:tcW w:w="1775" w:type="dxa"/>
            <w:shd w:val="clear" w:color="auto" w:fill="auto"/>
            <w:vAlign w:val="center"/>
          </w:tcPr>
          <w:p w:rsidR="00904BAA" w:rsidRPr="007001F1" w:rsidRDefault="00904BAA"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ins w:id="367" w:author="Autor">
              <w:r w:rsidR="006418D0">
                <w:rPr>
                  <w:color w:val="000000"/>
                  <w:sz w:val="22"/>
                  <w:szCs w:val="22"/>
                </w:rPr>
                <w:t xml:space="preserve"> </w:t>
              </w:r>
            </w:ins>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ins w:id="368" w:author="Autor">
              <w:r w:rsidR="006418D0">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369" w:author="Autor">
              <w:r w:rsidR="006418D0">
                <w:rPr>
                  <w:color w:val="000000"/>
                  <w:sz w:val="22"/>
                  <w:szCs w:val="22"/>
                </w:rPr>
                <w:t xml:space="preserve"> </w:t>
              </w:r>
            </w:ins>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CA55EB" w:rsidRPr="007001F1" w:rsidTr="007261E4">
        <w:trPr>
          <w:trHeight w:val="1268"/>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126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43"/>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67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7B3CA2">
            <w:pPr>
              <w:jc w:val="both"/>
              <w:rPr>
                <w:color w:val="000000"/>
              </w:rPr>
            </w:pPr>
            <w:r w:rsidRPr="007001F1">
              <w:rPr>
                <w:color w:val="000000"/>
                <w:sz w:val="22"/>
                <w:szCs w:val="22"/>
              </w:rPr>
              <w:t xml:space="preserve">c) Je opis predmetu zákazky vypracovaný v súlade s § 42 ods. 2 resp. </w:t>
            </w:r>
            <w:del w:id="370" w:author="Autor">
              <w:r w:rsidRPr="007001F1" w:rsidDel="007B3CA2">
                <w:rPr>
                  <w:color w:val="000000"/>
                  <w:sz w:val="22"/>
                  <w:szCs w:val="22"/>
                </w:rPr>
                <w:delText xml:space="preserve">§ 43 </w:delText>
              </w:r>
            </w:del>
            <w:r w:rsidRPr="007001F1">
              <w:rPr>
                <w:color w:val="000000"/>
                <w:sz w:val="22"/>
                <w:szCs w:val="22"/>
              </w:rPr>
              <w:t>ods. 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74"/>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určené kritéri</w:t>
            </w:r>
            <w:ins w:id="371" w:author="Autor">
              <w:r w:rsidR="00A667C7">
                <w:rPr>
                  <w:color w:val="000000"/>
                  <w:sz w:val="22"/>
                  <w:szCs w:val="22"/>
                </w:rPr>
                <w:t>á</w:t>
              </w:r>
            </w:ins>
            <w:del w:id="372" w:author="Autor">
              <w:r w:rsidRPr="007001F1" w:rsidDel="00A667C7">
                <w:rPr>
                  <w:color w:val="000000"/>
                  <w:sz w:val="22"/>
                  <w:szCs w:val="22"/>
                </w:rPr>
                <w:delText>a</w:delText>
              </w:r>
            </w:del>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4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81"/>
        </w:trPr>
        <w:tc>
          <w:tcPr>
            <w:tcW w:w="582" w:type="dxa"/>
            <w:vMerge w:val="restart"/>
            <w:shd w:val="clear" w:color="auto" w:fill="auto"/>
            <w:noWrap/>
            <w:vAlign w:val="center"/>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3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Boli v prípade konfliktu záujmov prijaté primerané opatrenia a vykonaná náprav</w:t>
            </w:r>
            <w:r w:rsidR="00AD683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F17B2E" w:rsidRPr="007001F1" w:rsidTr="007261E4">
        <w:trPr>
          <w:trHeight w:val="20"/>
        </w:trPr>
        <w:tc>
          <w:tcPr>
            <w:tcW w:w="582" w:type="dxa"/>
            <w:vMerge w:val="restart"/>
            <w:shd w:val="clear" w:color="auto" w:fill="auto"/>
            <w:noWrap/>
            <w:vAlign w:val="center"/>
            <w:hideMark/>
          </w:tcPr>
          <w:p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r>
      <w:tr w:rsidR="00F17B2E" w:rsidRPr="007001F1" w:rsidTr="007261E4">
        <w:trPr>
          <w:trHeight w:val="20"/>
        </w:trPr>
        <w:tc>
          <w:tcPr>
            <w:tcW w:w="582" w:type="dxa"/>
            <w:vMerge/>
            <w:shd w:val="clear" w:color="auto" w:fill="auto"/>
            <w:noWrap/>
            <w:vAlign w:val="center"/>
          </w:tcPr>
          <w:p w:rsidR="00F17B2E" w:rsidRPr="007001F1" w:rsidRDefault="00F17B2E">
            <w:pPr>
              <w:jc w:val="center"/>
              <w:rPr>
                <w:color w:val="000000"/>
              </w:rPr>
            </w:pPr>
          </w:p>
        </w:tc>
        <w:tc>
          <w:tcPr>
            <w:tcW w:w="4820" w:type="dxa"/>
            <w:gridSpan w:val="2"/>
            <w:shd w:val="clear" w:color="auto" w:fill="auto"/>
            <w:vAlign w:val="center"/>
          </w:tcPr>
          <w:p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F17B2E" w:rsidRPr="007001F1" w:rsidRDefault="00F17B2E" w:rsidP="00617EE4">
            <w:pPr>
              <w:jc w:val="center"/>
              <w:rPr>
                <w:color w:val="000000"/>
              </w:rPr>
            </w:pPr>
          </w:p>
        </w:tc>
        <w:tc>
          <w:tcPr>
            <w:tcW w:w="567" w:type="dxa"/>
            <w:shd w:val="clear" w:color="auto" w:fill="auto"/>
            <w:vAlign w:val="center"/>
          </w:tcPr>
          <w:p w:rsidR="00F17B2E" w:rsidRPr="007001F1" w:rsidRDefault="00F17B2E" w:rsidP="00617EE4">
            <w:pPr>
              <w:jc w:val="center"/>
              <w:rPr>
                <w:color w:val="000000"/>
              </w:rPr>
            </w:pPr>
          </w:p>
        </w:tc>
        <w:tc>
          <w:tcPr>
            <w:tcW w:w="776" w:type="dxa"/>
            <w:shd w:val="clear" w:color="auto" w:fill="auto"/>
            <w:vAlign w:val="center"/>
          </w:tcPr>
          <w:p w:rsidR="00F17B2E" w:rsidRPr="007001F1" w:rsidRDefault="00F17B2E" w:rsidP="00617EE4">
            <w:pPr>
              <w:jc w:val="center"/>
              <w:rPr>
                <w:color w:val="000000"/>
              </w:rPr>
            </w:pPr>
          </w:p>
        </w:tc>
        <w:tc>
          <w:tcPr>
            <w:tcW w:w="1775" w:type="dxa"/>
            <w:shd w:val="clear" w:color="auto" w:fill="auto"/>
            <w:vAlign w:val="center"/>
          </w:tcPr>
          <w:p w:rsidR="00F17B2E" w:rsidRPr="007001F1" w:rsidRDefault="00F17B2E" w:rsidP="00617EE4">
            <w:pPr>
              <w:jc w:val="center"/>
              <w:rPr>
                <w:color w:val="000000"/>
              </w:rPr>
            </w:pPr>
          </w:p>
        </w:tc>
      </w:tr>
      <w:tr w:rsidR="00CA55EB" w:rsidRPr="007001F1" w:rsidTr="007261E4">
        <w:trPr>
          <w:trHeight w:val="675"/>
        </w:trPr>
        <w:tc>
          <w:tcPr>
            <w:tcW w:w="582" w:type="dxa"/>
            <w:vMerge w:val="restart"/>
            <w:shd w:val="clear" w:color="auto" w:fill="auto"/>
            <w:noWrap/>
            <w:vAlign w:val="center"/>
          </w:tcPr>
          <w:p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75"/>
        </w:trPr>
        <w:tc>
          <w:tcPr>
            <w:tcW w:w="582" w:type="dxa"/>
            <w:vMerge/>
            <w:shd w:val="clear" w:color="auto" w:fill="auto"/>
            <w:noWrap/>
            <w:vAlign w:val="center"/>
          </w:tcPr>
          <w:p w:rsidR="00CA55EB" w:rsidRPr="007001F1" w:rsidRDefault="00CA55EB">
            <w:pPr>
              <w:jc w:val="center"/>
              <w:rPr>
                <w:color w:val="000000"/>
              </w:rPr>
            </w:pP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6B2165" w:rsidRPr="007001F1" w:rsidTr="007261E4">
        <w:trPr>
          <w:trHeight w:val="758"/>
        </w:trPr>
        <w:tc>
          <w:tcPr>
            <w:tcW w:w="582" w:type="dxa"/>
            <w:vMerge w:val="restart"/>
            <w:shd w:val="clear" w:color="auto" w:fill="auto"/>
            <w:noWrap/>
            <w:vAlign w:val="center"/>
          </w:tcPr>
          <w:p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B2165" w:rsidRPr="007001F1" w:rsidTr="007261E4">
        <w:trPr>
          <w:trHeight w:val="757"/>
        </w:trPr>
        <w:tc>
          <w:tcPr>
            <w:tcW w:w="582" w:type="dxa"/>
            <w:vMerge/>
            <w:shd w:val="clear" w:color="auto" w:fill="auto"/>
            <w:noWrap/>
            <w:vAlign w:val="center"/>
          </w:tcPr>
          <w:p w:rsidR="006B2165" w:rsidRPr="007001F1" w:rsidRDefault="006B2165">
            <w:pPr>
              <w:jc w:val="center"/>
              <w:rPr>
                <w:color w:val="000000"/>
              </w:rPr>
            </w:pPr>
          </w:p>
        </w:tc>
        <w:tc>
          <w:tcPr>
            <w:tcW w:w="4820" w:type="dxa"/>
            <w:gridSpan w:val="2"/>
            <w:shd w:val="clear" w:color="auto" w:fill="auto"/>
            <w:vAlign w:val="center"/>
          </w:tcPr>
          <w:p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ins w:id="373" w:author="Autor">
              <w:r w:rsidR="00F75EE0">
                <w:rPr>
                  <w:sz w:val="22"/>
                  <w:szCs w:val="22"/>
                </w:rPr>
                <w:t xml:space="preserve"> alebo v súťažných podkladoch</w:t>
              </w:r>
            </w:ins>
            <w:r w:rsidRPr="007001F1">
              <w:rPr>
                <w:sz w:val="22"/>
                <w:szCs w:val="22"/>
              </w:rPr>
              <w:t xml:space="preserve"> odôvodnenie?</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tcPr>
          <w:p w:rsidR="00617EE4" w:rsidRPr="007001F1" w:rsidRDefault="00617EE4" w:rsidP="00617EE4">
            <w:pPr>
              <w:jc w:val="both"/>
              <w:rPr>
                <w:b/>
                <w:sz w:val="20"/>
                <w:szCs w:val="20"/>
              </w:rPr>
            </w:pPr>
            <w:r w:rsidRPr="007001F1">
              <w:rPr>
                <w:b/>
                <w:sz w:val="20"/>
                <w:szCs w:val="20"/>
              </w:rPr>
              <w:t>VYJADRENIE</w:t>
            </w:r>
          </w:p>
          <w:p w:rsidR="00617EE4" w:rsidRPr="007001F1" w:rsidRDefault="00617EE4" w:rsidP="00617EE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7"/>
              <w:t>[1]</w:t>
            </w:r>
          </w:p>
          <w:p w:rsidR="00617EE4" w:rsidRPr="007001F1" w:rsidRDefault="00617EE4" w:rsidP="00617EE4">
            <w:pPr>
              <w:rPr>
                <w:color w:val="000000"/>
              </w:rPr>
            </w:pP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Kontrolu vykonal</w:t>
            </w:r>
            <w:ins w:id="375" w:author="Autor">
              <w:r w:rsidR="00A90B4D">
                <w:rPr>
                  <w:rStyle w:val="Odkaznapoznmkupodiarou"/>
                  <w:b/>
                  <w:bCs/>
                  <w:sz w:val="22"/>
                  <w:szCs w:val="22"/>
                </w:rPr>
                <w:footnoteReference w:customMarkFollows="1" w:id="18"/>
                <w:t>2</w:t>
              </w:r>
            </w:ins>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Kontrolu </w:t>
            </w:r>
            <w:ins w:id="378" w:author="Autor">
              <w:r w:rsidR="00E3352C">
                <w:rPr>
                  <w:b/>
                  <w:bCs/>
                  <w:sz w:val="22"/>
                  <w:szCs w:val="22"/>
                </w:rPr>
                <w:t>schválil</w:t>
              </w:r>
              <w:r w:rsidR="00E3352C" w:rsidRPr="007001F1" w:rsidDel="00E3352C">
                <w:rPr>
                  <w:b/>
                  <w:bCs/>
                  <w:sz w:val="22"/>
                  <w:szCs w:val="22"/>
                </w:rPr>
                <w:t xml:space="preserve"> </w:t>
              </w:r>
            </w:ins>
            <w:del w:id="379" w:author="Autor">
              <w:r w:rsidRPr="007001F1" w:rsidDel="00E3352C">
                <w:rPr>
                  <w:b/>
                  <w:bCs/>
                  <w:sz w:val="22"/>
                  <w:szCs w:val="22"/>
                </w:rPr>
                <w:delText>vykonal</w:delText>
              </w:r>
            </w:del>
            <w:ins w:id="380" w:author="Autor">
              <w:r w:rsidR="00A90B4D">
                <w:rPr>
                  <w:rStyle w:val="Odkaznapoznmkupodiarou"/>
                  <w:b/>
                  <w:bCs/>
                  <w:sz w:val="22"/>
                  <w:szCs w:val="22"/>
                </w:rPr>
                <w:footnoteReference w:customMarkFollows="1" w:id="19"/>
                <w:t>3</w:t>
              </w:r>
            </w:ins>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F23D7F" w:rsidRPr="007001F1" w:rsidRDefault="00F23D7F"/>
    <w:p w:rsidR="00F23D7F" w:rsidRPr="007001F1" w:rsidRDefault="00F23D7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Change w:id="382">
          <w:tblGrid>
            <w:gridCol w:w="582"/>
            <w:gridCol w:w="2977"/>
            <w:gridCol w:w="1843"/>
            <w:gridCol w:w="567"/>
            <w:gridCol w:w="567"/>
            <w:gridCol w:w="709"/>
            <w:gridCol w:w="1842"/>
          </w:tblGrid>
        </w:tblGridChange>
      </w:tblGrid>
      <w:tr w:rsidR="00F23D7F" w:rsidRPr="007001F1" w:rsidTr="007261E4">
        <w:trPr>
          <w:trHeight w:val="645"/>
        </w:trPr>
        <w:tc>
          <w:tcPr>
            <w:tcW w:w="9087" w:type="dxa"/>
            <w:gridSpan w:val="7"/>
            <w:shd w:val="clear" w:color="000000" w:fill="60497A"/>
            <w:vAlign w:val="center"/>
            <w:hideMark/>
          </w:tcPr>
          <w:p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383"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ins w:id="384" w:author="Autor">
              <w:r w:rsidR="007C0534">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383"/>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66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rsidTr="007261E4">
        <w:trPr>
          <w:trHeight w:val="33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Nadlimitná zákazka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Verejná súťaž</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23D7F" w:rsidRPr="007001F1" w:rsidRDefault="00F23D7F" w:rsidP="00F92AC2">
            <w:pPr>
              <w:rPr>
                <w:color w:val="000000"/>
                <w:szCs w:val="2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ins w:id="385" w:author="Autor">
              <w:r w:rsidR="007C0534">
                <w:rPr>
                  <w:color w:val="000000"/>
                  <w:sz w:val="22"/>
                  <w:szCs w:val="20"/>
                </w:rPr>
                <w:t xml:space="preserve"> </w:t>
              </w:r>
            </w:ins>
            <w:proofErr w:type="spellStart"/>
            <w:r w:rsidR="00F23D7F" w:rsidRPr="007001F1">
              <w:rPr>
                <w:color w:val="000000"/>
                <w:sz w:val="22"/>
                <w:szCs w:val="20"/>
              </w:rPr>
              <w:t>ante</w:t>
            </w:r>
            <w:proofErr w:type="spellEnd"/>
            <w:r w:rsidR="00F23D7F" w:rsidRPr="007001F1">
              <w:rPr>
                <w:color w:val="000000"/>
                <w:sz w:val="22"/>
                <w:szCs w:val="20"/>
              </w:rPr>
              <w:t xml:space="preserve"> kontrola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15"/>
        </w:trPr>
        <w:tc>
          <w:tcPr>
            <w:tcW w:w="582" w:type="dxa"/>
            <w:shd w:val="clear" w:color="000000" w:fill="60497A"/>
            <w:vAlign w:val="center"/>
            <w:hideMark/>
          </w:tcPr>
          <w:p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rsidR="00F23D7F" w:rsidRPr="007001F1" w:rsidRDefault="00F23D7F" w:rsidP="00F92AC2">
            <w:pPr>
              <w:jc w:val="center"/>
              <w:rPr>
                <w:b/>
                <w:bCs/>
                <w:color w:val="FFFFFF"/>
              </w:rPr>
            </w:pPr>
            <w:r w:rsidRPr="007001F1">
              <w:rPr>
                <w:b/>
                <w:bCs/>
                <w:color w:val="FFFFFF"/>
              </w:rPr>
              <w:t>Poznámka</w:t>
            </w:r>
          </w:p>
        </w:tc>
      </w:tr>
      <w:tr w:rsidR="0099263F" w:rsidRPr="007001F1" w:rsidTr="00312388">
        <w:trPr>
          <w:trHeight w:val="444"/>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75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ins w:id="386" w:author="Autor">
              <w:r w:rsidR="004A4113">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387" w:author="Autor">
              <w:r w:rsidR="004A4113">
                <w:rPr>
                  <w:color w:val="000000"/>
                  <w:sz w:val="22"/>
                  <w:szCs w:val="22"/>
                </w:rPr>
                <w:t xml:space="preserve"> </w:t>
              </w:r>
            </w:ins>
            <w:r w:rsidR="00FB02E2" w:rsidRPr="007001F1">
              <w:rPr>
                <w:color w:val="000000"/>
                <w:sz w:val="22"/>
                <w:szCs w:val="22"/>
              </w:rPr>
              <w:t xml:space="preserve">Neboli </w:t>
            </w:r>
            <w:r w:rsidR="00FB02E2"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2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AD6837">
            <w:pPr>
              <w:jc w:val="both"/>
            </w:pPr>
            <w:r w:rsidRPr="007001F1">
              <w:rPr>
                <w:sz w:val="22"/>
                <w:szCs w:val="22"/>
              </w:rPr>
              <w:t>b) Boli v prípade konfliktu záujmov prijaté primerané opatrenia a vykonaná náprav</w:t>
            </w:r>
            <w:r w:rsidR="00AD683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5B2ED6" w:rsidRPr="007001F1" w:rsidTr="00402AA8">
        <w:trPr>
          <w:trHeight w:val="758"/>
        </w:trPr>
        <w:tc>
          <w:tcPr>
            <w:tcW w:w="582" w:type="dxa"/>
            <w:shd w:val="clear" w:color="auto" w:fill="auto"/>
            <w:noWrap/>
            <w:vAlign w:val="center"/>
          </w:tcPr>
          <w:p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rsidR="005B2ED6" w:rsidRPr="007001F1" w:rsidRDefault="005B2ED6" w:rsidP="005B2ED6">
            <w:pPr>
              <w:jc w:val="both"/>
            </w:pPr>
            <w:r w:rsidRPr="007001F1">
              <w:rPr>
                <w:sz w:val="22"/>
                <w:szCs w:val="22"/>
              </w:rPr>
              <w:t xml:space="preserve">V prípade, ak rozdelil verejný obstarávateľ zákazku na samostatné časti, dodržal všetky ustanovenia §28ZVO? </w:t>
            </w:r>
          </w:p>
        </w:tc>
        <w:tc>
          <w:tcPr>
            <w:tcW w:w="567" w:type="dxa"/>
            <w:shd w:val="clear" w:color="auto" w:fill="auto"/>
            <w:vAlign w:val="center"/>
          </w:tcPr>
          <w:p w:rsidR="005B2ED6" w:rsidRPr="007001F1" w:rsidRDefault="005B2ED6" w:rsidP="005B2ED6">
            <w:pPr>
              <w:jc w:val="center"/>
              <w:rPr>
                <w:color w:val="000000"/>
              </w:rPr>
            </w:pPr>
          </w:p>
        </w:tc>
        <w:tc>
          <w:tcPr>
            <w:tcW w:w="567" w:type="dxa"/>
            <w:shd w:val="clear" w:color="auto" w:fill="auto"/>
            <w:vAlign w:val="center"/>
          </w:tcPr>
          <w:p w:rsidR="005B2ED6" w:rsidRPr="007001F1" w:rsidRDefault="005B2ED6" w:rsidP="005B2ED6">
            <w:pPr>
              <w:jc w:val="center"/>
              <w:rPr>
                <w:color w:val="000000"/>
              </w:rPr>
            </w:pPr>
          </w:p>
        </w:tc>
        <w:tc>
          <w:tcPr>
            <w:tcW w:w="709" w:type="dxa"/>
            <w:shd w:val="clear" w:color="auto" w:fill="auto"/>
            <w:vAlign w:val="center"/>
          </w:tcPr>
          <w:p w:rsidR="005B2ED6" w:rsidRPr="007001F1" w:rsidRDefault="005B2ED6" w:rsidP="005B2ED6">
            <w:pPr>
              <w:jc w:val="center"/>
              <w:rPr>
                <w:color w:val="000000"/>
              </w:rPr>
            </w:pPr>
          </w:p>
        </w:tc>
        <w:tc>
          <w:tcPr>
            <w:tcW w:w="1842" w:type="dxa"/>
            <w:shd w:val="clear" w:color="auto" w:fill="auto"/>
            <w:vAlign w:val="center"/>
          </w:tcPr>
          <w:p w:rsidR="005B2ED6" w:rsidRPr="007001F1" w:rsidRDefault="005B2ED6" w:rsidP="005B2ED6">
            <w:pPr>
              <w:jc w:val="center"/>
              <w:rPr>
                <w:color w:val="000000"/>
              </w:rPr>
            </w:pPr>
          </w:p>
        </w:tc>
      </w:tr>
      <w:tr w:rsidR="0099263F" w:rsidRPr="007001F1" w:rsidTr="007261E4">
        <w:trPr>
          <w:trHeight w:val="1140"/>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114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b) Je kontrolované verejné obstarávanie v súlade so závermi vykonanej prvej ex</w:t>
            </w:r>
            <w:ins w:id="388" w:author="Autor">
              <w:r w:rsidR="007C0534">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prvej ex</w:t>
            </w:r>
            <w:ins w:id="389" w:author="Autor">
              <w:r w:rsidR="007C0534">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480E07" w:rsidRPr="007001F1" w:rsidTr="00312388">
        <w:trPr>
          <w:trHeight w:val="526"/>
        </w:trPr>
        <w:tc>
          <w:tcPr>
            <w:tcW w:w="582" w:type="dxa"/>
            <w:vMerge w:val="restart"/>
            <w:shd w:val="clear" w:color="auto" w:fill="auto"/>
            <w:noWrap/>
            <w:vAlign w:val="center"/>
            <w:hideMark/>
          </w:tcPr>
          <w:p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rsidR="00480E07" w:rsidRPr="007001F1" w:rsidRDefault="00480E07" w:rsidP="003F3D85">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VO a súťažnými podkladmi?</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del w:id="390" w:author="Autor">
              <w:r w:rsidRPr="007001F1" w:rsidDel="00AD2BB9">
                <w:rPr>
                  <w:color w:val="000000"/>
                  <w:sz w:val="22"/>
                  <w:szCs w:val="22"/>
                </w:rPr>
                <w:delText xml:space="preserve"> </w:delText>
              </w:r>
            </w:del>
            <w:ins w:id="391" w:author="Autor">
              <w:r w:rsidR="00AD2BB9">
                <w:rPr>
                  <w:color w:val="000000"/>
                  <w:sz w:val="22"/>
                  <w:szCs w:val="22"/>
                </w:rPr>
                <w:t> </w:t>
              </w:r>
            </w:ins>
            <w:r w:rsidRPr="007001F1">
              <w:rPr>
                <w:color w:val="000000"/>
                <w:sz w:val="22"/>
                <w:szCs w:val="22"/>
              </w:rPr>
              <w:t>prípade</w:t>
            </w:r>
            <w:ins w:id="392" w:author="Autor">
              <w:r w:rsidR="00AD2BB9">
                <w:rPr>
                  <w:color w:val="000000"/>
                  <w:sz w:val="22"/>
                  <w:szCs w:val="22"/>
                </w:rPr>
                <w:t>, ak verejný obstarávateľ nepoužil elektronickú aukciu a</w:t>
              </w:r>
            </w:ins>
            <w:r w:rsidRPr="007001F1">
              <w:rPr>
                <w:color w:val="000000"/>
                <w:sz w:val="22"/>
                <w:szCs w:val="22"/>
              </w:rPr>
              <w:t xml:space="preserve"> </w:t>
            </w:r>
            <w:del w:id="393" w:author="Autor">
              <w:r w:rsidRPr="007001F1" w:rsidDel="00AD2BB9">
                <w:rPr>
                  <w:color w:val="000000"/>
                  <w:sz w:val="22"/>
                  <w:szCs w:val="22"/>
                </w:rPr>
                <w:delText xml:space="preserve">ak </w:delText>
              </w:r>
            </w:del>
            <w:r w:rsidRPr="007001F1">
              <w:rPr>
                <w:color w:val="000000"/>
                <w:sz w:val="22"/>
                <w:szCs w:val="22"/>
              </w:rPr>
              <w:t xml:space="preserve">nedošlo k predloženiu dokladov preukazujúcich splnenie podmienok účasti skôr, vyhodnotil verejný obstarávateľ splnenie podmienok účasti </w:t>
            </w:r>
            <w:del w:id="394" w:author="Autor">
              <w:r w:rsidRPr="007001F1" w:rsidDel="00AD2BB9">
                <w:rPr>
                  <w:color w:val="000000"/>
                  <w:sz w:val="22"/>
                  <w:szCs w:val="22"/>
                </w:rPr>
                <w:delText>úspešným uchádzačom alebo uchádzačmi, ktorí sa umiestnili na prvom až treťom mieste v poradí,</w:delText>
              </w:r>
              <w:r w:rsidDel="00AD2BB9">
                <w:rPr>
                  <w:color w:val="000000"/>
                  <w:sz w:val="22"/>
                  <w:szCs w:val="22"/>
                </w:rPr>
                <w:delText xml:space="preserve"> resp. </w:delText>
              </w:r>
              <w:r w:rsidRPr="00D56171" w:rsidDel="00AD2BB9">
                <w:rPr>
                  <w:color w:val="000000"/>
                  <w:sz w:val="22"/>
                  <w:szCs w:val="22"/>
                </w:rPr>
                <w:delText>vyhodnotil splnenie podmienok účasti uchádzača, ktorý sa umiestnil na prvom mieste v poradí</w:delText>
              </w:r>
              <w:r w:rsidRPr="007001F1" w:rsidDel="00AD2BB9">
                <w:rPr>
                  <w:color w:val="000000"/>
                  <w:sz w:val="22"/>
                  <w:szCs w:val="22"/>
                </w:rPr>
                <w:delText xml:space="preserve"> a to pri dodržaní všetkých povinností v zmysle § 55 ods. 1 ZVO</w:delText>
              </w:r>
            </w:del>
            <w:ins w:id="395" w:author="Autor">
              <w:r w:rsidR="00AD2BB9">
                <w:rPr>
                  <w:color w:val="000000"/>
                  <w:sz w:val="22"/>
                  <w:szCs w:val="22"/>
                </w:rPr>
                <w:t>po vyhodnotení ponúk podľa § 53 ZVO</w:t>
              </w:r>
            </w:ins>
            <w:r w:rsidRPr="007001F1">
              <w:rPr>
                <w:color w:val="000000"/>
                <w:sz w:val="22"/>
                <w:szCs w:val="22"/>
              </w:rPr>
              <w:t>?</w:t>
            </w:r>
            <w:ins w:id="396" w:author="Autor">
              <w:r>
                <w:rPr>
                  <w:color w:val="000000"/>
                  <w:sz w:val="22"/>
                  <w:szCs w:val="22"/>
                </w:rPr>
                <w:t xml:space="preserve"> </w:t>
              </w:r>
            </w:ins>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Default="00480E07" w:rsidP="003F3D85">
            <w:pPr>
              <w:jc w:val="both"/>
              <w:rPr>
                <w:color w:val="000000"/>
              </w:rPr>
            </w:pPr>
            <w:ins w:id="397" w:author="Auto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ins>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99263F" w:rsidRPr="007001F1" w:rsidTr="00312388">
        <w:trPr>
          <w:trHeight w:val="318"/>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ins w:id="398" w:author="Autor">
              <w:r w:rsidR="009D0DE2">
                <w:rPr>
                  <w:color w:val="000000"/>
                  <w:sz w:val="22"/>
                  <w:szCs w:val="22"/>
                </w:rPr>
                <w:t>, resp. ods. 7</w:t>
              </w:r>
            </w:ins>
            <w:r w:rsidR="003F3D85" w:rsidRPr="007001F1">
              <w:rPr>
                <w:color w:val="000000"/>
                <w:sz w:val="22"/>
                <w:szCs w:val="22"/>
              </w:rPr>
              <w:t xml:space="preserve">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9D0DE2">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399"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7"/>
          <w:trPrChange w:id="400" w:author="Autor">
            <w:trPr>
              <w:trHeight w:val="885"/>
            </w:trPr>
          </w:trPrChange>
        </w:trPr>
        <w:tc>
          <w:tcPr>
            <w:tcW w:w="582" w:type="dxa"/>
            <w:vMerge/>
            <w:shd w:val="clear" w:color="auto" w:fill="auto"/>
            <w:noWrap/>
            <w:vAlign w:val="center"/>
            <w:tcPrChange w:id="401" w:author="Autor">
              <w:tcPr>
                <w:tcW w:w="582" w:type="dxa"/>
                <w:vMerge/>
                <w:shd w:val="clear" w:color="auto" w:fill="auto"/>
                <w:noWrap/>
                <w:vAlign w:val="center"/>
              </w:tcPr>
            </w:tcPrChange>
          </w:tcPr>
          <w:p w:rsidR="0099263F" w:rsidRPr="007001F1" w:rsidRDefault="0099263F" w:rsidP="00F92AC2">
            <w:pPr>
              <w:jc w:val="center"/>
              <w:rPr>
                <w:color w:val="000000"/>
              </w:rPr>
            </w:pPr>
          </w:p>
        </w:tc>
        <w:tc>
          <w:tcPr>
            <w:tcW w:w="4820" w:type="dxa"/>
            <w:gridSpan w:val="2"/>
            <w:shd w:val="clear" w:color="auto" w:fill="auto"/>
            <w:vAlign w:val="center"/>
            <w:tcPrChange w:id="402" w:author="Autor">
              <w:tcPr>
                <w:tcW w:w="4820" w:type="dxa"/>
                <w:gridSpan w:val="2"/>
                <w:shd w:val="clear" w:color="auto" w:fill="auto"/>
                <w:vAlign w:val="center"/>
              </w:tcPr>
            </w:tcPrChange>
          </w:tcPr>
          <w:p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Change w:id="403" w:author="Autor">
              <w:tcPr>
                <w:tcW w:w="567" w:type="dxa"/>
                <w:shd w:val="clear" w:color="auto" w:fill="auto"/>
                <w:vAlign w:val="center"/>
              </w:tcPr>
            </w:tcPrChange>
          </w:tcPr>
          <w:p w:rsidR="0099263F" w:rsidRPr="007001F1" w:rsidRDefault="0099263F" w:rsidP="00F92AC2">
            <w:pPr>
              <w:jc w:val="center"/>
              <w:rPr>
                <w:color w:val="000000"/>
              </w:rPr>
            </w:pPr>
          </w:p>
        </w:tc>
        <w:tc>
          <w:tcPr>
            <w:tcW w:w="567" w:type="dxa"/>
            <w:shd w:val="clear" w:color="auto" w:fill="auto"/>
            <w:vAlign w:val="center"/>
            <w:tcPrChange w:id="404" w:author="Autor">
              <w:tcPr>
                <w:tcW w:w="567" w:type="dxa"/>
                <w:shd w:val="clear" w:color="auto" w:fill="auto"/>
                <w:vAlign w:val="center"/>
              </w:tcPr>
            </w:tcPrChange>
          </w:tcPr>
          <w:p w:rsidR="0099263F" w:rsidRPr="007001F1" w:rsidRDefault="0099263F" w:rsidP="00F92AC2">
            <w:pPr>
              <w:jc w:val="center"/>
              <w:rPr>
                <w:color w:val="000000"/>
              </w:rPr>
            </w:pPr>
          </w:p>
        </w:tc>
        <w:tc>
          <w:tcPr>
            <w:tcW w:w="709" w:type="dxa"/>
            <w:shd w:val="clear" w:color="auto" w:fill="auto"/>
            <w:vAlign w:val="center"/>
            <w:tcPrChange w:id="405" w:author="Autor">
              <w:tcPr>
                <w:tcW w:w="709" w:type="dxa"/>
                <w:shd w:val="clear" w:color="auto" w:fill="auto"/>
                <w:vAlign w:val="center"/>
              </w:tcPr>
            </w:tcPrChange>
          </w:tcPr>
          <w:p w:rsidR="0099263F" w:rsidRPr="007001F1" w:rsidRDefault="0099263F" w:rsidP="00F92AC2">
            <w:pPr>
              <w:jc w:val="center"/>
              <w:rPr>
                <w:color w:val="000000"/>
              </w:rPr>
            </w:pPr>
          </w:p>
        </w:tc>
        <w:tc>
          <w:tcPr>
            <w:tcW w:w="1842" w:type="dxa"/>
            <w:shd w:val="clear" w:color="auto" w:fill="auto"/>
            <w:vAlign w:val="center"/>
            <w:tcPrChange w:id="406" w:author="Autor">
              <w:tcPr>
                <w:tcW w:w="1842" w:type="dxa"/>
                <w:shd w:val="clear" w:color="auto" w:fill="auto"/>
                <w:vAlign w:val="center"/>
              </w:tcPr>
            </w:tcPrChange>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lastRenderedPageBreak/>
              <w:t>9</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10</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17"/>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381"/>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312388">
        <w:trPr>
          <w:trHeight w:val="43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33"/>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268"/>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1013"/>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3</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674"/>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E535E5" w:rsidRPr="007001F1" w:rsidTr="00312388">
        <w:trPr>
          <w:trHeight w:val="494"/>
        </w:trPr>
        <w:tc>
          <w:tcPr>
            <w:tcW w:w="582" w:type="dxa"/>
            <w:vMerge w:val="restart"/>
            <w:shd w:val="clear" w:color="auto" w:fill="auto"/>
            <w:noWrap/>
            <w:vAlign w:val="center"/>
            <w:hideMark/>
          </w:tcPr>
          <w:p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r>
      <w:tr w:rsidR="00E535E5" w:rsidRPr="007001F1" w:rsidTr="007261E4">
        <w:trPr>
          <w:trHeight w:val="1076"/>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7261E4">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754129">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w:t>
            </w:r>
            <w:del w:id="407" w:author="Autor">
              <w:r w:rsidR="00E535E5" w:rsidRPr="007001F1" w:rsidDel="00F44ADC">
                <w:rPr>
                  <w:color w:val="000000"/>
                  <w:sz w:val="22"/>
                  <w:szCs w:val="22"/>
                </w:rPr>
                <w:delText xml:space="preserve"> </w:delText>
              </w:r>
            </w:del>
            <w:r w:rsidR="00E535E5" w:rsidRPr="007001F1">
              <w:rPr>
                <w:color w:val="000000"/>
                <w:sz w:val="22"/>
                <w:szCs w:val="22"/>
              </w:rPr>
              <w:t xml:space="preserve"> všetkým uchádzačom </w:t>
            </w:r>
            <w:r w:rsidR="00E535E5" w:rsidRPr="007001F1">
              <w:rPr>
                <w:color w:val="000000"/>
                <w:sz w:val="22"/>
                <w:szCs w:val="22"/>
              </w:rPr>
              <w:lastRenderedPageBreak/>
              <w:t>dostatočné informácie, ktoré im umožňujú zistiť v každom okamihu ich relatívne umiestnenie?</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7261E4">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3D2092" w:rsidRPr="007001F1" w:rsidTr="007261E4">
        <w:trPr>
          <w:trHeight w:val="540"/>
        </w:trPr>
        <w:tc>
          <w:tcPr>
            <w:tcW w:w="582" w:type="dxa"/>
            <w:vMerge w:val="restart"/>
            <w:shd w:val="clear" w:color="auto" w:fill="auto"/>
            <w:noWrap/>
            <w:vAlign w:val="center"/>
          </w:tcPr>
          <w:p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0"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1" w:anchor="paragraf-40.odsek-7" w:tooltip="Odkaz na predpis alebo ustanovenie" w:history="1">
              <w:r w:rsidRPr="004F1113">
                <w:rPr>
                  <w:color w:val="000000"/>
                  <w:sz w:val="22"/>
                  <w:szCs w:val="22"/>
                </w:rPr>
                <w:t>ods. 7</w:t>
              </w:r>
            </w:hyperlink>
            <w:ins w:id="408" w:author="Autor">
              <w:r w:rsidR="0086681B">
                <w:rPr>
                  <w:color w:val="000000"/>
                  <w:sz w:val="22"/>
                  <w:szCs w:val="22"/>
                </w:rPr>
                <w:t>, ak verejný obstarávateľ v súťažných podkladoch vyžadoval splnenie podmienok účasti týkajúcich sa osobného postavenia u subdodávateľov</w:t>
              </w:r>
            </w:ins>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A95BF5" w:rsidRPr="007001F1" w:rsidTr="00312388">
        <w:trPr>
          <w:trHeight w:val="724"/>
        </w:trPr>
        <w:tc>
          <w:tcPr>
            <w:tcW w:w="582" w:type="dxa"/>
            <w:vMerge w:val="restart"/>
            <w:shd w:val="clear" w:color="auto" w:fill="auto"/>
            <w:noWrap/>
            <w:vAlign w:val="center"/>
            <w:hideMark/>
          </w:tcPr>
          <w:p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r>
      <w:tr w:rsidR="00A95BF5" w:rsidRPr="007001F1" w:rsidTr="007261E4">
        <w:trPr>
          <w:trHeight w:val="1267"/>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E55330" w:rsidRPr="007001F1" w:rsidTr="007261E4">
        <w:trPr>
          <w:trHeight w:val="20"/>
        </w:trPr>
        <w:tc>
          <w:tcPr>
            <w:tcW w:w="582" w:type="dxa"/>
            <w:vMerge w:val="restart"/>
            <w:shd w:val="clear" w:color="auto" w:fill="auto"/>
            <w:noWrap/>
            <w:vAlign w:val="center"/>
            <w:hideMark/>
          </w:tcPr>
          <w:p w:rsidR="00E55330" w:rsidRPr="007001F1" w:rsidRDefault="00E55330" w:rsidP="00ED1A8F">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hideMark/>
          </w:tcPr>
          <w:p w:rsidR="00E55330" w:rsidRPr="007001F1" w:rsidRDefault="002222E2" w:rsidP="003F3D85">
            <w:pPr>
              <w:jc w:val="both"/>
              <w:rPr>
                <w:color w:val="000000"/>
              </w:rPr>
            </w:pPr>
            <w:r>
              <w:rPr>
                <w:color w:val="000000"/>
                <w:sz w:val="22"/>
                <w:szCs w:val="22"/>
              </w:rPr>
              <w:t>a)</w:t>
            </w:r>
            <w:r w:rsidR="00E55330"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r>
      <w:tr w:rsidR="00E55330" w:rsidRPr="007001F1" w:rsidTr="007261E4">
        <w:trPr>
          <w:trHeight w:val="20"/>
        </w:trPr>
        <w:tc>
          <w:tcPr>
            <w:tcW w:w="582" w:type="dxa"/>
            <w:vMerge/>
            <w:shd w:val="clear" w:color="auto" w:fill="auto"/>
            <w:noWrap/>
            <w:vAlign w:val="center"/>
          </w:tcPr>
          <w:p w:rsidR="00E55330" w:rsidRPr="007001F1" w:rsidRDefault="00E55330" w:rsidP="00F92AC2">
            <w:pPr>
              <w:jc w:val="center"/>
              <w:rPr>
                <w:color w:val="000000"/>
              </w:rPr>
            </w:pPr>
          </w:p>
        </w:tc>
        <w:tc>
          <w:tcPr>
            <w:tcW w:w="4820" w:type="dxa"/>
            <w:gridSpan w:val="2"/>
            <w:shd w:val="clear" w:color="auto" w:fill="auto"/>
            <w:vAlign w:val="center"/>
          </w:tcPr>
          <w:p w:rsidR="00E55330" w:rsidRPr="002222E2" w:rsidRDefault="002222E2" w:rsidP="002222E2">
            <w:pPr>
              <w:jc w:val="both"/>
              <w:rPr>
                <w:color w:val="000000"/>
              </w:rPr>
            </w:pPr>
            <w:r>
              <w:rPr>
                <w:color w:val="000000"/>
                <w:sz w:val="22"/>
                <w:szCs w:val="22"/>
              </w:rPr>
              <w:t>b)</w:t>
            </w:r>
            <w:r w:rsidRPr="007001F1">
              <w:rPr>
                <w:color w:val="000000"/>
                <w:sz w:val="22"/>
                <w:szCs w:val="22"/>
              </w:rPr>
              <w:t xml:space="preserve"> Ak bola</w:t>
            </w:r>
            <w:r>
              <w:rPr>
                <w:color w:val="000000"/>
                <w:sz w:val="22"/>
                <w:szCs w:val="22"/>
              </w:rPr>
              <w:t xml:space="preserve"> cena úspešného uchádzača vyššia ako predpokladaná hodnota zákazky a </w:t>
            </w:r>
            <w:r w:rsidRPr="007001F1">
              <w:rPr>
                <w:color w:val="000000"/>
                <w:sz w:val="22"/>
                <w:szCs w:val="22"/>
              </w:rPr>
              <w:t>verejný obstarávateľ  nezrušil po</w:t>
            </w:r>
            <w:r>
              <w:rPr>
                <w:color w:val="000000"/>
                <w:sz w:val="22"/>
                <w:szCs w:val="22"/>
              </w:rPr>
              <w:t>užitý postup zadávania zákazky, bolo predložené</w:t>
            </w:r>
            <w:r w:rsidRPr="007001F1">
              <w:rPr>
                <w:color w:val="000000"/>
                <w:sz w:val="22"/>
                <w:szCs w:val="22"/>
              </w:rPr>
              <w:t xml:space="preserve"> odôvodnenie, prečo použitý postup nezrušil?</w:t>
            </w:r>
          </w:p>
        </w:tc>
        <w:tc>
          <w:tcPr>
            <w:tcW w:w="567" w:type="dxa"/>
            <w:shd w:val="clear" w:color="auto" w:fill="auto"/>
            <w:vAlign w:val="center"/>
          </w:tcPr>
          <w:p w:rsidR="00E55330" w:rsidRPr="007001F1" w:rsidRDefault="00E55330" w:rsidP="00F92AC2">
            <w:pPr>
              <w:jc w:val="center"/>
              <w:rPr>
                <w:color w:val="000000"/>
              </w:rPr>
            </w:pPr>
          </w:p>
        </w:tc>
        <w:tc>
          <w:tcPr>
            <w:tcW w:w="567" w:type="dxa"/>
            <w:shd w:val="clear" w:color="auto" w:fill="auto"/>
            <w:vAlign w:val="center"/>
          </w:tcPr>
          <w:p w:rsidR="00E55330" w:rsidRPr="007001F1" w:rsidRDefault="00E55330" w:rsidP="00F92AC2">
            <w:pPr>
              <w:jc w:val="center"/>
              <w:rPr>
                <w:color w:val="000000"/>
              </w:rPr>
            </w:pPr>
          </w:p>
        </w:tc>
        <w:tc>
          <w:tcPr>
            <w:tcW w:w="709" w:type="dxa"/>
            <w:shd w:val="clear" w:color="auto" w:fill="auto"/>
            <w:vAlign w:val="center"/>
          </w:tcPr>
          <w:p w:rsidR="00E55330" w:rsidRPr="007001F1" w:rsidRDefault="00E55330" w:rsidP="00F92AC2">
            <w:pPr>
              <w:jc w:val="center"/>
              <w:rPr>
                <w:color w:val="000000"/>
              </w:rPr>
            </w:pPr>
          </w:p>
        </w:tc>
        <w:tc>
          <w:tcPr>
            <w:tcW w:w="1842" w:type="dxa"/>
            <w:shd w:val="clear" w:color="auto" w:fill="auto"/>
            <w:vAlign w:val="center"/>
          </w:tcPr>
          <w:p w:rsidR="00E55330" w:rsidRPr="007001F1" w:rsidRDefault="00E55330" w:rsidP="00F92AC2">
            <w:pPr>
              <w:jc w:val="center"/>
              <w:rPr>
                <w:color w:val="000000"/>
              </w:rPr>
            </w:pPr>
          </w:p>
        </w:tc>
      </w:tr>
      <w:tr w:rsidR="00A95BF5" w:rsidRPr="007001F1" w:rsidTr="00312388">
        <w:trPr>
          <w:trHeight w:val="406"/>
        </w:trPr>
        <w:tc>
          <w:tcPr>
            <w:tcW w:w="582" w:type="dxa"/>
            <w:vMerge w:val="restart"/>
            <w:shd w:val="clear" w:color="auto" w:fill="auto"/>
            <w:noWrap/>
            <w:vAlign w:val="center"/>
          </w:tcPr>
          <w:p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A95BF5" w:rsidRPr="007001F1" w:rsidTr="007261E4">
        <w:trPr>
          <w:trHeight w:val="845"/>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ins w:id="409" w:author="Autor">
              <w:r w:rsidR="008F5BD7">
                <w:rPr>
                  <w:sz w:val="22"/>
                  <w:szCs w:val="22"/>
                </w:rPr>
                <w:t xml:space="preserve"> (ak relevantné)</w:t>
              </w:r>
            </w:ins>
            <w:r w:rsidRPr="007001F1">
              <w:rPr>
                <w:sz w:val="22"/>
                <w:szCs w:val="22"/>
              </w:rPr>
              <w:t xml:space="preserve">?          </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09" w:type="dxa"/>
            <w:shd w:val="clear" w:color="auto" w:fill="auto"/>
            <w:vAlign w:val="center"/>
          </w:tcPr>
          <w:p w:rsidR="00A71747" w:rsidRPr="007001F1" w:rsidRDefault="00A71747" w:rsidP="00F92AC2">
            <w:pPr>
              <w:jc w:val="center"/>
              <w:rPr>
                <w:color w:val="000000"/>
              </w:rPr>
            </w:pPr>
          </w:p>
        </w:tc>
        <w:tc>
          <w:tcPr>
            <w:tcW w:w="1842" w:type="dxa"/>
            <w:shd w:val="clear" w:color="auto" w:fill="auto"/>
            <w:vAlign w:val="center"/>
          </w:tcPr>
          <w:p w:rsidR="00A71747" w:rsidRPr="007001F1" w:rsidRDefault="00A71747" w:rsidP="00F92AC2">
            <w:pPr>
              <w:jc w:val="center"/>
              <w:rPr>
                <w:color w:val="000000"/>
              </w:rPr>
            </w:pPr>
          </w:p>
        </w:tc>
      </w:tr>
      <w:tr w:rsidR="00CD365D" w:rsidRPr="007001F1" w:rsidTr="007261E4">
        <w:trPr>
          <w:trHeight w:val="330"/>
        </w:trPr>
        <w:tc>
          <w:tcPr>
            <w:tcW w:w="9087" w:type="dxa"/>
            <w:gridSpan w:val="7"/>
            <w:shd w:val="clear" w:color="auto" w:fill="auto"/>
            <w:vAlign w:val="center"/>
          </w:tcPr>
          <w:p w:rsidR="00CD365D" w:rsidRPr="007001F1" w:rsidRDefault="00CD365D" w:rsidP="00CD365D">
            <w:pPr>
              <w:jc w:val="both"/>
              <w:rPr>
                <w:b/>
                <w:sz w:val="20"/>
                <w:szCs w:val="20"/>
              </w:rPr>
            </w:pPr>
            <w:r w:rsidRPr="007001F1">
              <w:rPr>
                <w:b/>
                <w:sz w:val="20"/>
                <w:szCs w:val="20"/>
              </w:rPr>
              <w:lastRenderedPageBreak/>
              <w:t>VYJADRENIE</w:t>
            </w:r>
          </w:p>
          <w:p w:rsidR="00CD365D" w:rsidRPr="007001F1" w:rsidRDefault="00CD365D" w:rsidP="00CD365D">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0"/>
              <w:t>[1]</w:t>
            </w:r>
          </w:p>
          <w:p w:rsidR="00CD365D" w:rsidRPr="007001F1" w:rsidRDefault="00CD365D" w:rsidP="00CD365D"/>
          <w:p w:rsidR="00CD365D" w:rsidRPr="007001F1" w:rsidRDefault="00CD365D" w:rsidP="00CD365D">
            <w:pPr>
              <w:rPr>
                <w:color w:val="000000"/>
              </w:rPr>
            </w:pPr>
          </w:p>
        </w:tc>
      </w:tr>
      <w:tr w:rsidR="00CD365D" w:rsidRPr="007001F1" w:rsidTr="007261E4">
        <w:trPr>
          <w:trHeight w:val="330"/>
        </w:trPr>
        <w:tc>
          <w:tcPr>
            <w:tcW w:w="3559" w:type="dxa"/>
            <w:gridSpan w:val="2"/>
            <w:shd w:val="clear" w:color="auto" w:fill="auto"/>
            <w:hideMark/>
          </w:tcPr>
          <w:p w:rsidR="00CD365D" w:rsidRPr="007001F1" w:rsidRDefault="00BD5BEF" w:rsidP="00CD365D">
            <w:pPr>
              <w:rPr>
                <w:b/>
                <w:bCs/>
              </w:rPr>
            </w:pPr>
            <w:r w:rsidRPr="007001F1">
              <w:rPr>
                <w:b/>
                <w:bCs/>
                <w:sz w:val="22"/>
                <w:szCs w:val="22"/>
              </w:rPr>
              <w:t>Kontrolu vykonal</w:t>
            </w:r>
            <w:ins w:id="411" w:author="Autor">
              <w:r w:rsidR="00A90B4D">
                <w:rPr>
                  <w:rStyle w:val="Odkaznapoznmkupodiarou"/>
                  <w:b/>
                  <w:bCs/>
                  <w:sz w:val="22"/>
                  <w:szCs w:val="22"/>
                </w:rPr>
                <w:footnoteReference w:customMarkFollows="1" w:id="21"/>
                <w:t>2</w:t>
              </w:r>
            </w:ins>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auto" w:fill="auto"/>
            <w:hideMark/>
          </w:tcPr>
          <w:p w:rsidR="00CD365D" w:rsidRPr="007001F1" w:rsidRDefault="00CD365D" w:rsidP="00CD365D">
            <w:pPr>
              <w:rPr>
                <w:b/>
                <w:bCs/>
              </w:rPr>
            </w:pPr>
            <w:r w:rsidRPr="007001F1">
              <w:rPr>
                <w:b/>
                <w:bCs/>
                <w:sz w:val="22"/>
                <w:szCs w:val="22"/>
              </w:rPr>
              <w:t>Dátum:</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9087" w:type="dxa"/>
            <w:gridSpan w:val="7"/>
            <w:shd w:val="clear" w:color="auto" w:fill="auto"/>
            <w:noWrap/>
            <w:vAlign w:val="bottom"/>
            <w:hideMark/>
          </w:tcPr>
          <w:p w:rsidR="00E756BB" w:rsidRPr="007001F1" w:rsidRDefault="00E756BB" w:rsidP="00CD365D">
            <w:pPr>
              <w:jc w:val="center"/>
              <w:rPr>
                <w:color w:val="000000"/>
              </w:rPr>
            </w:pPr>
          </w:p>
          <w:p w:rsidR="00E756BB" w:rsidRPr="007001F1" w:rsidRDefault="00E756BB" w:rsidP="00CD365D">
            <w:pPr>
              <w:jc w:val="center"/>
              <w:rPr>
                <w:color w:val="000000"/>
              </w:rPr>
            </w:pPr>
          </w:p>
          <w:p w:rsidR="00CD365D" w:rsidRPr="007001F1" w:rsidRDefault="00CD365D" w:rsidP="00CD365D">
            <w:pPr>
              <w:jc w:val="cente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BD5BEF" w:rsidP="00CD365D">
            <w:pPr>
              <w:rPr>
                <w:b/>
                <w:bCs/>
              </w:rPr>
            </w:pPr>
            <w:r w:rsidRPr="007001F1">
              <w:rPr>
                <w:b/>
                <w:bCs/>
                <w:sz w:val="22"/>
                <w:szCs w:val="22"/>
              </w:rPr>
              <w:t xml:space="preserve">Kontrolu </w:t>
            </w:r>
            <w:ins w:id="413" w:author="Autor">
              <w:r w:rsidR="00E3352C">
                <w:rPr>
                  <w:b/>
                  <w:bCs/>
                  <w:sz w:val="22"/>
                  <w:szCs w:val="22"/>
                </w:rPr>
                <w:t>schválil</w:t>
              </w:r>
              <w:r w:rsidR="00E3352C" w:rsidRPr="007001F1" w:rsidDel="00E3352C">
                <w:rPr>
                  <w:b/>
                  <w:bCs/>
                  <w:sz w:val="22"/>
                  <w:szCs w:val="22"/>
                </w:rPr>
                <w:t xml:space="preserve"> </w:t>
              </w:r>
            </w:ins>
            <w:del w:id="414" w:author="Autor">
              <w:r w:rsidRPr="007001F1" w:rsidDel="00E3352C">
                <w:rPr>
                  <w:b/>
                  <w:bCs/>
                  <w:sz w:val="22"/>
                  <w:szCs w:val="22"/>
                </w:rPr>
                <w:delText>vykonal</w:delText>
              </w:r>
            </w:del>
            <w:ins w:id="415" w:author="Autor">
              <w:r w:rsidR="00A90B4D">
                <w:rPr>
                  <w:rStyle w:val="Odkaznapoznmkupodiarou"/>
                  <w:b/>
                  <w:bCs/>
                  <w:sz w:val="22"/>
                  <w:szCs w:val="22"/>
                </w:rPr>
                <w:footnoteReference w:customMarkFollows="1" w:id="22"/>
                <w:t>3</w:t>
              </w:r>
            </w:ins>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bl>
    <w:p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rsidTr="007261E4">
        <w:trPr>
          <w:trHeight w:val="645"/>
        </w:trPr>
        <w:tc>
          <w:tcPr>
            <w:tcW w:w="9087" w:type="dxa"/>
            <w:gridSpan w:val="7"/>
            <w:shd w:val="clear" w:color="000000" w:fill="60497A"/>
            <w:vAlign w:val="center"/>
            <w:hideMark/>
          </w:tcPr>
          <w:p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417" w:name="KZ_7"/>
            <w:r w:rsidRPr="007001F1">
              <w:rPr>
                <w:b/>
                <w:bCs/>
                <w:color w:val="FFFFFF"/>
              </w:rPr>
              <w:t>Nadlimitná zákazka - verejná súťaž - následná ex</w:t>
            </w:r>
            <w:ins w:id="418" w:author="Autor">
              <w:r w:rsidR="006B63B1">
                <w:rPr>
                  <w:b/>
                  <w:bCs/>
                  <w:color w:val="FFFFFF"/>
                </w:rPr>
                <w:t xml:space="preserve"> </w:t>
              </w:r>
            </w:ins>
            <w:r w:rsidRPr="007001F1">
              <w:rPr>
                <w:b/>
                <w:bCs/>
                <w:color w:val="FFFFFF"/>
              </w:rPr>
              <w:t>post kontrola</w:t>
            </w:r>
            <w:bookmarkEnd w:id="417"/>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66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rsidTr="007261E4">
        <w:trPr>
          <w:trHeight w:val="33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Nadlimitná zákazka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Verejná súťaž</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D5BEF" w:rsidRPr="007001F1" w:rsidRDefault="00BD5BEF"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Následná ex</w:t>
            </w:r>
            <w:ins w:id="419" w:author="Autor">
              <w:r w:rsidR="006B63B1">
                <w:rPr>
                  <w:color w:val="000000"/>
                  <w:sz w:val="22"/>
                  <w:szCs w:val="22"/>
                </w:rPr>
                <w:t xml:space="preserve"> </w:t>
              </w:r>
            </w:ins>
            <w:r w:rsidRPr="007001F1">
              <w:rPr>
                <w:color w:val="000000"/>
                <w:sz w:val="22"/>
                <w:szCs w:val="22"/>
              </w:rPr>
              <w:t>post kontrola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15"/>
        </w:trPr>
        <w:tc>
          <w:tcPr>
            <w:tcW w:w="582"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Poznámka</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ins w:id="420" w:author="Autor">
              <w:r w:rsidR="00DF7429">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421" w:author="Autor">
              <w:r w:rsidR="00DF7429">
                <w:rPr>
                  <w:color w:val="000000"/>
                  <w:sz w:val="22"/>
                  <w:szCs w:val="22"/>
                </w:rPr>
                <w:t xml:space="preserve"> </w:t>
              </w:r>
            </w:ins>
            <w:r w:rsidR="00456805"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7261E4">
        <w:trPr>
          <w:trHeight w:val="505"/>
        </w:trPr>
        <w:tc>
          <w:tcPr>
            <w:tcW w:w="582" w:type="dxa"/>
            <w:vMerge w:val="restart"/>
            <w:shd w:val="clear" w:color="auto" w:fill="auto"/>
            <w:noWrap/>
            <w:vAlign w:val="center"/>
            <w:hideMark/>
          </w:tcPr>
          <w:p w:rsidR="0016283F" w:rsidRPr="007001F1" w:rsidRDefault="0016283F" w:rsidP="00F92AC2">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r>
      <w:tr w:rsidR="0016283F" w:rsidRPr="007001F1" w:rsidTr="00312388">
        <w:trPr>
          <w:trHeight w:val="228"/>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Je zmluva podpísaná oprávnenými osobami</w:t>
            </w:r>
            <w:ins w:id="422" w:author="Autor">
              <w:r w:rsidR="00C10374">
                <w:rPr>
                  <w:color w:val="000000"/>
                  <w:sz w:val="22"/>
                  <w:szCs w:val="22"/>
                </w:rPr>
                <w:t xml:space="preserve"> </w:t>
              </w:r>
            </w:ins>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50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ins w:id="423" w:author="Autor">
              <w:r w:rsidR="00C10374">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ins w:id="424" w:author="Autor">
              <w:r w:rsidR="00C10374">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312388">
        <w:trPr>
          <w:trHeight w:val="282"/>
        </w:trPr>
        <w:tc>
          <w:tcPr>
            <w:tcW w:w="582" w:type="dxa"/>
            <w:vMerge w:val="restart"/>
            <w:shd w:val="clear" w:color="auto" w:fill="auto"/>
            <w:noWrap/>
            <w:vAlign w:val="center"/>
          </w:tcPr>
          <w:p w:rsidR="0016283F" w:rsidRPr="007001F1" w:rsidRDefault="0016283F" w:rsidP="00F92AC2">
            <w:pPr>
              <w:jc w:val="center"/>
              <w:rPr>
                <w:color w:val="000000"/>
              </w:rPr>
            </w:pPr>
            <w:r w:rsidRPr="007001F1">
              <w:rPr>
                <w:color w:val="000000"/>
                <w:sz w:val="22"/>
                <w:szCs w:val="22"/>
              </w:rPr>
              <w:t>5</w:t>
            </w: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81E10" w:rsidRPr="007001F1" w:rsidTr="007261E4">
        <w:trPr>
          <w:trHeight w:val="675"/>
          <w:ins w:id="425" w:author="Autor"/>
        </w:trPr>
        <w:tc>
          <w:tcPr>
            <w:tcW w:w="582" w:type="dxa"/>
            <w:vMerge w:val="restart"/>
            <w:shd w:val="clear" w:color="auto" w:fill="auto"/>
            <w:noWrap/>
            <w:vAlign w:val="center"/>
          </w:tcPr>
          <w:p w:rsidR="00B81E10" w:rsidRPr="007001F1" w:rsidRDefault="00B81E10" w:rsidP="00F92AC2">
            <w:pPr>
              <w:jc w:val="center"/>
              <w:rPr>
                <w:ins w:id="426" w:author="Autor"/>
                <w:color w:val="000000"/>
              </w:rPr>
            </w:pPr>
            <w:ins w:id="427" w:author="Autor">
              <w:r>
                <w:rPr>
                  <w:color w:val="000000"/>
                </w:rPr>
                <w:t>6</w:t>
              </w:r>
            </w:ins>
          </w:p>
        </w:tc>
        <w:tc>
          <w:tcPr>
            <w:tcW w:w="4820" w:type="dxa"/>
            <w:gridSpan w:val="2"/>
            <w:shd w:val="clear" w:color="auto" w:fill="auto"/>
            <w:vAlign w:val="center"/>
          </w:tcPr>
          <w:p w:rsidR="00B81E10" w:rsidRPr="007001F1" w:rsidRDefault="00B81E10" w:rsidP="003F3D85">
            <w:pPr>
              <w:jc w:val="both"/>
              <w:rPr>
                <w:ins w:id="428" w:author="Autor"/>
                <w:color w:val="000000"/>
                <w:sz w:val="22"/>
                <w:szCs w:val="22"/>
              </w:rPr>
            </w:pPr>
            <w:ins w:id="429"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ins>
          </w:p>
        </w:tc>
        <w:tc>
          <w:tcPr>
            <w:tcW w:w="567" w:type="dxa"/>
            <w:shd w:val="clear" w:color="auto" w:fill="auto"/>
            <w:vAlign w:val="center"/>
          </w:tcPr>
          <w:p w:rsidR="00B81E10" w:rsidRPr="007001F1" w:rsidRDefault="00B81E10" w:rsidP="00F92AC2">
            <w:pPr>
              <w:jc w:val="center"/>
              <w:rPr>
                <w:ins w:id="430" w:author="Autor"/>
                <w:color w:val="000000"/>
              </w:rPr>
            </w:pPr>
          </w:p>
        </w:tc>
        <w:tc>
          <w:tcPr>
            <w:tcW w:w="567" w:type="dxa"/>
            <w:shd w:val="clear" w:color="auto" w:fill="auto"/>
            <w:vAlign w:val="center"/>
          </w:tcPr>
          <w:p w:rsidR="00B81E10" w:rsidRPr="007001F1" w:rsidRDefault="00B81E10" w:rsidP="00F92AC2">
            <w:pPr>
              <w:jc w:val="center"/>
              <w:rPr>
                <w:ins w:id="431" w:author="Autor"/>
                <w:color w:val="000000"/>
              </w:rPr>
            </w:pPr>
          </w:p>
        </w:tc>
        <w:tc>
          <w:tcPr>
            <w:tcW w:w="776" w:type="dxa"/>
            <w:shd w:val="clear" w:color="auto" w:fill="auto"/>
            <w:vAlign w:val="center"/>
          </w:tcPr>
          <w:p w:rsidR="00B81E10" w:rsidRPr="007001F1" w:rsidRDefault="00B81E10" w:rsidP="00F92AC2">
            <w:pPr>
              <w:jc w:val="center"/>
              <w:rPr>
                <w:ins w:id="432" w:author="Autor"/>
                <w:color w:val="000000"/>
              </w:rPr>
            </w:pPr>
          </w:p>
        </w:tc>
        <w:tc>
          <w:tcPr>
            <w:tcW w:w="1775" w:type="dxa"/>
            <w:shd w:val="clear" w:color="auto" w:fill="auto"/>
            <w:vAlign w:val="center"/>
          </w:tcPr>
          <w:p w:rsidR="00B81E10" w:rsidRPr="007001F1" w:rsidRDefault="00B81E10" w:rsidP="00F92AC2">
            <w:pPr>
              <w:jc w:val="center"/>
              <w:rPr>
                <w:ins w:id="433" w:author="Autor"/>
                <w:color w:val="000000"/>
              </w:rPr>
            </w:pPr>
          </w:p>
        </w:tc>
      </w:tr>
      <w:tr w:rsidR="00B81E10" w:rsidRPr="007001F1" w:rsidTr="007261E4">
        <w:trPr>
          <w:trHeight w:val="675"/>
          <w:ins w:id="434" w:author="Autor"/>
        </w:trPr>
        <w:tc>
          <w:tcPr>
            <w:tcW w:w="582" w:type="dxa"/>
            <w:vMerge/>
            <w:shd w:val="clear" w:color="auto" w:fill="auto"/>
            <w:noWrap/>
            <w:vAlign w:val="center"/>
          </w:tcPr>
          <w:p w:rsidR="00B81E10" w:rsidRPr="007001F1" w:rsidRDefault="00B81E10" w:rsidP="00F92AC2">
            <w:pPr>
              <w:jc w:val="center"/>
              <w:rPr>
                <w:ins w:id="435" w:author="Autor"/>
                <w:color w:val="000000"/>
              </w:rPr>
            </w:pPr>
          </w:p>
        </w:tc>
        <w:tc>
          <w:tcPr>
            <w:tcW w:w="4820" w:type="dxa"/>
            <w:gridSpan w:val="2"/>
            <w:shd w:val="clear" w:color="auto" w:fill="auto"/>
            <w:vAlign w:val="center"/>
          </w:tcPr>
          <w:p w:rsidR="00B81E10" w:rsidRPr="007001F1" w:rsidRDefault="00B81E10" w:rsidP="003F3D85">
            <w:pPr>
              <w:jc w:val="both"/>
              <w:rPr>
                <w:ins w:id="436" w:author="Autor"/>
                <w:color w:val="000000"/>
                <w:sz w:val="22"/>
                <w:szCs w:val="22"/>
              </w:rPr>
            </w:pPr>
            <w:ins w:id="437"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rsidR="00B81E10" w:rsidRPr="007001F1" w:rsidRDefault="00B81E10" w:rsidP="00F92AC2">
            <w:pPr>
              <w:jc w:val="center"/>
              <w:rPr>
                <w:ins w:id="438" w:author="Autor"/>
                <w:color w:val="000000"/>
              </w:rPr>
            </w:pPr>
          </w:p>
        </w:tc>
        <w:tc>
          <w:tcPr>
            <w:tcW w:w="567" w:type="dxa"/>
            <w:shd w:val="clear" w:color="auto" w:fill="auto"/>
            <w:vAlign w:val="center"/>
          </w:tcPr>
          <w:p w:rsidR="00B81E10" w:rsidRPr="007001F1" w:rsidRDefault="00B81E10" w:rsidP="00F92AC2">
            <w:pPr>
              <w:jc w:val="center"/>
              <w:rPr>
                <w:ins w:id="439" w:author="Autor"/>
                <w:color w:val="000000"/>
              </w:rPr>
            </w:pPr>
          </w:p>
        </w:tc>
        <w:tc>
          <w:tcPr>
            <w:tcW w:w="776" w:type="dxa"/>
            <w:shd w:val="clear" w:color="auto" w:fill="auto"/>
            <w:vAlign w:val="center"/>
          </w:tcPr>
          <w:p w:rsidR="00B81E10" w:rsidRPr="007001F1" w:rsidRDefault="00B81E10" w:rsidP="00F92AC2">
            <w:pPr>
              <w:jc w:val="center"/>
              <w:rPr>
                <w:ins w:id="440" w:author="Autor"/>
                <w:color w:val="000000"/>
              </w:rPr>
            </w:pPr>
          </w:p>
        </w:tc>
        <w:tc>
          <w:tcPr>
            <w:tcW w:w="1775" w:type="dxa"/>
            <w:shd w:val="clear" w:color="auto" w:fill="auto"/>
            <w:vAlign w:val="center"/>
          </w:tcPr>
          <w:p w:rsidR="00B81E10" w:rsidRPr="007001F1" w:rsidRDefault="00B81E10" w:rsidP="00F92AC2">
            <w:pPr>
              <w:jc w:val="center"/>
              <w:rPr>
                <w:ins w:id="441" w:author="Autor"/>
                <w:color w:val="000000"/>
              </w:rPr>
            </w:pPr>
          </w:p>
        </w:tc>
      </w:tr>
      <w:tr w:rsidR="00136F4A" w:rsidRPr="007001F1" w:rsidTr="007261E4">
        <w:trPr>
          <w:trHeight w:val="675"/>
          <w:ins w:id="442" w:author="Autor"/>
        </w:trPr>
        <w:tc>
          <w:tcPr>
            <w:tcW w:w="582" w:type="dxa"/>
            <w:shd w:val="clear" w:color="auto" w:fill="auto"/>
            <w:noWrap/>
            <w:vAlign w:val="center"/>
          </w:tcPr>
          <w:p w:rsidR="00136F4A" w:rsidRPr="007001F1" w:rsidRDefault="00136F4A" w:rsidP="00F92AC2">
            <w:pPr>
              <w:jc w:val="center"/>
              <w:rPr>
                <w:ins w:id="443" w:author="Autor"/>
                <w:color w:val="000000"/>
              </w:rPr>
            </w:pPr>
            <w:ins w:id="444" w:author="Autor">
              <w:r>
                <w:rPr>
                  <w:color w:val="000000"/>
                </w:rPr>
                <w:t>7</w:t>
              </w:r>
            </w:ins>
          </w:p>
        </w:tc>
        <w:tc>
          <w:tcPr>
            <w:tcW w:w="4820" w:type="dxa"/>
            <w:gridSpan w:val="2"/>
            <w:shd w:val="clear" w:color="auto" w:fill="auto"/>
            <w:vAlign w:val="center"/>
          </w:tcPr>
          <w:p w:rsidR="00136F4A" w:rsidRPr="007001F1" w:rsidRDefault="00136F4A" w:rsidP="00136F4A">
            <w:pPr>
              <w:jc w:val="both"/>
              <w:rPr>
                <w:ins w:id="445" w:author="Autor"/>
                <w:sz w:val="22"/>
                <w:szCs w:val="22"/>
              </w:rPr>
            </w:pPr>
            <w:ins w:id="446"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136F4A" w:rsidRPr="007001F1" w:rsidRDefault="00136F4A" w:rsidP="00F92AC2">
            <w:pPr>
              <w:jc w:val="center"/>
              <w:rPr>
                <w:ins w:id="447" w:author="Autor"/>
                <w:color w:val="000000"/>
              </w:rPr>
            </w:pPr>
          </w:p>
        </w:tc>
        <w:tc>
          <w:tcPr>
            <w:tcW w:w="567" w:type="dxa"/>
            <w:shd w:val="clear" w:color="auto" w:fill="auto"/>
            <w:vAlign w:val="center"/>
          </w:tcPr>
          <w:p w:rsidR="00136F4A" w:rsidRPr="007001F1" w:rsidRDefault="00136F4A" w:rsidP="00F92AC2">
            <w:pPr>
              <w:jc w:val="center"/>
              <w:rPr>
                <w:ins w:id="448" w:author="Autor"/>
                <w:color w:val="000000"/>
              </w:rPr>
            </w:pPr>
          </w:p>
        </w:tc>
        <w:tc>
          <w:tcPr>
            <w:tcW w:w="776" w:type="dxa"/>
            <w:shd w:val="clear" w:color="auto" w:fill="auto"/>
            <w:vAlign w:val="center"/>
          </w:tcPr>
          <w:p w:rsidR="00136F4A" w:rsidRPr="007001F1" w:rsidRDefault="00136F4A" w:rsidP="00F92AC2">
            <w:pPr>
              <w:jc w:val="center"/>
              <w:rPr>
                <w:ins w:id="449" w:author="Autor"/>
                <w:color w:val="000000"/>
              </w:rPr>
            </w:pPr>
          </w:p>
        </w:tc>
        <w:tc>
          <w:tcPr>
            <w:tcW w:w="1775" w:type="dxa"/>
            <w:shd w:val="clear" w:color="auto" w:fill="auto"/>
            <w:vAlign w:val="center"/>
          </w:tcPr>
          <w:p w:rsidR="00136F4A" w:rsidRPr="007001F1" w:rsidRDefault="00136F4A" w:rsidP="00F92AC2">
            <w:pPr>
              <w:jc w:val="center"/>
              <w:rPr>
                <w:ins w:id="450" w:author="Auto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ins w:id="451" w:author="Autor">
              <w:r>
                <w:rPr>
                  <w:color w:val="000000"/>
                  <w:sz w:val="22"/>
                  <w:szCs w:val="22"/>
                </w:rPr>
                <w:t>8</w:t>
              </w:r>
            </w:ins>
            <w:del w:id="452" w:author="Autor">
              <w:r w:rsidR="00B64DBA" w:rsidRPr="007001F1" w:rsidDel="00B81E10">
                <w:rPr>
                  <w:color w:val="000000"/>
                  <w:sz w:val="22"/>
                  <w:szCs w:val="22"/>
                </w:rPr>
                <w:delText>6</w:delText>
              </w:r>
            </w:del>
          </w:p>
        </w:tc>
        <w:tc>
          <w:tcPr>
            <w:tcW w:w="4820" w:type="dxa"/>
            <w:gridSpan w:val="2"/>
            <w:shd w:val="clear" w:color="auto" w:fill="auto"/>
            <w:vAlign w:val="center"/>
            <w:hideMark/>
          </w:tcPr>
          <w:p w:rsidR="00BD5BEF" w:rsidRPr="007001F1" w:rsidRDefault="00BD5BEF" w:rsidP="007C2487">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ins w:id="453" w:author="Autor">
              <w:r>
                <w:rPr>
                  <w:color w:val="000000"/>
                  <w:sz w:val="22"/>
                  <w:szCs w:val="22"/>
                </w:rPr>
                <w:t>9</w:t>
              </w:r>
            </w:ins>
            <w:del w:id="454" w:author="Autor">
              <w:r w:rsidR="00B64DBA" w:rsidRPr="007001F1" w:rsidDel="00B81E10">
                <w:rPr>
                  <w:color w:val="000000"/>
                  <w:sz w:val="22"/>
                  <w:szCs w:val="22"/>
                </w:rPr>
                <w:delText>7</w:delText>
              </w:r>
            </w:del>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center"/>
          </w:tcPr>
          <w:p w:rsidR="00BD5BEF" w:rsidRPr="007001F1" w:rsidRDefault="00BD5BEF" w:rsidP="00F92AC2">
            <w:pPr>
              <w:jc w:val="both"/>
              <w:rPr>
                <w:b/>
                <w:sz w:val="20"/>
                <w:szCs w:val="20"/>
              </w:rPr>
            </w:pPr>
            <w:r w:rsidRPr="007001F1">
              <w:rPr>
                <w:b/>
                <w:sz w:val="20"/>
                <w:szCs w:val="20"/>
              </w:rPr>
              <w:t>VYJADRENIE</w:t>
            </w:r>
          </w:p>
          <w:p w:rsidR="00BD5BEF" w:rsidRPr="007001F1" w:rsidRDefault="00BD5BEF"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3"/>
              <w:t>[1]</w:t>
            </w:r>
          </w:p>
          <w:p w:rsidR="00BD5BEF" w:rsidRPr="007001F1" w:rsidRDefault="00BD5BEF" w:rsidP="00F92AC2">
            <w:pPr>
              <w:rPr>
                <w:b/>
                <w:bCs/>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Kontrolu vykonal</w:t>
            </w:r>
            <w:ins w:id="456" w:author="Autor">
              <w:r w:rsidR="00A90B4D">
                <w:rPr>
                  <w:rStyle w:val="Odkaznapoznmkupodiarou"/>
                  <w:b/>
                  <w:bCs/>
                  <w:sz w:val="22"/>
                  <w:szCs w:val="22"/>
                </w:rPr>
                <w:footnoteReference w:customMarkFollows="1" w:id="24"/>
                <w:t>2</w:t>
              </w:r>
            </w:ins>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bottom"/>
            <w:hideMark/>
          </w:tcPr>
          <w:p w:rsidR="00BD5BEF" w:rsidRPr="007001F1" w:rsidRDefault="00BD5BEF" w:rsidP="00F92AC2">
            <w:pPr>
              <w:jc w:val="center"/>
              <w:rPr>
                <w:color w:val="000000"/>
              </w:rPr>
            </w:pPr>
            <w:r w:rsidRPr="007001F1">
              <w:rPr>
                <w:color w:val="000000"/>
                <w:sz w:val="22"/>
                <w:szCs w:val="22"/>
              </w:rPr>
              <w:lastRenderedPageBreak/>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Kontrolu </w:t>
            </w:r>
            <w:ins w:id="458" w:author="Autor">
              <w:r w:rsidR="00E3352C">
                <w:rPr>
                  <w:b/>
                  <w:bCs/>
                  <w:sz w:val="22"/>
                  <w:szCs w:val="22"/>
                </w:rPr>
                <w:t>schválil</w:t>
              </w:r>
              <w:r w:rsidR="00E3352C" w:rsidRPr="007001F1" w:rsidDel="00E3352C">
                <w:rPr>
                  <w:b/>
                  <w:bCs/>
                  <w:sz w:val="22"/>
                  <w:szCs w:val="22"/>
                </w:rPr>
                <w:t xml:space="preserve"> </w:t>
              </w:r>
            </w:ins>
            <w:del w:id="459" w:author="Autor">
              <w:r w:rsidRPr="007001F1" w:rsidDel="00E3352C">
                <w:rPr>
                  <w:b/>
                  <w:bCs/>
                  <w:sz w:val="22"/>
                  <w:szCs w:val="22"/>
                </w:rPr>
                <w:delText>vykonal</w:delText>
              </w:r>
            </w:del>
            <w:ins w:id="460" w:author="Autor">
              <w:r w:rsidR="00A90B4D">
                <w:rPr>
                  <w:rStyle w:val="Odkaznapoznmkupodiarou"/>
                  <w:b/>
                  <w:bCs/>
                  <w:sz w:val="22"/>
                  <w:szCs w:val="22"/>
                </w:rPr>
                <w:footnoteReference w:customMarkFollows="1" w:id="25"/>
                <w:t>3</w:t>
              </w:r>
            </w:ins>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bl>
    <w:p w:rsidR="00F23D7F" w:rsidRPr="007001F1" w:rsidRDefault="00F23D7F" w:rsidP="00F23D7F"/>
    <w:p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462">
          <w:tblGrid>
            <w:gridCol w:w="582"/>
            <w:gridCol w:w="2977"/>
            <w:gridCol w:w="1843"/>
            <w:gridCol w:w="567"/>
            <w:gridCol w:w="567"/>
            <w:gridCol w:w="776"/>
            <w:gridCol w:w="1775"/>
          </w:tblGrid>
        </w:tblGridChange>
      </w:tblGrid>
      <w:tr w:rsidR="008031FE" w:rsidRPr="007001F1" w:rsidTr="007261E4">
        <w:trPr>
          <w:trHeight w:val="645"/>
        </w:trPr>
        <w:tc>
          <w:tcPr>
            <w:tcW w:w="9087" w:type="dxa"/>
            <w:gridSpan w:val="7"/>
            <w:shd w:val="clear" w:color="000000" w:fill="60497A"/>
            <w:vAlign w:val="center"/>
            <w:hideMark/>
          </w:tcPr>
          <w:p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463" w:name="KZ_8"/>
            <w:r w:rsidRPr="007001F1">
              <w:rPr>
                <w:b/>
                <w:bCs/>
                <w:color w:val="FFFFFF"/>
              </w:rPr>
              <w:t>Nadlimitná zákazka - verejná súťaž - štandardná ex</w:t>
            </w:r>
            <w:ins w:id="464" w:author="Autor">
              <w:r w:rsidR="00C10374">
                <w:rPr>
                  <w:b/>
                  <w:bCs/>
                  <w:color w:val="FFFFFF"/>
                </w:rPr>
                <w:t xml:space="preserve"> </w:t>
              </w:r>
            </w:ins>
            <w:r w:rsidRPr="007001F1">
              <w:rPr>
                <w:b/>
                <w:bCs/>
                <w:color w:val="FFFFFF"/>
              </w:rPr>
              <w:t>post kontrola</w:t>
            </w:r>
            <w:bookmarkEnd w:id="463"/>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66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rsidTr="007261E4">
        <w:trPr>
          <w:trHeight w:val="33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Nadlimitná zákazka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Verejná súťaž</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031FE" w:rsidRPr="007001F1" w:rsidRDefault="008031FE"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Štandardná ex</w:t>
            </w:r>
            <w:ins w:id="465" w:author="Autor">
              <w:r w:rsidR="00C10374">
                <w:rPr>
                  <w:color w:val="000000"/>
                  <w:sz w:val="22"/>
                  <w:szCs w:val="22"/>
                </w:rPr>
                <w:t xml:space="preserve"> </w:t>
              </w:r>
            </w:ins>
            <w:r w:rsidRPr="007001F1">
              <w:rPr>
                <w:color w:val="000000"/>
                <w:sz w:val="22"/>
                <w:szCs w:val="22"/>
              </w:rPr>
              <w:t>post kontrola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15"/>
        </w:trPr>
        <w:tc>
          <w:tcPr>
            <w:tcW w:w="582"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ins w:id="466" w:author="Autor">
              <w:r>
                <w:rPr>
                  <w:color w:val="000000"/>
                  <w:sz w:val="22"/>
                  <w:szCs w:val="22"/>
                </w:rPr>
                <w:t xml:space="preserve">a) </w:t>
              </w:r>
            </w:ins>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r>
      <w:tr w:rsidR="009C7ADB" w:rsidRPr="007001F1" w:rsidTr="007261E4">
        <w:trPr>
          <w:trHeight w:val="20"/>
          <w:ins w:id="467" w:author="Autor"/>
        </w:trPr>
        <w:tc>
          <w:tcPr>
            <w:tcW w:w="582" w:type="dxa"/>
            <w:vMerge/>
            <w:shd w:val="clear" w:color="auto" w:fill="auto"/>
            <w:noWrap/>
            <w:vAlign w:val="center"/>
          </w:tcPr>
          <w:p w:rsidR="009C7ADB" w:rsidRPr="007001F1" w:rsidRDefault="009C7ADB" w:rsidP="00F92AC2">
            <w:pPr>
              <w:jc w:val="center"/>
              <w:rPr>
                <w:ins w:id="468" w:author="Autor"/>
                <w:color w:val="000000"/>
                <w:sz w:val="22"/>
                <w:szCs w:val="22"/>
              </w:rPr>
            </w:pPr>
          </w:p>
        </w:tc>
        <w:tc>
          <w:tcPr>
            <w:tcW w:w="4820" w:type="dxa"/>
            <w:gridSpan w:val="2"/>
            <w:shd w:val="clear" w:color="auto" w:fill="auto"/>
            <w:vAlign w:val="center"/>
          </w:tcPr>
          <w:p w:rsidR="009C7ADB" w:rsidRPr="007001F1" w:rsidRDefault="009C7ADB" w:rsidP="003F3D85">
            <w:pPr>
              <w:jc w:val="both"/>
              <w:rPr>
                <w:ins w:id="469" w:author="Autor"/>
                <w:color w:val="000000"/>
                <w:sz w:val="22"/>
                <w:szCs w:val="22"/>
              </w:rPr>
            </w:pPr>
            <w:ins w:id="470"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9C7ADB" w:rsidRPr="007001F1" w:rsidRDefault="009C7ADB" w:rsidP="00F92AC2">
            <w:pPr>
              <w:jc w:val="center"/>
              <w:rPr>
                <w:ins w:id="471" w:author="Autor"/>
                <w:color w:val="000000"/>
                <w:sz w:val="22"/>
                <w:szCs w:val="22"/>
              </w:rPr>
            </w:pPr>
          </w:p>
        </w:tc>
        <w:tc>
          <w:tcPr>
            <w:tcW w:w="567" w:type="dxa"/>
            <w:shd w:val="clear" w:color="auto" w:fill="auto"/>
            <w:vAlign w:val="center"/>
          </w:tcPr>
          <w:p w:rsidR="009C7ADB" w:rsidRPr="007001F1" w:rsidRDefault="009C7ADB" w:rsidP="00F92AC2">
            <w:pPr>
              <w:jc w:val="center"/>
              <w:rPr>
                <w:ins w:id="472" w:author="Autor"/>
                <w:color w:val="000000"/>
                <w:sz w:val="22"/>
                <w:szCs w:val="22"/>
              </w:rPr>
            </w:pPr>
          </w:p>
        </w:tc>
        <w:tc>
          <w:tcPr>
            <w:tcW w:w="776" w:type="dxa"/>
            <w:shd w:val="clear" w:color="auto" w:fill="auto"/>
            <w:vAlign w:val="center"/>
          </w:tcPr>
          <w:p w:rsidR="009C7ADB" w:rsidRPr="007001F1" w:rsidRDefault="009C7ADB" w:rsidP="00F92AC2">
            <w:pPr>
              <w:jc w:val="center"/>
              <w:rPr>
                <w:ins w:id="473" w:author="Autor"/>
                <w:color w:val="000000"/>
                <w:sz w:val="22"/>
                <w:szCs w:val="22"/>
              </w:rPr>
            </w:pPr>
          </w:p>
        </w:tc>
        <w:tc>
          <w:tcPr>
            <w:tcW w:w="1775" w:type="dxa"/>
            <w:shd w:val="clear" w:color="auto" w:fill="auto"/>
            <w:vAlign w:val="center"/>
          </w:tcPr>
          <w:p w:rsidR="009C7ADB" w:rsidRPr="007001F1" w:rsidRDefault="009C7ADB" w:rsidP="00F92AC2">
            <w:pPr>
              <w:jc w:val="center"/>
              <w:rPr>
                <w:ins w:id="474" w:author="Autor"/>
                <w:color w:val="000000"/>
                <w:sz w:val="22"/>
                <w:szCs w:val="22"/>
              </w:rPr>
            </w:pPr>
          </w:p>
        </w:tc>
      </w:tr>
      <w:tr w:rsidR="00A3384E" w:rsidRPr="007001F1" w:rsidTr="00312388">
        <w:trPr>
          <w:trHeight w:val="157"/>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312388">
        <w:trPr>
          <w:trHeight w:val="582"/>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66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sz w:val="22"/>
                <w:szCs w:val="22"/>
              </w:rPr>
              <w:t>f)Stanovil verejný obstarávateľ PHZ v zmysle  ostatných ustanovení § 6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3F3D85">
            <w:pPr>
              <w:jc w:val="both"/>
              <w:rPr>
                <w:color w:val="000000"/>
              </w:rPr>
            </w:pPr>
            <w:r w:rsidRPr="007001F1">
              <w:rPr>
                <w:color w:val="000000"/>
                <w:sz w:val="22"/>
                <w:szCs w:val="22"/>
              </w:rPr>
              <w:t>Je oznámenie  o vyhlásení verejného obstarávania v súlade s</w:t>
            </w:r>
            <w:ins w:id="475" w:author="Autor">
              <w:r w:rsidR="00C10374">
                <w:rPr>
                  <w:color w:val="000000"/>
                  <w:sz w:val="22"/>
                  <w:szCs w:val="22"/>
                </w:rPr>
                <w:t>o</w:t>
              </w:r>
            </w:ins>
            <w:del w:id="476" w:author="Autor">
              <w:r w:rsidRPr="007001F1" w:rsidDel="00C10374">
                <w:rPr>
                  <w:color w:val="000000"/>
                  <w:sz w:val="22"/>
                  <w:szCs w:val="22"/>
                </w:rPr>
                <w:delText> návrhom</w:delText>
              </w:r>
            </w:del>
            <w:r w:rsidRPr="007001F1">
              <w:rPr>
                <w:color w:val="000000"/>
                <w:sz w:val="22"/>
                <w:szCs w:val="22"/>
              </w:rPr>
              <w:t xml:space="preserve"> súťažný</w:t>
            </w:r>
            <w:ins w:id="477" w:author="Autor">
              <w:r w:rsidR="00C10374">
                <w:rPr>
                  <w:color w:val="000000"/>
                  <w:sz w:val="22"/>
                  <w:szCs w:val="22"/>
                </w:rPr>
                <w:t>mi</w:t>
              </w:r>
            </w:ins>
            <w:del w:id="478" w:author="Autor">
              <w:r w:rsidRPr="007001F1" w:rsidDel="00C10374">
                <w:rPr>
                  <w:color w:val="000000"/>
                  <w:sz w:val="22"/>
                  <w:szCs w:val="22"/>
                </w:rPr>
                <w:delText>ch</w:delText>
              </w:r>
            </w:del>
            <w:r w:rsidRPr="007001F1">
              <w:rPr>
                <w:color w:val="000000"/>
                <w:sz w:val="22"/>
                <w:szCs w:val="22"/>
              </w:rPr>
              <w:t xml:space="preserve"> podklad</w:t>
            </w:r>
            <w:ins w:id="479" w:author="Autor">
              <w:r w:rsidR="00C10374">
                <w:rPr>
                  <w:color w:val="000000"/>
                  <w:sz w:val="22"/>
                  <w:szCs w:val="22"/>
                </w:rPr>
                <w:t>mi</w:t>
              </w:r>
            </w:ins>
            <w:del w:id="480" w:author="Autor">
              <w:r w:rsidRPr="007001F1" w:rsidDel="00C10374">
                <w:rPr>
                  <w:color w:val="000000"/>
                  <w:sz w:val="22"/>
                  <w:szCs w:val="22"/>
                </w:rPr>
                <w:delText>ov</w:delText>
              </w:r>
            </w:del>
            <w:r w:rsidRPr="007001F1">
              <w:rPr>
                <w:color w:val="000000"/>
                <w:sz w:val="22"/>
                <w:szCs w:val="22"/>
              </w:rPr>
              <w:t>?</w:t>
            </w:r>
          </w:p>
        </w:tc>
        <w:tc>
          <w:tcPr>
            <w:tcW w:w="567" w:type="dxa"/>
            <w:shd w:val="clear" w:color="auto" w:fill="auto"/>
            <w:vAlign w:val="center"/>
          </w:tcPr>
          <w:p w:rsidR="000E26FB" w:rsidRPr="007001F1" w:rsidRDefault="000E26FB" w:rsidP="00F92AC2">
            <w:pPr>
              <w:jc w:val="center"/>
              <w:rPr>
                <w:color w:val="000000"/>
              </w:rPr>
            </w:pPr>
          </w:p>
        </w:tc>
        <w:tc>
          <w:tcPr>
            <w:tcW w:w="567" w:type="dxa"/>
            <w:shd w:val="clear" w:color="auto" w:fill="auto"/>
            <w:vAlign w:val="center"/>
          </w:tcPr>
          <w:p w:rsidR="000E26FB" w:rsidRPr="007001F1" w:rsidRDefault="000E26FB" w:rsidP="00F92AC2">
            <w:pPr>
              <w:jc w:val="center"/>
              <w:rPr>
                <w:color w:val="000000"/>
              </w:rPr>
            </w:pPr>
          </w:p>
        </w:tc>
        <w:tc>
          <w:tcPr>
            <w:tcW w:w="776" w:type="dxa"/>
            <w:shd w:val="clear" w:color="auto" w:fill="auto"/>
            <w:vAlign w:val="center"/>
          </w:tcPr>
          <w:p w:rsidR="000E26FB" w:rsidRPr="007001F1" w:rsidRDefault="000E26FB" w:rsidP="00F92AC2">
            <w:pPr>
              <w:jc w:val="center"/>
              <w:rPr>
                <w:color w:val="000000"/>
              </w:rPr>
            </w:pPr>
          </w:p>
        </w:tc>
        <w:tc>
          <w:tcPr>
            <w:tcW w:w="1775" w:type="dxa"/>
            <w:shd w:val="clear" w:color="auto" w:fill="auto"/>
            <w:vAlign w:val="center"/>
          </w:tcPr>
          <w:p w:rsidR="000E26FB" w:rsidRPr="007001F1" w:rsidRDefault="000E26FB" w:rsidP="00F92AC2">
            <w:pPr>
              <w:jc w:val="center"/>
              <w:rPr>
                <w:color w:val="000000"/>
              </w:rPr>
            </w:pPr>
          </w:p>
        </w:tc>
      </w:tr>
      <w:tr w:rsidR="00A3384E" w:rsidRPr="007001F1" w:rsidTr="007261E4">
        <w:trPr>
          <w:trHeight w:val="758"/>
        </w:trPr>
        <w:tc>
          <w:tcPr>
            <w:tcW w:w="582" w:type="dxa"/>
            <w:vMerge w:val="restart"/>
            <w:shd w:val="clear" w:color="auto" w:fill="auto"/>
            <w:noWrap/>
            <w:vAlign w:val="center"/>
          </w:tcPr>
          <w:p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del w:id="481" w:author="Autor">
              <w:r w:rsidR="007F62A7" w:rsidDel="00073AC2">
                <w:rPr>
                  <w:color w:val="000000"/>
                  <w:sz w:val="22"/>
                  <w:szCs w:val="22"/>
                </w:rPr>
                <w:delText xml:space="preserve"> </w:delText>
              </w:r>
            </w:del>
            <w:ins w:id="482" w:author="Autor">
              <w:r w:rsidR="00073AC2">
                <w:rPr>
                  <w:sz w:val="22"/>
                  <w:szCs w:val="22"/>
                </w:rPr>
                <w:t> v súťažných podkladoch</w:t>
              </w:r>
              <w:r w:rsidR="00073AC2" w:rsidRPr="007001F1">
                <w:rPr>
                  <w:sz w:val="22"/>
                  <w:szCs w:val="22"/>
                </w:rPr>
                <w:t xml:space="preserve"> </w:t>
              </w:r>
            </w:ins>
            <w:del w:id="483" w:author="Autor">
              <w:r w:rsidR="007F62A7" w:rsidDel="00073AC2">
                <w:rPr>
                  <w:color w:val="000000"/>
                  <w:sz w:val="22"/>
                  <w:szCs w:val="22"/>
                </w:rPr>
                <w:delText xml:space="preserve">v správe o zákazke </w:delText>
              </w:r>
            </w:del>
            <w:r w:rsidRPr="007001F1">
              <w:rPr>
                <w:color w:val="000000"/>
                <w:sz w:val="22"/>
                <w:szCs w:val="22"/>
              </w:rPr>
              <w:t>odôvodnenie?</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ins w:id="484" w:author="Autor">
              <w:r w:rsidR="004A4113">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485" w:author="Autor">
              <w:r w:rsidR="00C10374">
                <w:rPr>
                  <w:color w:val="000000"/>
                  <w:sz w:val="22"/>
                  <w:szCs w:val="22"/>
                </w:rPr>
                <w:t xml:space="preserve"> </w:t>
              </w:r>
            </w:ins>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1268"/>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1</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F17B2E" w:rsidRPr="007001F1" w:rsidTr="007261E4">
        <w:trPr>
          <w:trHeight w:val="1268"/>
        </w:trPr>
        <w:tc>
          <w:tcPr>
            <w:tcW w:w="582" w:type="dxa"/>
            <w:vMerge/>
            <w:shd w:val="clear" w:color="auto" w:fill="auto"/>
            <w:noWrap/>
            <w:vAlign w:val="center"/>
          </w:tcPr>
          <w:p w:rsidR="00F17B2E" w:rsidRPr="007001F1" w:rsidRDefault="00F17B2E" w:rsidP="00F92AC2">
            <w:pPr>
              <w:jc w:val="center"/>
              <w:rPr>
                <w:color w:val="000000"/>
                <w:sz w:val="22"/>
                <w:szCs w:val="22"/>
              </w:rPr>
            </w:pPr>
          </w:p>
        </w:tc>
        <w:tc>
          <w:tcPr>
            <w:tcW w:w="4820" w:type="dxa"/>
            <w:gridSpan w:val="2"/>
            <w:shd w:val="clear" w:color="auto" w:fill="auto"/>
            <w:vAlign w:val="center"/>
          </w:tcPr>
          <w:p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17B2E" w:rsidRPr="007001F1" w:rsidRDefault="00F17B2E" w:rsidP="00F92AC2">
            <w:pPr>
              <w:jc w:val="center"/>
              <w:rPr>
                <w:color w:val="000000"/>
                <w:sz w:val="22"/>
                <w:szCs w:val="22"/>
              </w:rPr>
            </w:pPr>
          </w:p>
        </w:tc>
        <w:tc>
          <w:tcPr>
            <w:tcW w:w="567" w:type="dxa"/>
            <w:shd w:val="clear" w:color="auto" w:fill="auto"/>
            <w:vAlign w:val="center"/>
          </w:tcPr>
          <w:p w:rsidR="00F17B2E" w:rsidRPr="007001F1" w:rsidRDefault="00F17B2E" w:rsidP="00F92AC2">
            <w:pPr>
              <w:jc w:val="center"/>
              <w:rPr>
                <w:color w:val="000000"/>
                <w:sz w:val="22"/>
                <w:szCs w:val="22"/>
              </w:rPr>
            </w:pPr>
          </w:p>
        </w:tc>
        <w:tc>
          <w:tcPr>
            <w:tcW w:w="776" w:type="dxa"/>
            <w:shd w:val="clear" w:color="auto" w:fill="auto"/>
            <w:vAlign w:val="center"/>
          </w:tcPr>
          <w:p w:rsidR="00F17B2E" w:rsidRPr="007001F1" w:rsidRDefault="00F17B2E" w:rsidP="00F92AC2">
            <w:pPr>
              <w:jc w:val="center"/>
              <w:rPr>
                <w:color w:val="000000"/>
                <w:sz w:val="22"/>
                <w:szCs w:val="22"/>
              </w:rPr>
            </w:pPr>
          </w:p>
        </w:tc>
        <w:tc>
          <w:tcPr>
            <w:tcW w:w="1775" w:type="dxa"/>
            <w:shd w:val="clear" w:color="auto" w:fill="auto"/>
            <w:vAlign w:val="center"/>
          </w:tcPr>
          <w:p w:rsidR="00F17B2E" w:rsidRPr="007001F1" w:rsidRDefault="00F17B2E" w:rsidP="00F92AC2">
            <w:pPr>
              <w:jc w:val="center"/>
              <w:rPr>
                <w:color w:val="000000"/>
                <w:sz w:val="22"/>
                <w:szCs w:val="22"/>
              </w:rPr>
            </w:pPr>
          </w:p>
        </w:tc>
      </w:tr>
      <w:tr w:rsidR="00A3384E" w:rsidRPr="007001F1" w:rsidTr="007261E4">
        <w:trPr>
          <w:trHeight w:val="126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0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590"/>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59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28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Je opis predmetu zákazky v súlade s § 42 ods. 2</w:t>
            </w:r>
            <w:ins w:id="486" w:author="Autor">
              <w:r w:rsidR="007B3CA2">
                <w:rPr>
                  <w:color w:val="000000"/>
                  <w:sz w:val="22"/>
                  <w:szCs w:val="22"/>
                </w:rPr>
                <w:t xml:space="preserve"> resp. ods. 3</w:t>
              </w:r>
            </w:ins>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1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312388">
        <w:trPr>
          <w:trHeight w:val="3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C10374">
            <w:pPr>
              <w:jc w:val="both"/>
              <w:rPr>
                <w:color w:val="000000"/>
              </w:rPr>
            </w:pPr>
            <w:r w:rsidRPr="007001F1">
              <w:rPr>
                <w:color w:val="000000"/>
                <w:sz w:val="22"/>
                <w:szCs w:val="22"/>
              </w:rPr>
              <w:t xml:space="preserve">b) Uvádza verejný obstarávateľ v oznámení o vyhlásení VO </w:t>
            </w:r>
            <w:del w:id="487" w:author="Autor">
              <w:r w:rsidRPr="007001F1" w:rsidDel="00C10374">
                <w:rPr>
                  <w:color w:val="000000"/>
                  <w:sz w:val="22"/>
                  <w:szCs w:val="22"/>
                </w:rPr>
                <w:delText xml:space="preserve"> </w:delText>
              </w:r>
            </w:del>
            <w:r w:rsidRPr="007001F1">
              <w:rPr>
                <w:color w:val="000000"/>
                <w:sz w:val="22"/>
                <w:szCs w:val="22"/>
              </w:rPr>
              <w:t>kritériá na vyhodnotenie ponúk?</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val="restart"/>
            <w:shd w:val="clear" w:color="auto" w:fill="auto"/>
            <w:noWrap/>
            <w:vAlign w:val="center"/>
          </w:tcPr>
          <w:p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5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6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8</w:t>
            </w:r>
          </w:p>
        </w:tc>
        <w:tc>
          <w:tcPr>
            <w:tcW w:w="4820" w:type="dxa"/>
            <w:gridSpan w:val="2"/>
            <w:shd w:val="clear" w:color="auto" w:fill="auto"/>
            <w:vAlign w:val="center"/>
            <w:hideMark/>
          </w:tcPr>
          <w:p w:rsidR="00A3384E" w:rsidRPr="007001F1" w:rsidRDefault="00A3384E"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9A06B9">
            <w:pPr>
              <w:jc w:val="both"/>
            </w:pPr>
            <w:r w:rsidRPr="007001F1">
              <w:rPr>
                <w:sz w:val="22"/>
                <w:szCs w:val="22"/>
              </w:rPr>
              <w:t>b) Boli v prípade konfliktu záujmov prijaté primerané opatrenia a vykonaná náprav</w:t>
            </w:r>
            <w:r w:rsidR="009A06B9">
              <w:rPr>
                <w:sz w:val="22"/>
                <w:szCs w:val="22"/>
              </w:rPr>
              <w:t>a</w:t>
            </w:r>
            <w:r w:rsidRPr="007001F1">
              <w:rPr>
                <w:sz w:val="22"/>
                <w:szCs w:val="22"/>
              </w:rPr>
              <w:t xml:space="preserve"> v zmysle            § 23 ods. 5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ins w:id="488" w:author="Autor">
              <w:r w:rsidR="00C10374">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ex</w:t>
            </w:r>
            <w:ins w:id="489" w:author="Autor">
              <w:r w:rsidR="00C10374">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539CE" w:rsidRPr="007001F1" w:rsidTr="00312388">
        <w:trPr>
          <w:trHeight w:val="665"/>
        </w:trPr>
        <w:tc>
          <w:tcPr>
            <w:tcW w:w="582" w:type="dxa"/>
            <w:vMerge w:val="restart"/>
            <w:shd w:val="clear" w:color="auto" w:fill="auto"/>
            <w:noWrap/>
            <w:vAlign w:val="center"/>
            <w:hideMark/>
          </w:tcPr>
          <w:p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rsidR="000539CE" w:rsidRPr="007001F1" w:rsidRDefault="000539CE" w:rsidP="003F3D85">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VO a súťažnými podkladmi?</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r>
      <w:tr w:rsidR="000539CE" w:rsidRPr="007001F1" w:rsidTr="00312388">
        <w:trPr>
          <w:trHeight w:val="74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ins w:id="490" w:author="Autor">
              <w:r>
                <w:rPr>
                  <w:color w:val="000000"/>
                  <w:sz w:val="22"/>
                  <w:szCs w:val="22"/>
                </w:rPr>
                <w:t xml:space="preserve"> (v prípade, že sú zverejnené v oznámení o vyhlásení)</w:t>
              </w:r>
            </w:ins>
            <w:r w:rsidRPr="007001F1">
              <w:rPr>
                <w:color w:val="000000"/>
                <w:sz w:val="22"/>
                <w:szCs w:val="22"/>
              </w:rPr>
              <w:t>?</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7360DC">
            <w:pPr>
              <w:jc w:val="both"/>
              <w:rPr>
                <w:color w:val="000000"/>
              </w:rPr>
            </w:pPr>
            <w:r w:rsidRPr="007001F1">
              <w:rPr>
                <w:color w:val="000000"/>
                <w:sz w:val="22"/>
                <w:szCs w:val="22"/>
              </w:rPr>
              <w:t>c) V</w:t>
            </w:r>
            <w:del w:id="491" w:author="Autor">
              <w:r w:rsidRPr="007001F1" w:rsidDel="007360DC">
                <w:rPr>
                  <w:color w:val="000000"/>
                  <w:sz w:val="22"/>
                  <w:szCs w:val="22"/>
                </w:rPr>
                <w:delText xml:space="preserve"> </w:delText>
              </w:r>
            </w:del>
            <w:ins w:id="492" w:author="Autor">
              <w:r w:rsidR="007360DC">
                <w:rPr>
                  <w:color w:val="000000"/>
                  <w:sz w:val="22"/>
                  <w:szCs w:val="22"/>
                </w:rPr>
                <w:t> </w:t>
              </w:r>
            </w:ins>
            <w:r w:rsidRPr="007001F1">
              <w:rPr>
                <w:color w:val="000000"/>
                <w:sz w:val="22"/>
                <w:szCs w:val="22"/>
              </w:rPr>
              <w:t>prípade</w:t>
            </w:r>
            <w:ins w:id="493" w:author="Autor">
              <w:r w:rsidR="007360DC">
                <w:rPr>
                  <w:color w:val="000000"/>
                  <w:sz w:val="22"/>
                  <w:szCs w:val="22"/>
                </w:rPr>
                <w:t>, ak verejný obstarávateľ nepoužil elektronickú aukciu a</w:t>
              </w:r>
            </w:ins>
            <w:del w:id="494" w:author="Autor">
              <w:r w:rsidRPr="007001F1" w:rsidDel="007360DC">
                <w:rPr>
                  <w:color w:val="000000"/>
                  <w:sz w:val="22"/>
                  <w:szCs w:val="22"/>
                </w:rPr>
                <w:delText xml:space="preserve"> ak</w:delText>
              </w:r>
            </w:del>
            <w:r w:rsidRPr="007001F1">
              <w:rPr>
                <w:color w:val="000000"/>
                <w:sz w:val="22"/>
                <w:szCs w:val="22"/>
              </w:rPr>
              <w:t xml:space="preserve"> nedošlo k predloženiu dokladov preukazujúcich splnenie podmienok účasti skôr, vyhodnotil verejný obstarávateľ splnenie podmienok účasti </w:t>
            </w:r>
            <w:del w:id="495" w:author="Autor">
              <w:r w:rsidRPr="007001F1" w:rsidDel="007360DC">
                <w:rPr>
                  <w:color w:val="000000"/>
                  <w:sz w:val="22"/>
                  <w:szCs w:val="22"/>
                </w:rPr>
                <w:delText>úspešným uchádzačom alebo uchádzačmi, ktorí sa umiestnili na prvom až treťom miest</w:delText>
              </w:r>
            </w:del>
            <w:ins w:id="496" w:author="Autor">
              <w:del w:id="497" w:author="Autor">
                <w:r w:rsidR="0038799E" w:rsidDel="007360DC">
                  <w:rPr>
                    <w:color w:val="000000"/>
                    <w:sz w:val="22"/>
                    <w:szCs w:val="22"/>
                  </w:rPr>
                  <w:delText>e</w:delText>
                </w:r>
              </w:del>
            </w:ins>
            <w:del w:id="498" w:author="Autor">
              <w:r w:rsidRPr="007001F1" w:rsidDel="007360DC">
                <w:rPr>
                  <w:color w:val="000000"/>
                  <w:sz w:val="22"/>
                  <w:szCs w:val="22"/>
                </w:rPr>
                <w:delText xml:space="preserve"> v</w:delText>
              </w:r>
              <w:r w:rsidDel="007360DC">
                <w:rPr>
                  <w:color w:val="000000"/>
                  <w:sz w:val="22"/>
                  <w:szCs w:val="22"/>
                </w:rPr>
                <w:delText> </w:delText>
              </w:r>
              <w:r w:rsidRPr="007001F1" w:rsidDel="007360DC">
                <w:rPr>
                  <w:color w:val="000000"/>
                  <w:sz w:val="22"/>
                  <w:szCs w:val="22"/>
                </w:rPr>
                <w:delText>poradí</w:delText>
              </w:r>
              <w:r w:rsidDel="007360DC">
                <w:rPr>
                  <w:color w:val="000000"/>
                  <w:sz w:val="22"/>
                  <w:szCs w:val="22"/>
                </w:rPr>
                <w:delText xml:space="preserve">  resp. </w:delText>
              </w:r>
              <w:r w:rsidRPr="00D56171" w:rsidDel="007360DC">
                <w:rPr>
                  <w:color w:val="000000"/>
                  <w:sz w:val="22"/>
                  <w:szCs w:val="22"/>
                </w:rPr>
                <w:delText>vyhodnotil splnenie podmienok účasti uchádzača, ktorý sa umiestnil na prvom mieste v poradí</w:delText>
              </w:r>
              <w:r w:rsidRPr="007001F1" w:rsidDel="007360DC">
                <w:rPr>
                  <w:color w:val="000000"/>
                  <w:sz w:val="22"/>
                  <w:szCs w:val="22"/>
                </w:rPr>
                <w:delText>,</w:delText>
              </w:r>
            </w:del>
            <w:ins w:id="499" w:author="Autor">
              <w:r w:rsidR="007360DC">
                <w:rPr>
                  <w:color w:val="000000"/>
                  <w:sz w:val="22"/>
                  <w:szCs w:val="22"/>
                </w:rPr>
                <w:t>po vyhodnotení ponúk</w:t>
              </w:r>
            </w:ins>
            <w:r w:rsidRPr="007001F1">
              <w:rPr>
                <w:color w:val="000000"/>
                <w:sz w:val="22"/>
                <w:szCs w:val="22"/>
              </w:rPr>
              <w:t xml:space="preserve"> a to pri dodržaní všetkých povinností v zmysle § 55 ods. 1 ZVO?</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ins w:id="500" w:author="Auto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ins>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816113" w:rsidRPr="007001F1" w:rsidTr="00312388">
        <w:trPr>
          <w:trHeight w:val="597"/>
        </w:trPr>
        <w:tc>
          <w:tcPr>
            <w:tcW w:w="582" w:type="dxa"/>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ins w:id="501" w:author="Autor">
              <w:r w:rsidR="000539CE">
                <w:rPr>
                  <w:color w:val="000000"/>
                  <w:sz w:val="22"/>
                  <w:szCs w:val="22"/>
                </w:rPr>
                <w:t xml:space="preserve">resp. ods. 7 </w:t>
              </w:r>
            </w:ins>
            <w:r w:rsidR="003F3D85" w:rsidRPr="007001F1">
              <w:rPr>
                <w:color w:val="000000"/>
                <w:sz w:val="22"/>
                <w:szCs w:val="22"/>
              </w:rPr>
              <w:t>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31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50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41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0539CE">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502"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7"/>
          <w:trPrChange w:id="503" w:author="Autor">
            <w:trPr>
              <w:trHeight w:val="633"/>
            </w:trPr>
          </w:trPrChange>
        </w:trPr>
        <w:tc>
          <w:tcPr>
            <w:tcW w:w="582" w:type="dxa"/>
            <w:vMerge/>
            <w:shd w:val="clear" w:color="auto" w:fill="auto"/>
            <w:noWrap/>
            <w:vAlign w:val="center"/>
            <w:tcPrChange w:id="504" w:author="Autor">
              <w:tcPr>
                <w:tcW w:w="582" w:type="dxa"/>
                <w:vMerge/>
                <w:shd w:val="clear" w:color="auto" w:fill="auto"/>
                <w:noWrap/>
                <w:vAlign w:val="center"/>
              </w:tcPr>
            </w:tcPrChange>
          </w:tcPr>
          <w:p w:rsidR="00816113" w:rsidRPr="007001F1" w:rsidRDefault="00816113" w:rsidP="00F92AC2">
            <w:pPr>
              <w:jc w:val="center"/>
              <w:rPr>
                <w:color w:val="000000"/>
              </w:rPr>
            </w:pPr>
          </w:p>
        </w:tc>
        <w:tc>
          <w:tcPr>
            <w:tcW w:w="4820" w:type="dxa"/>
            <w:gridSpan w:val="2"/>
            <w:shd w:val="clear" w:color="auto" w:fill="auto"/>
            <w:vAlign w:val="center"/>
            <w:tcPrChange w:id="505" w:author="Autor">
              <w:tcPr>
                <w:tcW w:w="4820" w:type="dxa"/>
                <w:gridSpan w:val="2"/>
                <w:shd w:val="clear" w:color="auto" w:fill="auto"/>
                <w:vAlign w:val="center"/>
              </w:tcPr>
            </w:tcPrChange>
          </w:tcPr>
          <w:p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Change w:id="506" w:author="Autor">
              <w:tcPr>
                <w:tcW w:w="567" w:type="dxa"/>
                <w:shd w:val="clear" w:color="auto" w:fill="auto"/>
                <w:vAlign w:val="center"/>
              </w:tcPr>
            </w:tcPrChange>
          </w:tcPr>
          <w:p w:rsidR="00816113" w:rsidRPr="007001F1" w:rsidRDefault="00816113" w:rsidP="00F92AC2">
            <w:pPr>
              <w:jc w:val="center"/>
              <w:rPr>
                <w:color w:val="000000"/>
              </w:rPr>
            </w:pPr>
          </w:p>
        </w:tc>
        <w:tc>
          <w:tcPr>
            <w:tcW w:w="567" w:type="dxa"/>
            <w:shd w:val="clear" w:color="auto" w:fill="auto"/>
            <w:vAlign w:val="center"/>
            <w:tcPrChange w:id="507" w:author="Autor">
              <w:tcPr>
                <w:tcW w:w="567" w:type="dxa"/>
                <w:shd w:val="clear" w:color="auto" w:fill="auto"/>
                <w:vAlign w:val="center"/>
              </w:tcPr>
            </w:tcPrChange>
          </w:tcPr>
          <w:p w:rsidR="00816113" w:rsidRPr="007001F1" w:rsidRDefault="00816113" w:rsidP="00F92AC2">
            <w:pPr>
              <w:jc w:val="center"/>
              <w:rPr>
                <w:color w:val="000000"/>
              </w:rPr>
            </w:pPr>
          </w:p>
        </w:tc>
        <w:tc>
          <w:tcPr>
            <w:tcW w:w="776" w:type="dxa"/>
            <w:shd w:val="clear" w:color="auto" w:fill="auto"/>
            <w:vAlign w:val="center"/>
            <w:tcPrChange w:id="508" w:author="Autor">
              <w:tcPr>
                <w:tcW w:w="776" w:type="dxa"/>
                <w:shd w:val="clear" w:color="auto" w:fill="auto"/>
                <w:vAlign w:val="center"/>
              </w:tcPr>
            </w:tcPrChange>
          </w:tcPr>
          <w:p w:rsidR="00816113" w:rsidRPr="007001F1" w:rsidRDefault="00816113" w:rsidP="00F92AC2">
            <w:pPr>
              <w:jc w:val="center"/>
              <w:rPr>
                <w:color w:val="000000"/>
              </w:rPr>
            </w:pPr>
          </w:p>
        </w:tc>
        <w:tc>
          <w:tcPr>
            <w:tcW w:w="1775" w:type="dxa"/>
            <w:shd w:val="clear" w:color="auto" w:fill="auto"/>
            <w:vAlign w:val="center"/>
            <w:tcPrChange w:id="509" w:author="Autor">
              <w:tcPr>
                <w:tcW w:w="1775" w:type="dxa"/>
                <w:shd w:val="clear" w:color="auto" w:fill="auto"/>
                <w:vAlign w:val="center"/>
              </w:tcPr>
            </w:tcPrChange>
          </w:tcPr>
          <w:p w:rsidR="00816113" w:rsidRPr="007001F1" w:rsidRDefault="00816113" w:rsidP="00F92AC2">
            <w:pPr>
              <w:jc w:val="center"/>
              <w:rPr>
                <w:color w:val="000000"/>
              </w:rPr>
            </w:pPr>
          </w:p>
        </w:tc>
      </w:tr>
      <w:tr w:rsidR="00816113" w:rsidRPr="007001F1" w:rsidTr="007261E4">
        <w:trPr>
          <w:trHeight w:val="76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lastRenderedPageBreak/>
              <w:t>2</w:t>
            </w:r>
            <w:r w:rsidR="00D20B46">
              <w:rPr>
                <w:color w:val="000000"/>
                <w:sz w:val="22"/>
                <w:szCs w:val="22"/>
              </w:rPr>
              <w:t>5</w:t>
            </w:r>
          </w:p>
        </w:tc>
        <w:tc>
          <w:tcPr>
            <w:tcW w:w="4820" w:type="dxa"/>
            <w:gridSpan w:val="2"/>
            <w:shd w:val="clear" w:color="auto" w:fill="auto"/>
            <w:vAlign w:val="center"/>
            <w:hideMark/>
          </w:tcPr>
          <w:p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6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1013"/>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728"/>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DE7FB0" w:rsidRPr="007001F1" w:rsidTr="00312388">
        <w:trPr>
          <w:trHeight w:val="466"/>
        </w:trPr>
        <w:tc>
          <w:tcPr>
            <w:tcW w:w="582" w:type="dxa"/>
            <w:vMerge w:val="restart"/>
            <w:shd w:val="clear" w:color="auto" w:fill="auto"/>
            <w:noWrap/>
            <w:vAlign w:val="center"/>
            <w:hideMark/>
          </w:tcPr>
          <w:p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r>
      <w:tr w:rsidR="00DE7FB0" w:rsidRPr="007001F1" w:rsidTr="007261E4">
        <w:trPr>
          <w:trHeight w:val="114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816113" w:rsidRPr="007001F1" w:rsidTr="00312388">
        <w:trPr>
          <w:trHeight w:val="886"/>
        </w:trPr>
        <w:tc>
          <w:tcPr>
            <w:tcW w:w="582" w:type="dxa"/>
            <w:vMerge w:val="restart"/>
            <w:shd w:val="clear" w:color="auto" w:fill="auto"/>
            <w:noWrap/>
            <w:vAlign w:val="center"/>
            <w:hideMark/>
          </w:tcPr>
          <w:p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7261E4">
        <w:trPr>
          <w:trHeight w:val="139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D20B46">
              <w:rPr>
                <w:color w:val="000000"/>
                <w:sz w:val="22"/>
                <w:szCs w:val="22"/>
              </w:rPr>
              <w:t>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474"/>
        </w:trPr>
        <w:tc>
          <w:tcPr>
            <w:tcW w:w="582" w:type="dxa"/>
            <w:vMerge w:val="restart"/>
            <w:shd w:val="clear" w:color="auto" w:fill="auto"/>
            <w:noWrap/>
            <w:vAlign w:val="center"/>
          </w:tcPr>
          <w:p w:rsidR="00816113" w:rsidRPr="007001F1" w:rsidRDefault="00816113" w:rsidP="00F92AC2">
            <w:pPr>
              <w:jc w:val="center"/>
              <w:rPr>
                <w:color w:val="000000"/>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949"/>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510"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E04942" w:rsidRPr="007001F1" w:rsidTr="00312388">
        <w:trPr>
          <w:trHeight w:val="949"/>
          <w:ins w:id="511" w:author="Autor"/>
        </w:trPr>
        <w:tc>
          <w:tcPr>
            <w:tcW w:w="582" w:type="dxa"/>
            <w:shd w:val="clear" w:color="auto" w:fill="auto"/>
            <w:noWrap/>
            <w:vAlign w:val="center"/>
          </w:tcPr>
          <w:p w:rsidR="00E04942" w:rsidRPr="007001F1" w:rsidRDefault="00E04942" w:rsidP="00F92AC2">
            <w:pPr>
              <w:jc w:val="center"/>
              <w:rPr>
                <w:ins w:id="512" w:author="Autor"/>
                <w:color w:val="000000"/>
              </w:rPr>
            </w:pPr>
            <w:ins w:id="513" w:author="Autor">
              <w:r>
                <w:rPr>
                  <w:color w:val="000000"/>
                </w:rPr>
                <w:t>32</w:t>
              </w:r>
            </w:ins>
          </w:p>
        </w:tc>
        <w:tc>
          <w:tcPr>
            <w:tcW w:w="4820" w:type="dxa"/>
            <w:gridSpan w:val="2"/>
            <w:shd w:val="clear" w:color="auto" w:fill="auto"/>
            <w:vAlign w:val="center"/>
          </w:tcPr>
          <w:p w:rsidR="00E04942" w:rsidRPr="007001F1" w:rsidRDefault="00E04942" w:rsidP="00312388">
            <w:pPr>
              <w:jc w:val="both"/>
              <w:rPr>
                <w:ins w:id="514" w:author="Autor"/>
                <w:color w:val="000000"/>
                <w:sz w:val="22"/>
                <w:szCs w:val="22"/>
              </w:rPr>
            </w:pPr>
            <w:ins w:id="515"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E04942" w:rsidRPr="007001F1" w:rsidRDefault="00E04942" w:rsidP="00F92AC2">
            <w:pPr>
              <w:jc w:val="center"/>
              <w:rPr>
                <w:ins w:id="516" w:author="Autor"/>
                <w:color w:val="000000"/>
              </w:rPr>
            </w:pPr>
          </w:p>
        </w:tc>
        <w:tc>
          <w:tcPr>
            <w:tcW w:w="567" w:type="dxa"/>
            <w:shd w:val="clear" w:color="auto" w:fill="auto"/>
            <w:vAlign w:val="center"/>
          </w:tcPr>
          <w:p w:rsidR="00E04942" w:rsidRPr="007001F1" w:rsidRDefault="00E04942" w:rsidP="00F92AC2">
            <w:pPr>
              <w:jc w:val="center"/>
              <w:rPr>
                <w:ins w:id="517" w:author="Autor"/>
                <w:color w:val="000000"/>
              </w:rPr>
            </w:pPr>
          </w:p>
        </w:tc>
        <w:tc>
          <w:tcPr>
            <w:tcW w:w="776" w:type="dxa"/>
            <w:shd w:val="clear" w:color="auto" w:fill="auto"/>
            <w:vAlign w:val="center"/>
          </w:tcPr>
          <w:p w:rsidR="00E04942" w:rsidRPr="007001F1" w:rsidRDefault="00E04942" w:rsidP="00F92AC2">
            <w:pPr>
              <w:jc w:val="center"/>
              <w:rPr>
                <w:ins w:id="518" w:author="Autor"/>
                <w:color w:val="000000"/>
              </w:rPr>
            </w:pPr>
          </w:p>
        </w:tc>
        <w:tc>
          <w:tcPr>
            <w:tcW w:w="1775" w:type="dxa"/>
            <w:shd w:val="clear" w:color="auto" w:fill="auto"/>
            <w:vAlign w:val="center"/>
          </w:tcPr>
          <w:p w:rsidR="00E04942" w:rsidRPr="007001F1" w:rsidRDefault="00E04942" w:rsidP="00F92AC2">
            <w:pPr>
              <w:jc w:val="center"/>
              <w:rPr>
                <w:ins w:id="519" w:author="Autor"/>
                <w:color w:val="000000"/>
              </w:rPr>
            </w:pPr>
          </w:p>
        </w:tc>
      </w:tr>
      <w:tr w:rsidR="00816113" w:rsidRPr="007001F1" w:rsidTr="007261E4">
        <w:trPr>
          <w:trHeight w:val="505"/>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3</w:t>
            </w:r>
            <w:ins w:id="520" w:author="Autor">
              <w:r w:rsidR="00E04942">
                <w:rPr>
                  <w:color w:val="000000"/>
                  <w:sz w:val="22"/>
                  <w:szCs w:val="22"/>
                </w:rPr>
                <w:t>3</w:t>
              </w:r>
            </w:ins>
            <w:del w:id="521" w:author="Autor">
              <w:r w:rsidR="00D20B46" w:rsidDel="00E04942">
                <w:rPr>
                  <w:color w:val="000000"/>
                  <w:sz w:val="22"/>
                  <w:szCs w:val="22"/>
                </w:rPr>
                <w:delText>2</w:delText>
              </w:r>
            </w:del>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5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50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ins w:id="522" w:author="Autor">
              <w:r w:rsidR="00E04942">
                <w:rPr>
                  <w:color w:val="000000"/>
                  <w:sz w:val="22"/>
                  <w:szCs w:val="22"/>
                </w:rPr>
                <w:t>4</w:t>
              </w:r>
            </w:ins>
            <w:del w:id="523" w:author="Autor">
              <w:r w:rsidR="00D20B46" w:rsidDel="00E04942">
                <w:rPr>
                  <w:color w:val="000000"/>
                  <w:sz w:val="22"/>
                  <w:szCs w:val="22"/>
                </w:rPr>
                <w:delText>3</w:delText>
              </w:r>
            </w:del>
          </w:p>
        </w:tc>
        <w:tc>
          <w:tcPr>
            <w:tcW w:w="4820" w:type="dxa"/>
            <w:gridSpan w:val="2"/>
            <w:shd w:val="clear" w:color="auto" w:fill="auto"/>
            <w:vAlign w:val="center"/>
            <w:hideMark/>
          </w:tcPr>
          <w:p w:rsidR="00C523A4" w:rsidRPr="007001F1" w:rsidRDefault="008031FE" w:rsidP="00312388">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ins w:id="524" w:author="Autor">
              <w:r w:rsidR="00E04942">
                <w:rPr>
                  <w:color w:val="000000"/>
                  <w:sz w:val="22"/>
                  <w:szCs w:val="22"/>
                </w:rPr>
                <w:t>5</w:t>
              </w:r>
            </w:ins>
            <w:del w:id="525" w:author="Autor">
              <w:r w:rsidR="00D20B46" w:rsidDel="00E04942">
                <w:rPr>
                  <w:color w:val="000000"/>
                  <w:sz w:val="22"/>
                  <w:szCs w:val="22"/>
                </w:rPr>
                <w:delText>4</w:delText>
              </w:r>
            </w:del>
          </w:p>
        </w:tc>
        <w:tc>
          <w:tcPr>
            <w:tcW w:w="4820" w:type="dxa"/>
            <w:gridSpan w:val="2"/>
            <w:shd w:val="clear" w:color="auto" w:fill="auto"/>
            <w:vAlign w:val="center"/>
            <w:hideMark/>
          </w:tcPr>
          <w:p w:rsidR="008031FE" w:rsidRPr="007001F1" w:rsidRDefault="008031FE"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Pr="007001F1" w:rsidRDefault="00A71747" w:rsidP="00F92AC2">
            <w:pPr>
              <w:jc w:val="center"/>
              <w:rPr>
                <w:color w:val="000000"/>
              </w:rPr>
            </w:pPr>
            <w:r>
              <w:rPr>
                <w:color w:val="000000"/>
                <w:sz w:val="22"/>
                <w:szCs w:val="22"/>
              </w:rPr>
              <w:t>3</w:t>
            </w:r>
            <w:ins w:id="526" w:author="Autor">
              <w:r w:rsidR="00E04942">
                <w:rPr>
                  <w:color w:val="000000"/>
                  <w:sz w:val="22"/>
                  <w:szCs w:val="22"/>
                </w:rPr>
                <w:t>6</w:t>
              </w:r>
            </w:ins>
            <w:del w:id="527" w:author="Autor">
              <w:r w:rsidDel="00E04942">
                <w:rPr>
                  <w:color w:val="000000"/>
                  <w:sz w:val="22"/>
                  <w:szCs w:val="22"/>
                </w:rPr>
                <w:delText>5</w:delText>
              </w:r>
            </w:del>
          </w:p>
        </w:tc>
        <w:tc>
          <w:tcPr>
            <w:tcW w:w="4820" w:type="dxa"/>
            <w:gridSpan w:val="2"/>
            <w:shd w:val="clear" w:color="auto" w:fill="auto"/>
            <w:vAlign w:val="center"/>
          </w:tcPr>
          <w:p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76" w:type="dxa"/>
            <w:shd w:val="clear" w:color="auto" w:fill="auto"/>
            <w:vAlign w:val="center"/>
          </w:tcPr>
          <w:p w:rsidR="00A71747" w:rsidRPr="007001F1" w:rsidRDefault="00A71747" w:rsidP="00F92AC2">
            <w:pPr>
              <w:jc w:val="center"/>
              <w:rPr>
                <w:color w:val="000000"/>
              </w:rPr>
            </w:pPr>
          </w:p>
        </w:tc>
        <w:tc>
          <w:tcPr>
            <w:tcW w:w="1775" w:type="dxa"/>
            <w:shd w:val="clear" w:color="auto" w:fill="auto"/>
            <w:vAlign w:val="center"/>
          </w:tcPr>
          <w:p w:rsidR="00A71747" w:rsidRPr="007001F1" w:rsidRDefault="00A71747" w:rsidP="00F92AC2">
            <w:pPr>
              <w:jc w:val="center"/>
              <w:rPr>
                <w:color w:val="000000"/>
              </w:rPr>
            </w:pPr>
          </w:p>
        </w:tc>
      </w:tr>
      <w:tr w:rsidR="008031FE" w:rsidRPr="007001F1" w:rsidTr="007261E4">
        <w:trPr>
          <w:trHeight w:val="300"/>
        </w:trPr>
        <w:tc>
          <w:tcPr>
            <w:tcW w:w="9087" w:type="dxa"/>
            <w:gridSpan w:val="7"/>
            <w:shd w:val="clear" w:color="auto" w:fill="auto"/>
            <w:noWrap/>
            <w:vAlign w:val="center"/>
          </w:tcPr>
          <w:p w:rsidR="008031FE" w:rsidRPr="007001F1" w:rsidRDefault="008031FE" w:rsidP="00F92AC2">
            <w:pPr>
              <w:jc w:val="both"/>
              <w:rPr>
                <w:b/>
                <w:sz w:val="20"/>
                <w:szCs w:val="20"/>
              </w:rPr>
            </w:pPr>
            <w:r w:rsidRPr="007001F1">
              <w:rPr>
                <w:b/>
                <w:sz w:val="20"/>
                <w:szCs w:val="20"/>
              </w:rPr>
              <w:t>VYJADRENIE</w:t>
            </w:r>
          </w:p>
          <w:p w:rsidR="008031FE" w:rsidRPr="007001F1" w:rsidRDefault="008031FE"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6"/>
              <w:t>[1]</w:t>
            </w:r>
          </w:p>
          <w:p w:rsidR="008031FE" w:rsidRPr="007001F1" w:rsidRDefault="008031FE" w:rsidP="00F92AC2">
            <w:pPr>
              <w:rPr>
                <w:b/>
                <w:bCs/>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Kontrolu vykonal</w:t>
            </w:r>
            <w:ins w:id="529" w:author="Autor">
              <w:r w:rsidR="00A90B4D">
                <w:rPr>
                  <w:rStyle w:val="Odkaznapoznmkupodiarou"/>
                  <w:b/>
                  <w:bCs/>
                  <w:sz w:val="22"/>
                  <w:szCs w:val="22"/>
                </w:rPr>
                <w:footnoteReference w:customMarkFollows="1" w:id="27"/>
                <w:t>2</w:t>
              </w:r>
            </w:ins>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9087" w:type="dxa"/>
            <w:gridSpan w:val="7"/>
            <w:shd w:val="clear" w:color="auto" w:fill="auto"/>
            <w:noWrap/>
            <w:vAlign w:val="bottom"/>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Kontrolu </w:t>
            </w:r>
            <w:ins w:id="531" w:author="Autor">
              <w:r w:rsidR="00E3352C">
                <w:rPr>
                  <w:b/>
                  <w:bCs/>
                  <w:sz w:val="22"/>
                  <w:szCs w:val="22"/>
                </w:rPr>
                <w:t>schválil</w:t>
              </w:r>
              <w:r w:rsidR="00E3352C" w:rsidRPr="007001F1" w:rsidDel="00E3352C">
                <w:rPr>
                  <w:b/>
                  <w:bCs/>
                  <w:sz w:val="22"/>
                  <w:szCs w:val="22"/>
                </w:rPr>
                <w:t xml:space="preserve"> </w:t>
              </w:r>
            </w:ins>
            <w:del w:id="532" w:author="Autor">
              <w:r w:rsidRPr="007001F1" w:rsidDel="00E3352C">
                <w:rPr>
                  <w:b/>
                  <w:bCs/>
                  <w:sz w:val="22"/>
                  <w:szCs w:val="22"/>
                </w:rPr>
                <w:delText>vykonal</w:delText>
              </w:r>
            </w:del>
            <w:ins w:id="533" w:author="Autor">
              <w:r w:rsidR="00A90B4D">
                <w:rPr>
                  <w:rStyle w:val="Odkaznapoznmkupodiarou"/>
                  <w:b/>
                  <w:bCs/>
                  <w:sz w:val="22"/>
                  <w:szCs w:val="22"/>
                </w:rPr>
                <w:footnoteReference w:customMarkFollows="1" w:id="28"/>
                <w:t>3</w:t>
              </w:r>
            </w:ins>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bl>
    <w:p w:rsidR="006302BF" w:rsidRPr="007001F1" w:rsidRDefault="006302BF"/>
    <w:p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rsidTr="007261E4">
        <w:trPr>
          <w:trHeight w:val="645"/>
        </w:trPr>
        <w:tc>
          <w:tcPr>
            <w:tcW w:w="9087" w:type="dxa"/>
            <w:gridSpan w:val="7"/>
            <w:shd w:val="clear" w:color="000000" w:fill="60497A"/>
            <w:vAlign w:val="center"/>
            <w:hideMark/>
          </w:tcPr>
          <w:p w:rsidR="006302BF" w:rsidRPr="007001F1" w:rsidRDefault="006302B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535" w:name="KZ_9"/>
            <w:r w:rsidRPr="007001F1">
              <w:rPr>
                <w:b/>
                <w:bCs/>
                <w:color w:val="FFFFFF"/>
              </w:rPr>
              <w:t xml:space="preserve">Nadlimitná zákazka realizovaná cez elektronické trhovisko - </w:t>
            </w:r>
            <w:r w:rsidR="00144756" w:rsidRPr="007001F1">
              <w:rPr>
                <w:b/>
                <w:bCs/>
                <w:color w:val="FFFFFF"/>
              </w:rPr>
              <w:t>prvá</w:t>
            </w:r>
            <w:r w:rsidRPr="007001F1">
              <w:rPr>
                <w:b/>
                <w:bCs/>
                <w:color w:val="FFFFFF"/>
              </w:rPr>
              <w:t xml:space="preserve"> ex</w:t>
            </w:r>
            <w:ins w:id="536" w:author="Autor">
              <w:r w:rsidR="001E1E89">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535"/>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programu</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66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projektu a prijímateľa</w:t>
            </w:r>
          </w:p>
        </w:tc>
      </w:tr>
      <w:tr w:rsidR="006302BF" w:rsidRPr="007001F1" w:rsidTr="007261E4">
        <w:trPr>
          <w:trHeight w:val="33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zákazky</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Nadlimitná zákazka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xml:space="preserve">Nadlimitná verejná súťaž s využitím elektronického trhoviska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302BF" w:rsidRPr="007001F1" w:rsidRDefault="006302BF" w:rsidP="00F92AC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F92AC2">
            <w:pPr>
              <w:rPr>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6302BF" w:rsidRPr="007001F1" w:rsidRDefault="00144756" w:rsidP="00F92AC2">
            <w:pPr>
              <w:rPr>
                <w:color w:val="000000"/>
              </w:rPr>
            </w:pPr>
            <w:r w:rsidRPr="007001F1">
              <w:rPr>
                <w:color w:val="000000"/>
                <w:sz w:val="22"/>
                <w:szCs w:val="22"/>
              </w:rPr>
              <w:t>prvá</w:t>
            </w:r>
            <w:r w:rsidR="006302BF" w:rsidRPr="007001F1">
              <w:rPr>
                <w:color w:val="000000"/>
                <w:sz w:val="22"/>
                <w:szCs w:val="22"/>
              </w:rPr>
              <w:t xml:space="preserve"> ex</w:t>
            </w:r>
            <w:ins w:id="537" w:author="Autor">
              <w:r w:rsidR="00316514">
                <w:rPr>
                  <w:color w:val="000000"/>
                  <w:sz w:val="22"/>
                  <w:szCs w:val="22"/>
                </w:rPr>
                <w:t xml:space="preserve"> </w:t>
              </w:r>
            </w:ins>
            <w:proofErr w:type="spellStart"/>
            <w:r w:rsidR="006302BF" w:rsidRPr="007001F1">
              <w:rPr>
                <w:color w:val="000000"/>
                <w:sz w:val="22"/>
                <w:szCs w:val="22"/>
              </w:rPr>
              <w:t>ante</w:t>
            </w:r>
            <w:proofErr w:type="spellEnd"/>
            <w:r w:rsidR="006302BF" w:rsidRPr="007001F1">
              <w:rPr>
                <w:color w:val="000000"/>
                <w:sz w:val="22"/>
                <w:szCs w:val="22"/>
              </w:rPr>
              <w:t xml:space="preserve"> kontrola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15"/>
        </w:trPr>
        <w:tc>
          <w:tcPr>
            <w:tcW w:w="582"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ins w:id="538" w:author="Autor">
              <w:r>
                <w:rPr>
                  <w:color w:val="000000"/>
                  <w:sz w:val="22"/>
                  <w:szCs w:val="22"/>
                </w:rPr>
                <w:t xml:space="preserve">a) </w:t>
              </w:r>
            </w:ins>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r>
      <w:tr w:rsidR="009C7ADB" w:rsidRPr="007001F1" w:rsidTr="007261E4">
        <w:trPr>
          <w:trHeight w:val="20"/>
          <w:ins w:id="539" w:author="Autor"/>
        </w:trPr>
        <w:tc>
          <w:tcPr>
            <w:tcW w:w="582" w:type="dxa"/>
            <w:vMerge/>
            <w:shd w:val="clear" w:color="auto" w:fill="auto"/>
            <w:noWrap/>
            <w:vAlign w:val="center"/>
          </w:tcPr>
          <w:p w:rsidR="009C7ADB" w:rsidRPr="007001F1" w:rsidRDefault="009C7ADB" w:rsidP="00F92AC2">
            <w:pPr>
              <w:jc w:val="center"/>
              <w:rPr>
                <w:ins w:id="540" w:author="Autor"/>
                <w:color w:val="000000"/>
                <w:sz w:val="22"/>
                <w:szCs w:val="22"/>
              </w:rPr>
            </w:pPr>
          </w:p>
        </w:tc>
        <w:tc>
          <w:tcPr>
            <w:tcW w:w="4820" w:type="dxa"/>
            <w:gridSpan w:val="2"/>
            <w:shd w:val="clear" w:color="auto" w:fill="auto"/>
            <w:vAlign w:val="center"/>
          </w:tcPr>
          <w:p w:rsidR="009C7ADB" w:rsidRPr="007001F1" w:rsidRDefault="009C7ADB" w:rsidP="003F3D85">
            <w:pPr>
              <w:jc w:val="both"/>
              <w:rPr>
                <w:ins w:id="541" w:author="Autor"/>
                <w:color w:val="000000"/>
                <w:sz w:val="22"/>
                <w:szCs w:val="22"/>
              </w:rPr>
            </w:pPr>
            <w:ins w:id="542"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9C7ADB" w:rsidRPr="007001F1" w:rsidRDefault="009C7ADB" w:rsidP="003F3D85">
            <w:pPr>
              <w:jc w:val="both"/>
              <w:rPr>
                <w:ins w:id="543" w:author="Autor"/>
                <w:b/>
                <w:bCs/>
                <w:color w:val="000000"/>
                <w:sz w:val="22"/>
                <w:szCs w:val="22"/>
              </w:rPr>
            </w:pPr>
          </w:p>
        </w:tc>
        <w:tc>
          <w:tcPr>
            <w:tcW w:w="567" w:type="dxa"/>
            <w:shd w:val="clear" w:color="auto" w:fill="auto"/>
            <w:vAlign w:val="center"/>
          </w:tcPr>
          <w:p w:rsidR="009C7ADB" w:rsidRPr="007001F1" w:rsidRDefault="009C7ADB" w:rsidP="003F3D85">
            <w:pPr>
              <w:jc w:val="both"/>
              <w:rPr>
                <w:ins w:id="544" w:author="Autor"/>
                <w:b/>
                <w:bCs/>
                <w:color w:val="000000"/>
                <w:sz w:val="22"/>
                <w:szCs w:val="22"/>
              </w:rPr>
            </w:pPr>
          </w:p>
        </w:tc>
        <w:tc>
          <w:tcPr>
            <w:tcW w:w="776" w:type="dxa"/>
            <w:shd w:val="clear" w:color="auto" w:fill="auto"/>
            <w:vAlign w:val="center"/>
          </w:tcPr>
          <w:p w:rsidR="009C7ADB" w:rsidRPr="007001F1" w:rsidRDefault="009C7ADB" w:rsidP="003F3D85">
            <w:pPr>
              <w:jc w:val="both"/>
              <w:rPr>
                <w:ins w:id="545" w:author="Autor"/>
                <w:b/>
                <w:bCs/>
                <w:color w:val="000000"/>
                <w:sz w:val="22"/>
                <w:szCs w:val="22"/>
              </w:rPr>
            </w:pPr>
          </w:p>
        </w:tc>
        <w:tc>
          <w:tcPr>
            <w:tcW w:w="1775" w:type="dxa"/>
            <w:shd w:val="clear" w:color="auto" w:fill="auto"/>
            <w:vAlign w:val="center"/>
          </w:tcPr>
          <w:p w:rsidR="009C7ADB" w:rsidRPr="007001F1" w:rsidRDefault="009C7ADB" w:rsidP="003F3D85">
            <w:pPr>
              <w:jc w:val="both"/>
              <w:rPr>
                <w:ins w:id="546" w:author="Autor"/>
                <w:b/>
                <w:bCs/>
                <w:color w:val="000000"/>
                <w:sz w:val="22"/>
                <w:szCs w:val="22"/>
              </w:rPr>
            </w:pPr>
          </w:p>
        </w:tc>
      </w:tr>
      <w:tr w:rsidR="00776C6E" w:rsidRPr="007001F1" w:rsidTr="00312388">
        <w:trPr>
          <w:trHeight w:val="288"/>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29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55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6302B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val="restart"/>
            <w:shd w:val="clear" w:color="auto" w:fill="auto"/>
            <w:noWrap/>
            <w:vAlign w:val="center"/>
            <w:hideMark/>
          </w:tcPr>
          <w:p w:rsidR="00E5404D" w:rsidRPr="007001F1" w:rsidRDefault="00E5404D"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B4707E" w:rsidP="00B4707E">
            <w:pPr>
              <w:pStyle w:val="Odsekzoznamu"/>
              <w:ind w:left="0"/>
              <w:jc w:val="both"/>
              <w:rPr>
                <w:color w:val="000000"/>
              </w:rPr>
            </w:pPr>
            <w:r>
              <w:rPr>
                <w:color w:val="000000"/>
                <w:sz w:val="22"/>
                <w:szCs w:val="22"/>
              </w:rPr>
              <w:t xml:space="preserve">a) </w:t>
            </w:r>
            <w:r w:rsidR="00E5404D"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shd w:val="clear" w:color="auto" w:fill="auto"/>
            <w:noWrap/>
            <w:vAlign w:val="center"/>
          </w:tcPr>
          <w:p w:rsidR="00E5404D" w:rsidRPr="007001F1" w:rsidRDefault="00E5404D" w:rsidP="00F92AC2">
            <w:pPr>
              <w:jc w:val="center"/>
              <w:rPr>
                <w:color w:val="000000"/>
              </w:rPr>
            </w:pPr>
          </w:p>
        </w:tc>
        <w:tc>
          <w:tcPr>
            <w:tcW w:w="4820" w:type="dxa"/>
            <w:gridSpan w:val="2"/>
            <w:shd w:val="clear" w:color="auto" w:fill="auto"/>
            <w:vAlign w:val="center"/>
          </w:tcPr>
          <w:p w:rsidR="00E5404D" w:rsidRPr="00E5404D" w:rsidRDefault="00B4707E" w:rsidP="00B4707E">
            <w:pPr>
              <w:pStyle w:val="Odsekzoznamu"/>
              <w:ind w:left="0"/>
              <w:jc w:val="both"/>
              <w:rPr>
                <w:color w:val="000000"/>
              </w:rPr>
            </w:pPr>
            <w:r>
              <w:rPr>
                <w:color w:val="000000"/>
                <w:sz w:val="22"/>
                <w:szCs w:val="22"/>
              </w:rPr>
              <w:t xml:space="preserve">b) </w:t>
            </w:r>
            <w:r w:rsidR="00E5404D"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rsidP="003F3D85">
            <w:pPr>
              <w:jc w:val="both"/>
              <w:rPr>
                <w:b/>
                <w:bCs/>
                <w:color w:val="000000"/>
              </w:rPr>
            </w:pPr>
          </w:p>
        </w:tc>
        <w:tc>
          <w:tcPr>
            <w:tcW w:w="567" w:type="dxa"/>
            <w:shd w:val="clear" w:color="auto" w:fill="auto"/>
            <w:vAlign w:val="center"/>
          </w:tcPr>
          <w:p w:rsidR="00E5404D" w:rsidRPr="007001F1" w:rsidRDefault="00E5404D" w:rsidP="003F3D85">
            <w:pPr>
              <w:jc w:val="both"/>
              <w:rPr>
                <w:b/>
                <w:bCs/>
                <w:color w:val="000000"/>
              </w:rPr>
            </w:pPr>
          </w:p>
        </w:tc>
        <w:tc>
          <w:tcPr>
            <w:tcW w:w="776" w:type="dxa"/>
            <w:shd w:val="clear" w:color="auto" w:fill="auto"/>
            <w:vAlign w:val="center"/>
          </w:tcPr>
          <w:p w:rsidR="00E5404D" w:rsidRPr="007001F1" w:rsidRDefault="00E5404D" w:rsidP="003F3D85">
            <w:pPr>
              <w:jc w:val="both"/>
              <w:rPr>
                <w:b/>
                <w:bCs/>
                <w:color w:val="000000"/>
              </w:rPr>
            </w:pPr>
          </w:p>
        </w:tc>
        <w:tc>
          <w:tcPr>
            <w:tcW w:w="1775" w:type="dxa"/>
            <w:shd w:val="clear" w:color="auto" w:fill="auto"/>
            <w:vAlign w:val="center"/>
          </w:tcPr>
          <w:p w:rsidR="00E5404D" w:rsidRPr="007001F1" w:rsidRDefault="00E5404D" w:rsidP="003F3D85">
            <w:pPr>
              <w:jc w:val="both"/>
              <w:rPr>
                <w:b/>
                <w:bCs/>
                <w:color w:val="000000"/>
              </w:rPr>
            </w:pPr>
          </w:p>
        </w:tc>
      </w:tr>
      <w:tr w:rsidR="00776C6E" w:rsidRPr="007001F1" w:rsidTr="007261E4">
        <w:trPr>
          <w:trHeight w:val="503"/>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502"/>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Objednávkové atribúty, zmluvné špecifikácie a podmienky súťaže, ktoré boli doplnené</w:t>
            </w:r>
            <w:r w:rsidR="00442C37">
              <w:rPr>
                <w:color w:val="000000"/>
                <w:sz w:val="22"/>
                <w:szCs w:val="22"/>
              </w:rPr>
              <w:t>,</w:t>
            </w:r>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9</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zamestnanec vykonávajúci kontrolu oboznámený s rizikovými indikátormi</w:t>
            </w:r>
            <w:ins w:id="547" w:author="Autor">
              <w:r w:rsidR="00A46C76">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548" w:author="Autor">
              <w:r w:rsidR="00A46C76">
                <w:rPr>
                  <w:color w:val="000000"/>
                  <w:sz w:val="22"/>
                  <w:szCs w:val="22"/>
                </w:rPr>
                <w:t xml:space="preserve"> </w:t>
              </w:r>
            </w:ins>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776C6E" w:rsidRPr="007001F1" w:rsidTr="00312388">
        <w:trPr>
          <w:trHeight w:val="342"/>
        </w:trPr>
        <w:tc>
          <w:tcPr>
            <w:tcW w:w="582" w:type="dxa"/>
            <w:vMerge w:val="restart"/>
            <w:shd w:val="clear" w:color="auto" w:fill="auto"/>
            <w:noWrap/>
            <w:vAlign w:val="center"/>
          </w:tcPr>
          <w:p w:rsidR="00776C6E" w:rsidRPr="007001F1" w:rsidRDefault="00776C6E" w:rsidP="00F92AC2">
            <w:pPr>
              <w:jc w:val="center"/>
              <w:rPr>
                <w:color w:val="000000"/>
              </w:rPr>
            </w:pPr>
            <w:r w:rsidRPr="007001F1">
              <w:rPr>
                <w:color w:val="000000"/>
                <w:sz w:val="22"/>
                <w:szCs w:val="22"/>
              </w:rPr>
              <w:t>10</w:t>
            </w:r>
          </w:p>
        </w:tc>
        <w:tc>
          <w:tcPr>
            <w:tcW w:w="4820" w:type="dxa"/>
            <w:gridSpan w:val="2"/>
            <w:shd w:val="clear" w:color="auto" w:fill="auto"/>
            <w:vAlign w:val="center"/>
          </w:tcPr>
          <w:p w:rsidR="00776C6E" w:rsidRPr="007001F1" w:rsidRDefault="00776C6E" w:rsidP="003F3D85">
            <w:pPr>
              <w:jc w:val="both"/>
            </w:pPr>
            <w:r w:rsidRPr="007001F1">
              <w:rPr>
                <w:sz w:val="22"/>
                <w:szCs w:val="22"/>
              </w:rPr>
              <w:t>a) Nebol pred vyhlásením VO identifikovaný konflikt záujmov podľa § 23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63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8F6E20" w:rsidRPr="007001F1" w:rsidTr="007261E4">
        <w:trPr>
          <w:trHeight w:val="20"/>
        </w:trPr>
        <w:tc>
          <w:tcPr>
            <w:tcW w:w="582" w:type="dxa"/>
            <w:shd w:val="clear" w:color="auto" w:fill="auto"/>
            <w:noWrap/>
            <w:vAlign w:val="center"/>
          </w:tcPr>
          <w:p w:rsidR="008F6E20" w:rsidRPr="007001F1" w:rsidRDefault="001C09CB" w:rsidP="00F92AC2">
            <w:pPr>
              <w:jc w:val="center"/>
              <w:rPr>
                <w:color w:val="000000"/>
              </w:rPr>
            </w:pPr>
            <w:r w:rsidRPr="007001F1">
              <w:rPr>
                <w:color w:val="000000"/>
                <w:sz w:val="22"/>
                <w:szCs w:val="22"/>
              </w:rPr>
              <w:t>11</w:t>
            </w:r>
          </w:p>
        </w:tc>
        <w:tc>
          <w:tcPr>
            <w:tcW w:w="4820" w:type="dxa"/>
            <w:gridSpan w:val="2"/>
            <w:shd w:val="clear" w:color="auto" w:fill="auto"/>
            <w:vAlign w:val="center"/>
          </w:tcPr>
          <w:p w:rsidR="008F6E20" w:rsidRPr="007001F1" w:rsidRDefault="008F6E20" w:rsidP="003F3D85">
            <w:pPr>
              <w:jc w:val="both"/>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rsidR="008F6E20" w:rsidRPr="007001F1" w:rsidRDefault="008F6E20" w:rsidP="003F3D85">
            <w:pPr>
              <w:jc w:val="both"/>
              <w:rPr>
                <w:b/>
                <w:bCs/>
                <w:color w:val="000000"/>
              </w:rPr>
            </w:pPr>
          </w:p>
        </w:tc>
        <w:tc>
          <w:tcPr>
            <w:tcW w:w="567" w:type="dxa"/>
            <w:shd w:val="clear" w:color="auto" w:fill="auto"/>
            <w:vAlign w:val="center"/>
          </w:tcPr>
          <w:p w:rsidR="008F6E20" w:rsidRPr="007001F1" w:rsidRDefault="008F6E20" w:rsidP="003F3D85">
            <w:pPr>
              <w:jc w:val="both"/>
              <w:rPr>
                <w:b/>
                <w:bCs/>
                <w:color w:val="000000"/>
              </w:rPr>
            </w:pPr>
          </w:p>
        </w:tc>
        <w:tc>
          <w:tcPr>
            <w:tcW w:w="776" w:type="dxa"/>
            <w:shd w:val="clear" w:color="auto" w:fill="auto"/>
            <w:vAlign w:val="center"/>
          </w:tcPr>
          <w:p w:rsidR="008F6E20" w:rsidRPr="007001F1" w:rsidRDefault="008F6E20" w:rsidP="003F3D85">
            <w:pPr>
              <w:jc w:val="both"/>
              <w:rPr>
                <w:b/>
                <w:bCs/>
                <w:color w:val="000000"/>
              </w:rPr>
            </w:pPr>
          </w:p>
        </w:tc>
        <w:tc>
          <w:tcPr>
            <w:tcW w:w="1775" w:type="dxa"/>
            <w:shd w:val="clear" w:color="auto" w:fill="auto"/>
            <w:vAlign w:val="center"/>
          </w:tcPr>
          <w:p w:rsidR="008F6E20" w:rsidRPr="007001F1" w:rsidRDefault="008F6E20"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1C09CB">
            <w:pPr>
              <w:jc w:val="center"/>
              <w:rPr>
                <w:color w:val="000000"/>
              </w:rPr>
            </w:pPr>
            <w:r w:rsidRPr="007001F1">
              <w:rPr>
                <w:color w:val="000000"/>
                <w:sz w:val="22"/>
                <w:szCs w:val="22"/>
              </w:rPr>
              <w:t>12</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300"/>
        </w:trPr>
        <w:tc>
          <w:tcPr>
            <w:tcW w:w="9087" w:type="dxa"/>
            <w:gridSpan w:val="7"/>
            <w:shd w:val="clear" w:color="auto" w:fill="auto"/>
            <w:noWrap/>
            <w:vAlign w:val="center"/>
          </w:tcPr>
          <w:p w:rsidR="006302BF" w:rsidRPr="007001F1" w:rsidRDefault="006302BF" w:rsidP="00F92AC2">
            <w:pPr>
              <w:jc w:val="both"/>
              <w:rPr>
                <w:b/>
                <w:sz w:val="20"/>
                <w:szCs w:val="20"/>
              </w:rPr>
            </w:pPr>
            <w:r w:rsidRPr="007001F1">
              <w:rPr>
                <w:b/>
                <w:sz w:val="20"/>
                <w:szCs w:val="20"/>
              </w:rPr>
              <w:t>VYJADRENIE</w:t>
            </w:r>
          </w:p>
          <w:p w:rsidR="006302BF" w:rsidRPr="007001F1" w:rsidRDefault="006302BF" w:rsidP="00F92AC2">
            <w:pPr>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29"/>
              <w:t>[1]</w:t>
            </w:r>
          </w:p>
          <w:p w:rsidR="006302BF" w:rsidRPr="007001F1" w:rsidRDefault="006302BF" w:rsidP="00F92AC2">
            <w:pPr>
              <w:rPr>
                <w:b/>
                <w:bCs/>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lastRenderedPageBreak/>
              <w:t>Kontrolu vykonal</w:t>
            </w:r>
            <w:ins w:id="551" w:author="Autor">
              <w:r w:rsidR="00A90B4D">
                <w:rPr>
                  <w:rStyle w:val="Odkaznapoznmkupodiarou"/>
                  <w:b/>
                  <w:bCs/>
                  <w:sz w:val="22"/>
                  <w:szCs w:val="22"/>
                </w:rPr>
                <w:footnoteReference w:customMarkFollows="1" w:id="30"/>
                <w:t>2</w:t>
              </w:r>
            </w:ins>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t>Dátum:</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9087" w:type="dxa"/>
            <w:gridSpan w:val="7"/>
            <w:shd w:val="clear" w:color="auto" w:fill="auto"/>
            <w:noWrap/>
            <w:vAlign w:val="bottom"/>
            <w:hideMark/>
          </w:tcPr>
          <w:p w:rsidR="006302BF" w:rsidRPr="007001F1" w:rsidRDefault="006302BF" w:rsidP="00F92AC2">
            <w:pPr>
              <w:jc w:val="cente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Kontrolu </w:t>
            </w:r>
            <w:ins w:id="553" w:author="Autor">
              <w:r w:rsidR="00E3352C">
                <w:rPr>
                  <w:b/>
                  <w:bCs/>
                  <w:sz w:val="22"/>
                  <w:szCs w:val="22"/>
                </w:rPr>
                <w:t>schválil</w:t>
              </w:r>
              <w:r w:rsidR="00E3352C" w:rsidRPr="007001F1" w:rsidDel="00E3352C">
                <w:rPr>
                  <w:b/>
                  <w:bCs/>
                  <w:sz w:val="22"/>
                  <w:szCs w:val="22"/>
                </w:rPr>
                <w:t xml:space="preserve"> </w:t>
              </w:r>
            </w:ins>
            <w:del w:id="554" w:author="Autor">
              <w:r w:rsidRPr="007001F1" w:rsidDel="00E3352C">
                <w:rPr>
                  <w:b/>
                  <w:bCs/>
                  <w:sz w:val="22"/>
                  <w:szCs w:val="22"/>
                </w:rPr>
                <w:delText>vykonal</w:delText>
              </w:r>
            </w:del>
            <w:ins w:id="555" w:author="Autor">
              <w:r w:rsidR="00A90B4D">
                <w:rPr>
                  <w:rStyle w:val="Odkaznapoznmkupodiarou"/>
                  <w:b/>
                  <w:bCs/>
                  <w:sz w:val="22"/>
                  <w:szCs w:val="22"/>
                </w:rPr>
                <w:footnoteReference w:customMarkFollows="1" w:id="31"/>
                <w:t>3</w:t>
              </w:r>
            </w:ins>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Dátum: </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bl>
    <w:p w:rsidR="006302BF" w:rsidRPr="007001F1" w:rsidRDefault="006302BF" w:rsidP="006302BF"/>
    <w:p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557" w:author="Autor">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709"/>
        <w:gridCol w:w="1775"/>
        <w:tblGridChange w:id="558">
          <w:tblGrid>
            <w:gridCol w:w="582"/>
            <w:gridCol w:w="2977"/>
            <w:gridCol w:w="1843"/>
            <w:gridCol w:w="567"/>
            <w:gridCol w:w="567"/>
            <w:gridCol w:w="709"/>
            <w:gridCol w:w="67"/>
            <w:gridCol w:w="1775"/>
          </w:tblGrid>
        </w:tblGridChange>
      </w:tblGrid>
      <w:tr w:rsidR="00F92AC2" w:rsidRPr="007001F1" w:rsidTr="00183B17">
        <w:trPr>
          <w:trHeight w:val="645"/>
          <w:trPrChange w:id="559" w:author="Autor">
            <w:trPr>
              <w:trHeight w:val="645"/>
            </w:trPr>
          </w:trPrChange>
        </w:trPr>
        <w:tc>
          <w:tcPr>
            <w:tcW w:w="9020" w:type="dxa"/>
            <w:gridSpan w:val="7"/>
            <w:shd w:val="clear" w:color="000000" w:fill="60497A"/>
            <w:vAlign w:val="center"/>
            <w:hideMark/>
            <w:tcPrChange w:id="560" w:author="Autor">
              <w:tcPr>
                <w:tcW w:w="9087" w:type="dxa"/>
                <w:gridSpan w:val="8"/>
                <w:shd w:val="clear" w:color="000000" w:fill="60497A"/>
                <w:vAlign w:val="center"/>
                <w:hideMark/>
              </w:tcPr>
            </w:tcPrChange>
          </w:tcPr>
          <w:p w:rsidR="00F92AC2" w:rsidRPr="007001F1" w:rsidRDefault="00F92AC2"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561" w:name="KZ_10"/>
            <w:r w:rsidRPr="007001F1">
              <w:rPr>
                <w:b/>
                <w:bCs/>
                <w:color w:val="FFFFFF"/>
              </w:rPr>
              <w:t xml:space="preserve">Nadlimitná zákazka realizovaná cez elektronické trhovisko - </w:t>
            </w:r>
            <w:r w:rsidR="00144756" w:rsidRPr="007001F1">
              <w:rPr>
                <w:b/>
                <w:bCs/>
                <w:color w:val="FFFFFF"/>
              </w:rPr>
              <w:t>druhá</w:t>
            </w:r>
            <w:r w:rsidRPr="007001F1">
              <w:rPr>
                <w:b/>
                <w:bCs/>
                <w:color w:val="FFFFFF"/>
              </w:rPr>
              <w:t xml:space="preserve"> ex</w:t>
            </w:r>
            <w:ins w:id="562" w:author="Autor">
              <w:r w:rsidR="00F742F7">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561"/>
          </w:p>
        </w:tc>
      </w:tr>
      <w:tr w:rsidR="00F92AC2" w:rsidRPr="007001F1" w:rsidTr="00183B17">
        <w:trPr>
          <w:trHeight w:val="330"/>
          <w:trPrChange w:id="563" w:author="Autor">
            <w:trPr>
              <w:trHeight w:val="330"/>
            </w:trPr>
          </w:trPrChange>
        </w:trPr>
        <w:tc>
          <w:tcPr>
            <w:tcW w:w="9020" w:type="dxa"/>
            <w:gridSpan w:val="7"/>
            <w:shd w:val="clear" w:color="auto" w:fill="auto"/>
            <w:vAlign w:val="center"/>
            <w:hideMark/>
            <w:tcPrChange w:id="564" w:author="Autor">
              <w:tcPr>
                <w:tcW w:w="9087" w:type="dxa"/>
                <w:gridSpan w:val="8"/>
                <w:shd w:val="clear" w:color="auto" w:fill="auto"/>
                <w:vAlign w:val="center"/>
                <w:hideMark/>
              </w:tcPr>
            </w:tcPrChange>
          </w:tcPr>
          <w:p w:rsidR="00F92AC2" w:rsidRPr="007001F1" w:rsidRDefault="00F92AC2" w:rsidP="00F92AC2">
            <w:pPr>
              <w:jc w:val="center"/>
              <w:rPr>
                <w:b/>
                <w:bCs/>
                <w:color w:val="000000"/>
              </w:rPr>
            </w:pPr>
            <w:r w:rsidRPr="007001F1">
              <w:rPr>
                <w:b/>
                <w:bCs/>
                <w:color w:val="000000"/>
                <w:sz w:val="22"/>
                <w:szCs w:val="22"/>
              </w:rPr>
              <w:t>Identifikácia programu</w:t>
            </w:r>
          </w:p>
        </w:tc>
      </w:tr>
      <w:tr w:rsidR="00F92AC2" w:rsidRPr="007001F1" w:rsidTr="00183B17">
        <w:trPr>
          <w:trHeight w:val="300"/>
          <w:trPrChange w:id="565" w:author="Autor">
            <w:trPr>
              <w:trHeight w:val="300"/>
            </w:trPr>
          </w:trPrChange>
        </w:trPr>
        <w:tc>
          <w:tcPr>
            <w:tcW w:w="3559" w:type="dxa"/>
            <w:gridSpan w:val="2"/>
            <w:shd w:val="clear" w:color="auto" w:fill="auto"/>
            <w:vAlign w:val="center"/>
            <w:hideMark/>
            <w:tcPrChange w:id="566"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Názov programu</w:t>
            </w:r>
          </w:p>
        </w:tc>
        <w:tc>
          <w:tcPr>
            <w:tcW w:w="5461" w:type="dxa"/>
            <w:gridSpan w:val="5"/>
            <w:shd w:val="clear" w:color="auto" w:fill="auto"/>
            <w:vAlign w:val="center"/>
            <w:hideMark/>
            <w:tcPrChange w:id="567"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558"/>
          <w:trPrChange w:id="568" w:author="Autor">
            <w:trPr>
              <w:trHeight w:val="558"/>
            </w:trPr>
          </w:trPrChange>
        </w:trPr>
        <w:tc>
          <w:tcPr>
            <w:tcW w:w="3559" w:type="dxa"/>
            <w:gridSpan w:val="2"/>
            <w:shd w:val="clear" w:color="auto" w:fill="auto"/>
            <w:vAlign w:val="center"/>
            <w:hideMark/>
            <w:tcPrChange w:id="569"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461" w:type="dxa"/>
            <w:gridSpan w:val="5"/>
            <w:shd w:val="clear" w:color="auto" w:fill="auto"/>
            <w:vAlign w:val="center"/>
            <w:hideMark/>
            <w:tcPrChange w:id="570"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30"/>
          <w:trPrChange w:id="571" w:author="Autor">
            <w:trPr>
              <w:trHeight w:val="330"/>
            </w:trPr>
          </w:trPrChange>
        </w:trPr>
        <w:tc>
          <w:tcPr>
            <w:tcW w:w="9020" w:type="dxa"/>
            <w:gridSpan w:val="7"/>
            <w:shd w:val="clear" w:color="auto" w:fill="auto"/>
            <w:vAlign w:val="center"/>
            <w:hideMark/>
            <w:tcPrChange w:id="572" w:author="Autor">
              <w:tcPr>
                <w:tcW w:w="9087" w:type="dxa"/>
                <w:gridSpan w:val="8"/>
                <w:shd w:val="clear" w:color="auto" w:fill="auto"/>
                <w:vAlign w:val="center"/>
                <w:hideMark/>
              </w:tcPr>
            </w:tcPrChange>
          </w:tcPr>
          <w:p w:rsidR="00F92AC2" w:rsidRPr="007001F1" w:rsidRDefault="00F92AC2" w:rsidP="00F92AC2">
            <w:pPr>
              <w:jc w:val="center"/>
              <w:rPr>
                <w:b/>
                <w:bCs/>
                <w:color w:val="000000"/>
              </w:rPr>
            </w:pPr>
            <w:r w:rsidRPr="007001F1">
              <w:rPr>
                <w:b/>
                <w:bCs/>
                <w:color w:val="000000"/>
                <w:sz w:val="22"/>
                <w:szCs w:val="22"/>
              </w:rPr>
              <w:t>Identifikácia projektu a prijímateľa</w:t>
            </w:r>
          </w:p>
        </w:tc>
      </w:tr>
      <w:tr w:rsidR="00F92AC2" w:rsidRPr="007001F1" w:rsidTr="00183B17">
        <w:trPr>
          <w:trHeight w:val="330"/>
          <w:trPrChange w:id="573" w:author="Autor">
            <w:trPr>
              <w:trHeight w:val="330"/>
            </w:trPr>
          </w:trPrChange>
        </w:trPr>
        <w:tc>
          <w:tcPr>
            <w:tcW w:w="3559" w:type="dxa"/>
            <w:gridSpan w:val="2"/>
            <w:shd w:val="clear" w:color="auto" w:fill="auto"/>
            <w:vAlign w:val="center"/>
            <w:hideMark/>
            <w:tcPrChange w:id="574"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61" w:type="dxa"/>
            <w:gridSpan w:val="5"/>
            <w:shd w:val="clear" w:color="auto" w:fill="auto"/>
            <w:vAlign w:val="center"/>
            <w:hideMark/>
            <w:tcPrChange w:id="575"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576" w:author="Autor">
            <w:trPr>
              <w:trHeight w:val="300"/>
            </w:trPr>
          </w:trPrChange>
        </w:trPr>
        <w:tc>
          <w:tcPr>
            <w:tcW w:w="3559" w:type="dxa"/>
            <w:gridSpan w:val="2"/>
            <w:shd w:val="clear" w:color="auto" w:fill="auto"/>
            <w:vAlign w:val="center"/>
            <w:hideMark/>
            <w:tcPrChange w:id="577"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Názov projektu</w:t>
            </w:r>
          </w:p>
        </w:tc>
        <w:tc>
          <w:tcPr>
            <w:tcW w:w="5461" w:type="dxa"/>
            <w:gridSpan w:val="5"/>
            <w:shd w:val="clear" w:color="auto" w:fill="auto"/>
            <w:vAlign w:val="center"/>
            <w:hideMark/>
            <w:tcPrChange w:id="578"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579" w:author="Autor">
            <w:trPr>
              <w:trHeight w:val="300"/>
            </w:trPr>
          </w:trPrChange>
        </w:trPr>
        <w:tc>
          <w:tcPr>
            <w:tcW w:w="3559" w:type="dxa"/>
            <w:gridSpan w:val="2"/>
            <w:shd w:val="clear" w:color="auto" w:fill="auto"/>
            <w:vAlign w:val="center"/>
            <w:hideMark/>
            <w:tcPrChange w:id="580"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Názov/Meno a adresa sídla prijímateľa</w:t>
            </w:r>
          </w:p>
        </w:tc>
        <w:tc>
          <w:tcPr>
            <w:tcW w:w="5461" w:type="dxa"/>
            <w:gridSpan w:val="5"/>
            <w:shd w:val="clear" w:color="auto" w:fill="auto"/>
            <w:vAlign w:val="center"/>
            <w:hideMark/>
            <w:tcPrChange w:id="581"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582" w:author="Autor">
            <w:trPr>
              <w:trHeight w:val="300"/>
            </w:trPr>
          </w:trPrChange>
        </w:trPr>
        <w:tc>
          <w:tcPr>
            <w:tcW w:w="3559" w:type="dxa"/>
            <w:gridSpan w:val="2"/>
            <w:shd w:val="clear" w:color="auto" w:fill="auto"/>
            <w:vAlign w:val="center"/>
            <w:hideMark/>
            <w:tcPrChange w:id="583"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Druh verejného obstarávateľa / obstarávateľa podľa ZVO</w:t>
            </w:r>
          </w:p>
        </w:tc>
        <w:tc>
          <w:tcPr>
            <w:tcW w:w="5461" w:type="dxa"/>
            <w:gridSpan w:val="5"/>
            <w:shd w:val="clear" w:color="auto" w:fill="auto"/>
            <w:vAlign w:val="center"/>
            <w:hideMark/>
            <w:tcPrChange w:id="584"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30"/>
          <w:trPrChange w:id="585" w:author="Autor">
            <w:trPr>
              <w:trHeight w:val="330"/>
            </w:trPr>
          </w:trPrChange>
        </w:trPr>
        <w:tc>
          <w:tcPr>
            <w:tcW w:w="9020" w:type="dxa"/>
            <w:gridSpan w:val="7"/>
            <w:shd w:val="clear" w:color="auto" w:fill="auto"/>
            <w:vAlign w:val="center"/>
            <w:hideMark/>
            <w:tcPrChange w:id="586" w:author="Autor">
              <w:tcPr>
                <w:tcW w:w="9087" w:type="dxa"/>
                <w:gridSpan w:val="8"/>
                <w:shd w:val="clear" w:color="auto" w:fill="auto"/>
                <w:vAlign w:val="center"/>
                <w:hideMark/>
              </w:tcPr>
            </w:tcPrChange>
          </w:tcPr>
          <w:p w:rsidR="00F92AC2" w:rsidRPr="007001F1" w:rsidRDefault="00F92AC2" w:rsidP="00F92AC2">
            <w:pPr>
              <w:jc w:val="center"/>
              <w:rPr>
                <w:b/>
                <w:bCs/>
                <w:color w:val="000000"/>
              </w:rPr>
            </w:pPr>
            <w:r w:rsidRPr="007001F1">
              <w:rPr>
                <w:b/>
                <w:bCs/>
                <w:color w:val="000000"/>
                <w:sz w:val="22"/>
                <w:szCs w:val="22"/>
              </w:rPr>
              <w:t>Identifikácia zákazky</w:t>
            </w:r>
          </w:p>
        </w:tc>
      </w:tr>
      <w:tr w:rsidR="00F92AC2" w:rsidRPr="007001F1" w:rsidTr="00183B17">
        <w:trPr>
          <w:trHeight w:val="300"/>
          <w:trPrChange w:id="587" w:author="Autor">
            <w:trPr>
              <w:trHeight w:val="300"/>
            </w:trPr>
          </w:trPrChange>
        </w:trPr>
        <w:tc>
          <w:tcPr>
            <w:tcW w:w="3559" w:type="dxa"/>
            <w:gridSpan w:val="2"/>
            <w:shd w:val="clear" w:color="auto" w:fill="auto"/>
            <w:vAlign w:val="center"/>
            <w:hideMark/>
            <w:tcPrChange w:id="588"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Druh zákazky podľa predpokladanej hodnoty zákazky</w:t>
            </w:r>
          </w:p>
        </w:tc>
        <w:tc>
          <w:tcPr>
            <w:tcW w:w="5461" w:type="dxa"/>
            <w:gridSpan w:val="5"/>
            <w:shd w:val="clear" w:color="auto" w:fill="auto"/>
            <w:vAlign w:val="center"/>
            <w:hideMark/>
            <w:tcPrChange w:id="589"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Nadlimitná zákazka</w:t>
            </w:r>
          </w:p>
        </w:tc>
      </w:tr>
      <w:tr w:rsidR="00F92AC2" w:rsidRPr="007001F1" w:rsidTr="00183B17">
        <w:trPr>
          <w:trHeight w:val="300"/>
          <w:trPrChange w:id="590" w:author="Autor">
            <w:trPr>
              <w:trHeight w:val="300"/>
            </w:trPr>
          </w:trPrChange>
        </w:trPr>
        <w:tc>
          <w:tcPr>
            <w:tcW w:w="3559" w:type="dxa"/>
            <w:gridSpan w:val="2"/>
            <w:shd w:val="clear" w:color="auto" w:fill="auto"/>
            <w:vAlign w:val="center"/>
            <w:hideMark/>
            <w:tcPrChange w:id="591"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Druh zákazky podľa postupu</w:t>
            </w:r>
          </w:p>
        </w:tc>
        <w:tc>
          <w:tcPr>
            <w:tcW w:w="5461" w:type="dxa"/>
            <w:gridSpan w:val="5"/>
            <w:shd w:val="clear" w:color="auto" w:fill="auto"/>
            <w:vAlign w:val="center"/>
            <w:hideMark/>
            <w:tcPrChange w:id="592"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Nadlimitná verejná súťaž s využitím elektronického trhoviska</w:t>
            </w:r>
          </w:p>
        </w:tc>
      </w:tr>
      <w:tr w:rsidR="00F92AC2" w:rsidRPr="007001F1" w:rsidTr="00183B17">
        <w:trPr>
          <w:trHeight w:val="300"/>
          <w:trPrChange w:id="593" w:author="Autor">
            <w:trPr>
              <w:trHeight w:val="300"/>
            </w:trPr>
          </w:trPrChange>
        </w:trPr>
        <w:tc>
          <w:tcPr>
            <w:tcW w:w="3559" w:type="dxa"/>
            <w:gridSpan w:val="2"/>
            <w:shd w:val="clear" w:color="auto" w:fill="auto"/>
            <w:vAlign w:val="center"/>
            <w:hideMark/>
            <w:tcPrChange w:id="594"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Druh zákazky podľa predmetu obstarania</w:t>
            </w:r>
          </w:p>
        </w:tc>
        <w:tc>
          <w:tcPr>
            <w:tcW w:w="5461" w:type="dxa"/>
            <w:gridSpan w:val="5"/>
            <w:shd w:val="clear" w:color="auto" w:fill="auto"/>
            <w:vAlign w:val="center"/>
            <w:hideMark/>
            <w:tcPrChange w:id="595" w:author="Autor">
              <w:tcPr>
                <w:tcW w:w="5528" w:type="dxa"/>
                <w:gridSpan w:val="6"/>
                <w:shd w:val="clear" w:color="auto" w:fill="auto"/>
                <w:vAlign w:val="center"/>
                <w:hideMark/>
              </w:tcPr>
            </w:tcPrChange>
          </w:tcPr>
          <w:p w:rsidR="00F92AC2" w:rsidRPr="007001F1" w:rsidRDefault="00F92AC2" w:rsidP="00F92AC2">
            <w:pPr>
              <w:rPr>
                <w:color w:val="000000"/>
                <w:szCs w:val="20"/>
              </w:rPr>
            </w:pPr>
          </w:p>
        </w:tc>
      </w:tr>
      <w:tr w:rsidR="004D0B9F" w:rsidRPr="007001F1" w:rsidTr="00183B17">
        <w:trPr>
          <w:trHeight w:val="300"/>
          <w:trPrChange w:id="596" w:author="Autor">
            <w:trPr>
              <w:trHeight w:val="300"/>
            </w:trPr>
          </w:trPrChange>
        </w:trPr>
        <w:tc>
          <w:tcPr>
            <w:tcW w:w="3559" w:type="dxa"/>
            <w:gridSpan w:val="2"/>
            <w:shd w:val="clear" w:color="auto" w:fill="auto"/>
            <w:vAlign w:val="center"/>
            <w:tcPrChange w:id="597" w:author="Autor">
              <w:tcPr>
                <w:tcW w:w="3559" w:type="dxa"/>
                <w:gridSpan w:val="2"/>
                <w:shd w:val="clear" w:color="auto" w:fill="auto"/>
                <w:vAlign w:val="center"/>
              </w:tcPr>
            </w:tcPrChange>
          </w:tcPr>
          <w:p w:rsidR="004D0B9F" w:rsidRPr="007001F1" w:rsidRDefault="004D0B9F" w:rsidP="00F92AC2">
            <w:pPr>
              <w:rPr>
                <w:color w:val="000000"/>
              </w:rPr>
            </w:pPr>
            <w:r w:rsidRPr="007001F1">
              <w:rPr>
                <w:color w:val="000000"/>
                <w:sz w:val="22"/>
                <w:szCs w:val="22"/>
              </w:rPr>
              <w:t>Identifikátor zákazky v ITMS2014+</w:t>
            </w:r>
          </w:p>
        </w:tc>
        <w:tc>
          <w:tcPr>
            <w:tcW w:w="5461" w:type="dxa"/>
            <w:gridSpan w:val="5"/>
            <w:shd w:val="clear" w:color="auto" w:fill="auto"/>
            <w:vAlign w:val="center"/>
            <w:tcPrChange w:id="598" w:author="Autor">
              <w:tcPr>
                <w:tcW w:w="5528" w:type="dxa"/>
                <w:gridSpan w:val="6"/>
                <w:shd w:val="clear" w:color="auto" w:fill="auto"/>
                <w:vAlign w:val="center"/>
              </w:tcPr>
            </w:tcPrChange>
          </w:tcPr>
          <w:p w:rsidR="004D0B9F" w:rsidRPr="007001F1" w:rsidRDefault="004D0B9F" w:rsidP="00F92AC2">
            <w:pPr>
              <w:rPr>
                <w:color w:val="000000"/>
                <w:szCs w:val="20"/>
              </w:rPr>
            </w:pPr>
          </w:p>
        </w:tc>
      </w:tr>
      <w:tr w:rsidR="00F92AC2" w:rsidRPr="007001F1" w:rsidTr="00183B17">
        <w:trPr>
          <w:trHeight w:val="300"/>
          <w:trPrChange w:id="599" w:author="Autor">
            <w:trPr>
              <w:trHeight w:val="300"/>
            </w:trPr>
          </w:trPrChange>
        </w:trPr>
        <w:tc>
          <w:tcPr>
            <w:tcW w:w="3559" w:type="dxa"/>
            <w:gridSpan w:val="2"/>
            <w:shd w:val="clear" w:color="auto" w:fill="auto"/>
            <w:vAlign w:val="center"/>
            <w:hideMark/>
            <w:tcPrChange w:id="600"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Typ kontroly</w:t>
            </w:r>
          </w:p>
        </w:tc>
        <w:tc>
          <w:tcPr>
            <w:tcW w:w="5461" w:type="dxa"/>
            <w:gridSpan w:val="5"/>
            <w:shd w:val="clear" w:color="auto" w:fill="auto"/>
            <w:vAlign w:val="center"/>
            <w:hideMark/>
            <w:tcPrChange w:id="601" w:author="Autor">
              <w:tcPr>
                <w:tcW w:w="5528" w:type="dxa"/>
                <w:gridSpan w:val="6"/>
                <w:shd w:val="clear" w:color="auto" w:fill="auto"/>
                <w:vAlign w:val="center"/>
                <w:hideMark/>
              </w:tcPr>
            </w:tcPrChange>
          </w:tcPr>
          <w:p w:rsidR="00F92AC2" w:rsidRPr="007001F1" w:rsidRDefault="00144756" w:rsidP="00F92AC2">
            <w:pPr>
              <w:rPr>
                <w:color w:val="000000"/>
                <w:szCs w:val="20"/>
              </w:rPr>
            </w:pPr>
            <w:r w:rsidRPr="007001F1">
              <w:rPr>
                <w:color w:val="000000"/>
                <w:sz w:val="22"/>
                <w:szCs w:val="20"/>
              </w:rPr>
              <w:t>druhá</w:t>
            </w:r>
            <w:r w:rsidR="00F92AC2" w:rsidRPr="007001F1">
              <w:rPr>
                <w:color w:val="000000"/>
                <w:sz w:val="22"/>
                <w:szCs w:val="20"/>
              </w:rPr>
              <w:t xml:space="preserve"> ex</w:t>
            </w:r>
            <w:ins w:id="602" w:author="Autor">
              <w:r w:rsidR="00F742F7">
                <w:rPr>
                  <w:color w:val="000000"/>
                  <w:sz w:val="22"/>
                  <w:szCs w:val="20"/>
                </w:rPr>
                <w:t xml:space="preserve"> </w:t>
              </w:r>
            </w:ins>
            <w:proofErr w:type="spellStart"/>
            <w:r w:rsidR="00F92AC2" w:rsidRPr="007001F1">
              <w:rPr>
                <w:color w:val="000000"/>
                <w:sz w:val="22"/>
                <w:szCs w:val="20"/>
              </w:rPr>
              <w:t>ante</w:t>
            </w:r>
            <w:proofErr w:type="spellEnd"/>
            <w:r w:rsidR="00F92AC2" w:rsidRPr="007001F1">
              <w:rPr>
                <w:color w:val="000000"/>
                <w:sz w:val="22"/>
                <w:szCs w:val="20"/>
              </w:rPr>
              <w:t xml:space="preserve"> kontrola</w:t>
            </w:r>
          </w:p>
        </w:tc>
      </w:tr>
      <w:tr w:rsidR="00F92AC2" w:rsidRPr="007001F1" w:rsidTr="00183B17">
        <w:trPr>
          <w:trHeight w:val="300"/>
          <w:trPrChange w:id="603" w:author="Autor">
            <w:trPr>
              <w:trHeight w:val="300"/>
            </w:trPr>
          </w:trPrChange>
        </w:trPr>
        <w:tc>
          <w:tcPr>
            <w:tcW w:w="3559" w:type="dxa"/>
            <w:gridSpan w:val="2"/>
            <w:shd w:val="clear" w:color="auto" w:fill="auto"/>
            <w:vAlign w:val="center"/>
            <w:hideMark/>
            <w:tcPrChange w:id="604"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Názov zákazky</w:t>
            </w:r>
          </w:p>
        </w:tc>
        <w:tc>
          <w:tcPr>
            <w:tcW w:w="5461" w:type="dxa"/>
            <w:gridSpan w:val="5"/>
            <w:shd w:val="clear" w:color="auto" w:fill="auto"/>
            <w:vAlign w:val="center"/>
            <w:hideMark/>
            <w:tcPrChange w:id="605"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606" w:author="Autor">
            <w:trPr>
              <w:trHeight w:val="300"/>
            </w:trPr>
          </w:trPrChange>
        </w:trPr>
        <w:tc>
          <w:tcPr>
            <w:tcW w:w="3559" w:type="dxa"/>
            <w:gridSpan w:val="2"/>
            <w:shd w:val="clear" w:color="auto" w:fill="auto"/>
            <w:vAlign w:val="center"/>
            <w:hideMark/>
            <w:tcPrChange w:id="607"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Číslo oznámenia vo vestníku VO</w:t>
            </w:r>
          </w:p>
        </w:tc>
        <w:tc>
          <w:tcPr>
            <w:tcW w:w="5461" w:type="dxa"/>
            <w:gridSpan w:val="5"/>
            <w:shd w:val="clear" w:color="auto" w:fill="auto"/>
            <w:vAlign w:val="center"/>
            <w:hideMark/>
            <w:tcPrChange w:id="608"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609" w:author="Autor">
            <w:trPr>
              <w:trHeight w:val="300"/>
            </w:trPr>
          </w:trPrChange>
        </w:trPr>
        <w:tc>
          <w:tcPr>
            <w:tcW w:w="3559" w:type="dxa"/>
            <w:gridSpan w:val="2"/>
            <w:shd w:val="clear" w:color="auto" w:fill="auto"/>
            <w:vAlign w:val="center"/>
            <w:hideMark/>
            <w:tcPrChange w:id="610"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Názov dodávateľa</w:t>
            </w:r>
          </w:p>
        </w:tc>
        <w:tc>
          <w:tcPr>
            <w:tcW w:w="5461" w:type="dxa"/>
            <w:gridSpan w:val="5"/>
            <w:shd w:val="clear" w:color="auto" w:fill="auto"/>
            <w:vAlign w:val="center"/>
            <w:hideMark/>
            <w:tcPrChange w:id="611"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612" w:author="Autor">
            <w:trPr>
              <w:trHeight w:val="300"/>
            </w:trPr>
          </w:trPrChange>
        </w:trPr>
        <w:tc>
          <w:tcPr>
            <w:tcW w:w="3559" w:type="dxa"/>
            <w:gridSpan w:val="2"/>
            <w:shd w:val="clear" w:color="auto" w:fill="auto"/>
            <w:vAlign w:val="center"/>
            <w:hideMark/>
            <w:tcPrChange w:id="613"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IČO dodávateľa</w:t>
            </w:r>
          </w:p>
        </w:tc>
        <w:tc>
          <w:tcPr>
            <w:tcW w:w="5461" w:type="dxa"/>
            <w:gridSpan w:val="5"/>
            <w:shd w:val="clear" w:color="auto" w:fill="auto"/>
            <w:vAlign w:val="center"/>
            <w:hideMark/>
            <w:tcPrChange w:id="614"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615" w:author="Autor">
            <w:trPr>
              <w:trHeight w:val="300"/>
            </w:trPr>
          </w:trPrChange>
        </w:trPr>
        <w:tc>
          <w:tcPr>
            <w:tcW w:w="3559" w:type="dxa"/>
            <w:gridSpan w:val="2"/>
            <w:shd w:val="clear" w:color="auto" w:fill="auto"/>
            <w:vAlign w:val="center"/>
            <w:hideMark/>
            <w:tcPrChange w:id="616"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Predpokladaná hodnota zákazky</w:t>
            </w:r>
          </w:p>
        </w:tc>
        <w:tc>
          <w:tcPr>
            <w:tcW w:w="5461" w:type="dxa"/>
            <w:gridSpan w:val="5"/>
            <w:shd w:val="clear" w:color="auto" w:fill="auto"/>
            <w:vAlign w:val="center"/>
            <w:hideMark/>
            <w:tcPrChange w:id="617"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618" w:author="Autor">
            <w:trPr>
              <w:trHeight w:val="300"/>
            </w:trPr>
          </w:trPrChange>
        </w:trPr>
        <w:tc>
          <w:tcPr>
            <w:tcW w:w="3559" w:type="dxa"/>
            <w:gridSpan w:val="2"/>
            <w:shd w:val="clear" w:color="auto" w:fill="auto"/>
            <w:vAlign w:val="center"/>
            <w:hideMark/>
            <w:tcPrChange w:id="619"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Hodnota zákazky bez DPH</w:t>
            </w:r>
          </w:p>
        </w:tc>
        <w:tc>
          <w:tcPr>
            <w:tcW w:w="5461" w:type="dxa"/>
            <w:gridSpan w:val="5"/>
            <w:shd w:val="clear" w:color="auto" w:fill="auto"/>
            <w:vAlign w:val="center"/>
            <w:hideMark/>
            <w:tcPrChange w:id="620"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621" w:author="Autor">
            <w:trPr>
              <w:trHeight w:val="300"/>
            </w:trPr>
          </w:trPrChange>
        </w:trPr>
        <w:tc>
          <w:tcPr>
            <w:tcW w:w="3559" w:type="dxa"/>
            <w:gridSpan w:val="2"/>
            <w:shd w:val="clear" w:color="auto" w:fill="auto"/>
            <w:vAlign w:val="center"/>
            <w:hideMark/>
            <w:tcPrChange w:id="622"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Hodnota zákazky s DPH</w:t>
            </w:r>
          </w:p>
        </w:tc>
        <w:tc>
          <w:tcPr>
            <w:tcW w:w="5461" w:type="dxa"/>
            <w:gridSpan w:val="5"/>
            <w:shd w:val="clear" w:color="auto" w:fill="auto"/>
            <w:vAlign w:val="center"/>
            <w:hideMark/>
            <w:tcPrChange w:id="623"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00"/>
          <w:trPrChange w:id="624" w:author="Autor">
            <w:trPr>
              <w:trHeight w:val="300"/>
            </w:trPr>
          </w:trPrChange>
        </w:trPr>
        <w:tc>
          <w:tcPr>
            <w:tcW w:w="3559" w:type="dxa"/>
            <w:gridSpan w:val="2"/>
            <w:shd w:val="clear" w:color="auto" w:fill="auto"/>
            <w:vAlign w:val="center"/>
            <w:hideMark/>
            <w:tcPrChange w:id="625" w:author="Autor">
              <w:tcPr>
                <w:tcW w:w="3559" w:type="dxa"/>
                <w:gridSpan w:val="2"/>
                <w:shd w:val="clear" w:color="auto" w:fill="auto"/>
                <w:vAlign w:val="center"/>
                <w:hideMark/>
              </w:tcPr>
            </w:tcPrChange>
          </w:tcPr>
          <w:p w:rsidR="00F92AC2" w:rsidRPr="007001F1" w:rsidRDefault="00F92AC2" w:rsidP="00F92AC2">
            <w:pPr>
              <w:rPr>
                <w:color w:val="000000"/>
              </w:rPr>
            </w:pPr>
            <w:r w:rsidRPr="007001F1">
              <w:rPr>
                <w:color w:val="000000"/>
                <w:sz w:val="22"/>
                <w:szCs w:val="22"/>
              </w:rPr>
              <w:t>Oprávnené výdavky z hodnoty zákazky</w:t>
            </w:r>
          </w:p>
        </w:tc>
        <w:tc>
          <w:tcPr>
            <w:tcW w:w="5461" w:type="dxa"/>
            <w:gridSpan w:val="5"/>
            <w:shd w:val="clear" w:color="auto" w:fill="auto"/>
            <w:vAlign w:val="center"/>
            <w:hideMark/>
            <w:tcPrChange w:id="626" w:author="Autor">
              <w:tcPr>
                <w:tcW w:w="5528" w:type="dxa"/>
                <w:gridSpan w:val="6"/>
                <w:shd w:val="clear" w:color="auto" w:fill="auto"/>
                <w:vAlign w:val="center"/>
                <w:hideMark/>
              </w:tcPr>
            </w:tcPrChange>
          </w:tcPr>
          <w:p w:rsidR="00F92AC2" w:rsidRPr="007001F1" w:rsidRDefault="00F92AC2" w:rsidP="00F92AC2">
            <w:pPr>
              <w:rPr>
                <w:color w:val="000000"/>
                <w:szCs w:val="20"/>
              </w:rPr>
            </w:pPr>
            <w:r w:rsidRPr="007001F1">
              <w:rPr>
                <w:color w:val="000000"/>
                <w:sz w:val="22"/>
                <w:szCs w:val="20"/>
              </w:rPr>
              <w:t> </w:t>
            </w:r>
          </w:p>
        </w:tc>
      </w:tr>
      <w:tr w:rsidR="00F92AC2" w:rsidRPr="007001F1" w:rsidTr="00183B17">
        <w:trPr>
          <w:trHeight w:val="315"/>
          <w:trPrChange w:id="627" w:author="Autor">
            <w:trPr>
              <w:trHeight w:val="315"/>
            </w:trPr>
          </w:trPrChange>
        </w:trPr>
        <w:tc>
          <w:tcPr>
            <w:tcW w:w="582" w:type="dxa"/>
            <w:shd w:val="clear" w:color="000000" w:fill="60497A"/>
            <w:vAlign w:val="center"/>
            <w:hideMark/>
            <w:tcPrChange w:id="628" w:author="Autor">
              <w:tcPr>
                <w:tcW w:w="582" w:type="dxa"/>
                <w:shd w:val="clear" w:color="000000" w:fill="60497A"/>
                <w:vAlign w:val="center"/>
                <w:hideMark/>
              </w:tcPr>
            </w:tcPrChange>
          </w:tcPr>
          <w:p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Change w:id="629" w:author="Autor">
              <w:tcPr>
                <w:tcW w:w="4820" w:type="dxa"/>
                <w:gridSpan w:val="2"/>
                <w:shd w:val="clear" w:color="000000" w:fill="60497A"/>
                <w:vAlign w:val="center"/>
                <w:hideMark/>
              </w:tcPr>
            </w:tcPrChange>
          </w:tcPr>
          <w:p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Change w:id="630" w:author="Autor">
              <w:tcPr>
                <w:tcW w:w="567" w:type="dxa"/>
                <w:shd w:val="clear" w:color="000000" w:fill="60497A"/>
                <w:vAlign w:val="center"/>
                <w:hideMark/>
              </w:tcPr>
            </w:tcPrChange>
          </w:tcPr>
          <w:p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Change w:id="631" w:author="Autor">
              <w:tcPr>
                <w:tcW w:w="567" w:type="dxa"/>
                <w:shd w:val="clear" w:color="000000" w:fill="60497A"/>
                <w:vAlign w:val="center"/>
                <w:hideMark/>
              </w:tcPr>
            </w:tcPrChange>
          </w:tcPr>
          <w:p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Change w:id="632" w:author="Autor">
              <w:tcPr>
                <w:tcW w:w="709" w:type="dxa"/>
                <w:shd w:val="clear" w:color="000000" w:fill="60497A"/>
                <w:vAlign w:val="center"/>
                <w:hideMark/>
              </w:tcPr>
            </w:tcPrChange>
          </w:tcPr>
          <w:p w:rsidR="00F92AC2" w:rsidRPr="007001F1" w:rsidRDefault="00F92AC2" w:rsidP="00F92AC2">
            <w:pPr>
              <w:jc w:val="center"/>
              <w:rPr>
                <w:b/>
                <w:bCs/>
                <w:color w:val="FFFFFF"/>
              </w:rPr>
            </w:pPr>
            <w:r w:rsidRPr="007001F1">
              <w:rPr>
                <w:b/>
                <w:bCs/>
                <w:color w:val="FFFFFF"/>
              </w:rPr>
              <w:t>netýka sa</w:t>
            </w:r>
          </w:p>
        </w:tc>
        <w:tc>
          <w:tcPr>
            <w:tcW w:w="1775" w:type="dxa"/>
            <w:shd w:val="clear" w:color="000000" w:fill="60497A"/>
            <w:vAlign w:val="center"/>
            <w:hideMark/>
            <w:tcPrChange w:id="633" w:author="Autor">
              <w:tcPr>
                <w:tcW w:w="1842" w:type="dxa"/>
                <w:gridSpan w:val="2"/>
                <w:shd w:val="clear" w:color="000000" w:fill="60497A"/>
                <w:vAlign w:val="center"/>
                <w:hideMark/>
              </w:tcPr>
            </w:tcPrChange>
          </w:tcPr>
          <w:p w:rsidR="00F92AC2" w:rsidRPr="007001F1" w:rsidRDefault="00F92AC2" w:rsidP="00F92AC2">
            <w:pPr>
              <w:jc w:val="center"/>
              <w:rPr>
                <w:b/>
                <w:bCs/>
                <w:color w:val="FFFFFF"/>
              </w:rPr>
            </w:pPr>
            <w:r w:rsidRPr="007001F1">
              <w:rPr>
                <w:b/>
                <w:bCs/>
                <w:color w:val="FFFFFF"/>
              </w:rPr>
              <w:t>Poznámka</w:t>
            </w:r>
          </w:p>
        </w:tc>
      </w:tr>
      <w:tr w:rsidR="00F92AC2" w:rsidRPr="007001F1" w:rsidTr="00183B17">
        <w:trPr>
          <w:trHeight w:val="20"/>
          <w:trPrChange w:id="634" w:author="Autor">
            <w:trPr>
              <w:trHeight w:val="20"/>
            </w:trPr>
          </w:trPrChange>
        </w:trPr>
        <w:tc>
          <w:tcPr>
            <w:tcW w:w="582" w:type="dxa"/>
            <w:shd w:val="clear" w:color="auto" w:fill="auto"/>
            <w:noWrap/>
            <w:vAlign w:val="center"/>
            <w:hideMark/>
            <w:tcPrChange w:id="635" w:author="Autor">
              <w:tcPr>
                <w:tcW w:w="582" w:type="dxa"/>
                <w:shd w:val="clear" w:color="auto" w:fill="auto"/>
                <w:noWrap/>
                <w:vAlign w:val="center"/>
                <w:hideMark/>
              </w:tcPr>
            </w:tcPrChange>
          </w:tcPr>
          <w:p w:rsidR="00F92AC2" w:rsidRPr="007001F1" w:rsidRDefault="00F92AC2" w:rsidP="00F92AC2">
            <w:pPr>
              <w:jc w:val="center"/>
              <w:rPr>
                <w:color w:val="000000"/>
              </w:rPr>
            </w:pPr>
            <w:r w:rsidRPr="007001F1">
              <w:rPr>
                <w:color w:val="000000"/>
                <w:sz w:val="22"/>
                <w:szCs w:val="22"/>
              </w:rPr>
              <w:t>1</w:t>
            </w:r>
          </w:p>
        </w:tc>
        <w:tc>
          <w:tcPr>
            <w:tcW w:w="4820" w:type="dxa"/>
            <w:gridSpan w:val="2"/>
            <w:shd w:val="clear" w:color="auto" w:fill="auto"/>
            <w:vAlign w:val="center"/>
            <w:hideMark/>
            <w:tcPrChange w:id="636" w:author="Autor">
              <w:tcPr>
                <w:tcW w:w="4820" w:type="dxa"/>
                <w:gridSpan w:val="2"/>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Change w:id="637"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Change w:id="638"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Change w:id="639" w:author="Autor">
              <w:tcPr>
                <w:tcW w:w="709"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Change w:id="640" w:author="Autor">
              <w:tcPr>
                <w:tcW w:w="1842" w:type="dxa"/>
                <w:gridSpan w:val="2"/>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r>
      <w:tr w:rsidR="00F92AC2" w:rsidRPr="007001F1" w:rsidTr="00183B17">
        <w:trPr>
          <w:trHeight w:val="20"/>
          <w:trPrChange w:id="641" w:author="Autor">
            <w:trPr>
              <w:trHeight w:val="20"/>
            </w:trPr>
          </w:trPrChange>
        </w:trPr>
        <w:tc>
          <w:tcPr>
            <w:tcW w:w="582" w:type="dxa"/>
            <w:shd w:val="clear" w:color="auto" w:fill="auto"/>
            <w:noWrap/>
            <w:vAlign w:val="center"/>
            <w:hideMark/>
            <w:tcPrChange w:id="642" w:author="Autor">
              <w:tcPr>
                <w:tcW w:w="582" w:type="dxa"/>
                <w:shd w:val="clear" w:color="auto" w:fill="auto"/>
                <w:noWrap/>
                <w:vAlign w:val="center"/>
                <w:hideMark/>
              </w:tcPr>
            </w:tcPrChange>
          </w:tcPr>
          <w:p w:rsidR="00F92AC2" w:rsidRPr="007001F1" w:rsidRDefault="00F92AC2" w:rsidP="00F92AC2">
            <w:pPr>
              <w:jc w:val="center"/>
              <w:rPr>
                <w:color w:val="000000"/>
              </w:rPr>
            </w:pPr>
            <w:r w:rsidRPr="007001F1">
              <w:rPr>
                <w:color w:val="000000"/>
                <w:sz w:val="22"/>
                <w:szCs w:val="22"/>
              </w:rPr>
              <w:t>2</w:t>
            </w:r>
          </w:p>
        </w:tc>
        <w:tc>
          <w:tcPr>
            <w:tcW w:w="4820" w:type="dxa"/>
            <w:gridSpan w:val="2"/>
            <w:shd w:val="clear" w:color="auto" w:fill="auto"/>
            <w:vAlign w:val="center"/>
            <w:hideMark/>
            <w:tcPrChange w:id="643" w:author="Autor">
              <w:tcPr>
                <w:tcW w:w="4820" w:type="dxa"/>
                <w:gridSpan w:val="2"/>
                <w:shd w:val="clear" w:color="auto" w:fill="auto"/>
                <w:vAlign w:val="center"/>
                <w:hideMark/>
              </w:tcPr>
            </w:tcPrChange>
          </w:tcPr>
          <w:p w:rsidR="00F92AC2"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Change w:id="644"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Change w:id="645"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Change w:id="646" w:author="Autor">
              <w:tcPr>
                <w:tcW w:w="709"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Change w:id="647" w:author="Autor">
              <w:tcPr>
                <w:tcW w:w="1842" w:type="dxa"/>
                <w:gridSpan w:val="2"/>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r>
      <w:tr w:rsidR="00F92AC2" w:rsidRPr="007001F1" w:rsidTr="00183B17">
        <w:trPr>
          <w:trHeight w:val="20"/>
          <w:trPrChange w:id="648" w:author="Autor">
            <w:trPr>
              <w:trHeight w:val="20"/>
            </w:trPr>
          </w:trPrChange>
        </w:trPr>
        <w:tc>
          <w:tcPr>
            <w:tcW w:w="582" w:type="dxa"/>
            <w:shd w:val="clear" w:color="auto" w:fill="auto"/>
            <w:noWrap/>
            <w:vAlign w:val="center"/>
            <w:hideMark/>
            <w:tcPrChange w:id="649" w:author="Autor">
              <w:tcPr>
                <w:tcW w:w="582" w:type="dxa"/>
                <w:shd w:val="clear" w:color="auto" w:fill="auto"/>
                <w:noWrap/>
                <w:vAlign w:val="center"/>
                <w:hideMark/>
              </w:tcPr>
            </w:tcPrChange>
          </w:tcPr>
          <w:p w:rsidR="00F92AC2" w:rsidRPr="007001F1" w:rsidRDefault="00F92AC2" w:rsidP="00F92AC2">
            <w:pPr>
              <w:jc w:val="center"/>
              <w:rPr>
                <w:color w:val="000000"/>
              </w:rPr>
            </w:pPr>
            <w:r w:rsidRPr="007001F1">
              <w:rPr>
                <w:color w:val="000000"/>
                <w:sz w:val="22"/>
                <w:szCs w:val="22"/>
              </w:rPr>
              <w:t>3</w:t>
            </w:r>
          </w:p>
        </w:tc>
        <w:tc>
          <w:tcPr>
            <w:tcW w:w="4820" w:type="dxa"/>
            <w:gridSpan w:val="2"/>
            <w:shd w:val="clear" w:color="auto" w:fill="auto"/>
            <w:vAlign w:val="center"/>
            <w:hideMark/>
            <w:tcPrChange w:id="650" w:author="Autor">
              <w:tcPr>
                <w:tcW w:w="4820" w:type="dxa"/>
                <w:gridSpan w:val="2"/>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Bol zamestnanec vykonávajúci kontrolu oboznámený s rizikovými indikátormi</w:t>
            </w:r>
            <w:ins w:id="651" w:author="Autor">
              <w:r w:rsidR="009411BC">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652" w:author="Autor">
              <w:r w:rsidR="009411BC">
                <w:rPr>
                  <w:color w:val="000000"/>
                  <w:sz w:val="22"/>
                  <w:szCs w:val="22"/>
                </w:rPr>
                <w:t xml:space="preserve"> </w:t>
              </w:r>
            </w:ins>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Change w:id="653"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Change w:id="654"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Change w:id="655" w:author="Autor">
              <w:tcPr>
                <w:tcW w:w="709"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Change w:id="656" w:author="Autor">
              <w:tcPr>
                <w:tcW w:w="1842" w:type="dxa"/>
                <w:gridSpan w:val="2"/>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r>
      <w:tr w:rsidR="00776C6E" w:rsidRPr="007001F1" w:rsidTr="00183B17">
        <w:trPr>
          <w:trHeight w:val="157"/>
          <w:trPrChange w:id="657" w:author="Autor">
            <w:trPr>
              <w:trHeight w:val="157"/>
            </w:trPr>
          </w:trPrChange>
        </w:trPr>
        <w:tc>
          <w:tcPr>
            <w:tcW w:w="582" w:type="dxa"/>
            <w:vMerge w:val="restart"/>
            <w:shd w:val="clear" w:color="auto" w:fill="auto"/>
            <w:noWrap/>
            <w:vAlign w:val="center"/>
            <w:hideMark/>
            <w:tcPrChange w:id="658" w:author="Autor">
              <w:tcPr>
                <w:tcW w:w="582" w:type="dxa"/>
                <w:vMerge w:val="restart"/>
                <w:shd w:val="clear" w:color="auto" w:fill="auto"/>
                <w:noWrap/>
                <w:vAlign w:val="center"/>
                <w:hideMark/>
              </w:tcPr>
            </w:tcPrChange>
          </w:tcPr>
          <w:p w:rsidR="00776C6E" w:rsidRPr="007001F1" w:rsidRDefault="00776C6E" w:rsidP="00F92AC2">
            <w:pPr>
              <w:jc w:val="center"/>
              <w:rPr>
                <w:color w:val="000000"/>
              </w:rPr>
            </w:pPr>
            <w:r w:rsidRPr="007001F1">
              <w:rPr>
                <w:color w:val="000000"/>
                <w:sz w:val="22"/>
                <w:szCs w:val="22"/>
              </w:rPr>
              <w:t>4</w:t>
            </w:r>
          </w:p>
        </w:tc>
        <w:tc>
          <w:tcPr>
            <w:tcW w:w="4820" w:type="dxa"/>
            <w:gridSpan w:val="2"/>
            <w:shd w:val="clear" w:color="auto" w:fill="auto"/>
            <w:vAlign w:val="center"/>
            <w:hideMark/>
            <w:tcPrChange w:id="659" w:author="Autor">
              <w:tcPr>
                <w:tcW w:w="4820" w:type="dxa"/>
                <w:gridSpan w:val="2"/>
                <w:shd w:val="clear" w:color="auto" w:fill="auto"/>
                <w:vAlign w:val="center"/>
                <w:hideMark/>
              </w:tcPr>
            </w:tcPrChange>
          </w:tcPr>
          <w:p w:rsidR="00776C6E" w:rsidRPr="007001F1" w:rsidRDefault="00776C6E"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Change w:id="660" w:author="Autor">
              <w:tcPr>
                <w:tcW w:w="567" w:type="dxa"/>
                <w:shd w:val="clear" w:color="auto" w:fill="auto"/>
                <w:vAlign w:val="center"/>
                <w:hideMark/>
              </w:tcPr>
            </w:tcPrChange>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Change w:id="661" w:author="Autor">
              <w:tcPr>
                <w:tcW w:w="567" w:type="dxa"/>
                <w:shd w:val="clear" w:color="auto" w:fill="auto"/>
                <w:vAlign w:val="center"/>
                <w:hideMark/>
              </w:tcPr>
            </w:tcPrChange>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Change w:id="662" w:author="Autor">
              <w:tcPr>
                <w:tcW w:w="709" w:type="dxa"/>
                <w:shd w:val="clear" w:color="auto" w:fill="auto"/>
                <w:vAlign w:val="center"/>
                <w:hideMark/>
              </w:tcPr>
            </w:tcPrChange>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Change w:id="663" w:author="Autor">
              <w:tcPr>
                <w:tcW w:w="1842" w:type="dxa"/>
                <w:gridSpan w:val="2"/>
                <w:shd w:val="clear" w:color="auto" w:fill="auto"/>
                <w:vAlign w:val="center"/>
                <w:hideMark/>
              </w:tcPr>
            </w:tcPrChange>
          </w:tcPr>
          <w:p w:rsidR="00776C6E" w:rsidRPr="007001F1" w:rsidRDefault="00776C6E" w:rsidP="003F3D85">
            <w:pPr>
              <w:jc w:val="both"/>
              <w:rPr>
                <w:color w:val="000000"/>
              </w:rPr>
            </w:pPr>
            <w:r w:rsidRPr="007001F1">
              <w:rPr>
                <w:color w:val="000000"/>
                <w:sz w:val="22"/>
                <w:szCs w:val="22"/>
              </w:rPr>
              <w:t> </w:t>
            </w:r>
          </w:p>
        </w:tc>
      </w:tr>
      <w:tr w:rsidR="00776C6E" w:rsidRPr="007001F1" w:rsidTr="00183B17">
        <w:trPr>
          <w:trHeight w:val="675"/>
          <w:trPrChange w:id="664" w:author="Autor">
            <w:trPr>
              <w:trHeight w:val="675"/>
            </w:trPr>
          </w:trPrChange>
        </w:trPr>
        <w:tc>
          <w:tcPr>
            <w:tcW w:w="582" w:type="dxa"/>
            <w:vMerge/>
            <w:shd w:val="clear" w:color="auto" w:fill="auto"/>
            <w:noWrap/>
            <w:vAlign w:val="center"/>
            <w:tcPrChange w:id="665" w:author="Autor">
              <w:tcPr>
                <w:tcW w:w="582" w:type="dxa"/>
                <w:vMerge/>
                <w:shd w:val="clear" w:color="auto" w:fill="auto"/>
                <w:noWrap/>
                <w:vAlign w:val="center"/>
              </w:tcPr>
            </w:tcPrChange>
          </w:tcPr>
          <w:p w:rsidR="00776C6E" w:rsidRPr="007001F1" w:rsidRDefault="00776C6E" w:rsidP="00F92AC2">
            <w:pPr>
              <w:jc w:val="center"/>
              <w:rPr>
                <w:color w:val="000000"/>
              </w:rPr>
            </w:pPr>
          </w:p>
        </w:tc>
        <w:tc>
          <w:tcPr>
            <w:tcW w:w="4820" w:type="dxa"/>
            <w:gridSpan w:val="2"/>
            <w:shd w:val="clear" w:color="auto" w:fill="auto"/>
            <w:vAlign w:val="center"/>
            <w:tcPrChange w:id="666" w:author="Autor">
              <w:tcPr>
                <w:tcW w:w="4820" w:type="dxa"/>
                <w:gridSpan w:val="2"/>
                <w:shd w:val="clear" w:color="auto" w:fill="auto"/>
                <w:vAlign w:val="center"/>
              </w:tcPr>
            </w:tcPrChange>
          </w:tcPr>
          <w:p w:rsidR="00776C6E" w:rsidRPr="007001F1" w:rsidRDefault="00776C6E" w:rsidP="003F3D85">
            <w:pPr>
              <w:jc w:val="both"/>
            </w:pPr>
            <w:r w:rsidRPr="007001F1">
              <w:rPr>
                <w:sz w:val="22"/>
                <w:szCs w:val="22"/>
              </w:rPr>
              <w:t>b) Boli v prípade konfliktu záujmov prijaté primerané opatrenia a vykonaná náprav</w:t>
            </w:r>
            <w:r w:rsidR="00442C37">
              <w:rPr>
                <w:sz w:val="22"/>
                <w:szCs w:val="22"/>
              </w:rPr>
              <w:t>a</w:t>
            </w:r>
            <w:r w:rsidRPr="007001F1">
              <w:rPr>
                <w:sz w:val="22"/>
                <w:szCs w:val="22"/>
              </w:rPr>
              <w:t xml:space="preserve"> v zmysle        § 23 ods. 5 ZVO?</w:t>
            </w:r>
          </w:p>
        </w:tc>
        <w:tc>
          <w:tcPr>
            <w:tcW w:w="567" w:type="dxa"/>
            <w:shd w:val="clear" w:color="auto" w:fill="auto"/>
            <w:vAlign w:val="center"/>
            <w:tcPrChange w:id="667" w:author="Autor">
              <w:tcPr>
                <w:tcW w:w="567" w:type="dxa"/>
                <w:shd w:val="clear" w:color="auto" w:fill="auto"/>
                <w:vAlign w:val="center"/>
              </w:tcPr>
            </w:tcPrChange>
          </w:tcPr>
          <w:p w:rsidR="00776C6E" w:rsidRPr="007001F1" w:rsidRDefault="00776C6E" w:rsidP="003F3D85">
            <w:pPr>
              <w:jc w:val="both"/>
              <w:rPr>
                <w:color w:val="000000"/>
              </w:rPr>
            </w:pPr>
          </w:p>
        </w:tc>
        <w:tc>
          <w:tcPr>
            <w:tcW w:w="567" w:type="dxa"/>
            <w:shd w:val="clear" w:color="auto" w:fill="auto"/>
            <w:vAlign w:val="center"/>
            <w:tcPrChange w:id="668" w:author="Autor">
              <w:tcPr>
                <w:tcW w:w="567" w:type="dxa"/>
                <w:shd w:val="clear" w:color="auto" w:fill="auto"/>
                <w:vAlign w:val="center"/>
              </w:tcPr>
            </w:tcPrChange>
          </w:tcPr>
          <w:p w:rsidR="00776C6E" w:rsidRPr="007001F1" w:rsidRDefault="00776C6E" w:rsidP="003F3D85">
            <w:pPr>
              <w:jc w:val="both"/>
              <w:rPr>
                <w:color w:val="000000"/>
              </w:rPr>
            </w:pPr>
          </w:p>
        </w:tc>
        <w:tc>
          <w:tcPr>
            <w:tcW w:w="709" w:type="dxa"/>
            <w:shd w:val="clear" w:color="auto" w:fill="auto"/>
            <w:vAlign w:val="center"/>
            <w:tcPrChange w:id="669" w:author="Autor">
              <w:tcPr>
                <w:tcW w:w="709" w:type="dxa"/>
                <w:shd w:val="clear" w:color="auto" w:fill="auto"/>
                <w:vAlign w:val="center"/>
              </w:tcPr>
            </w:tcPrChange>
          </w:tcPr>
          <w:p w:rsidR="00776C6E" w:rsidRPr="007001F1" w:rsidRDefault="00776C6E" w:rsidP="003F3D85">
            <w:pPr>
              <w:jc w:val="both"/>
              <w:rPr>
                <w:color w:val="000000"/>
              </w:rPr>
            </w:pPr>
          </w:p>
        </w:tc>
        <w:tc>
          <w:tcPr>
            <w:tcW w:w="1775" w:type="dxa"/>
            <w:shd w:val="clear" w:color="auto" w:fill="auto"/>
            <w:vAlign w:val="center"/>
            <w:tcPrChange w:id="670" w:author="Autor">
              <w:tcPr>
                <w:tcW w:w="1842" w:type="dxa"/>
                <w:gridSpan w:val="2"/>
                <w:shd w:val="clear" w:color="auto" w:fill="auto"/>
                <w:vAlign w:val="center"/>
              </w:tcPr>
            </w:tcPrChange>
          </w:tcPr>
          <w:p w:rsidR="00776C6E" w:rsidRPr="007001F1" w:rsidRDefault="00776C6E" w:rsidP="003F3D85">
            <w:pPr>
              <w:jc w:val="both"/>
              <w:rPr>
                <w:color w:val="000000"/>
              </w:rPr>
            </w:pPr>
          </w:p>
        </w:tc>
      </w:tr>
      <w:tr w:rsidR="00776C6E" w:rsidRPr="007001F1" w:rsidTr="00183B17">
        <w:trPr>
          <w:trHeight w:val="675"/>
          <w:trPrChange w:id="671" w:author="Autor">
            <w:trPr>
              <w:trHeight w:val="675"/>
            </w:trPr>
          </w:trPrChange>
        </w:trPr>
        <w:tc>
          <w:tcPr>
            <w:tcW w:w="582" w:type="dxa"/>
            <w:vMerge/>
            <w:shd w:val="clear" w:color="auto" w:fill="auto"/>
            <w:noWrap/>
            <w:vAlign w:val="center"/>
            <w:tcPrChange w:id="672" w:author="Autor">
              <w:tcPr>
                <w:tcW w:w="582" w:type="dxa"/>
                <w:vMerge/>
                <w:shd w:val="clear" w:color="auto" w:fill="auto"/>
                <w:noWrap/>
                <w:vAlign w:val="center"/>
              </w:tcPr>
            </w:tcPrChange>
          </w:tcPr>
          <w:p w:rsidR="00776C6E" w:rsidRPr="007001F1" w:rsidRDefault="00776C6E" w:rsidP="00F92AC2">
            <w:pPr>
              <w:jc w:val="center"/>
              <w:rPr>
                <w:color w:val="000000"/>
              </w:rPr>
            </w:pPr>
          </w:p>
        </w:tc>
        <w:tc>
          <w:tcPr>
            <w:tcW w:w="4820" w:type="dxa"/>
            <w:gridSpan w:val="2"/>
            <w:shd w:val="clear" w:color="auto" w:fill="auto"/>
            <w:vAlign w:val="center"/>
            <w:tcPrChange w:id="673" w:author="Autor">
              <w:tcPr>
                <w:tcW w:w="4820" w:type="dxa"/>
                <w:gridSpan w:val="2"/>
                <w:shd w:val="clear" w:color="auto" w:fill="auto"/>
                <w:vAlign w:val="center"/>
              </w:tcPr>
            </w:tcPrChange>
          </w:tcPr>
          <w:p w:rsidR="00776C6E" w:rsidRPr="007001F1" w:rsidRDefault="00776C6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Change w:id="674" w:author="Autor">
              <w:tcPr>
                <w:tcW w:w="567" w:type="dxa"/>
                <w:shd w:val="clear" w:color="auto" w:fill="auto"/>
                <w:vAlign w:val="center"/>
              </w:tcPr>
            </w:tcPrChange>
          </w:tcPr>
          <w:p w:rsidR="00776C6E" w:rsidRPr="007001F1" w:rsidRDefault="00776C6E" w:rsidP="003F3D85">
            <w:pPr>
              <w:jc w:val="both"/>
              <w:rPr>
                <w:color w:val="000000"/>
              </w:rPr>
            </w:pPr>
          </w:p>
        </w:tc>
        <w:tc>
          <w:tcPr>
            <w:tcW w:w="567" w:type="dxa"/>
            <w:shd w:val="clear" w:color="auto" w:fill="auto"/>
            <w:vAlign w:val="center"/>
            <w:tcPrChange w:id="675" w:author="Autor">
              <w:tcPr>
                <w:tcW w:w="567" w:type="dxa"/>
                <w:shd w:val="clear" w:color="auto" w:fill="auto"/>
                <w:vAlign w:val="center"/>
              </w:tcPr>
            </w:tcPrChange>
          </w:tcPr>
          <w:p w:rsidR="00776C6E" w:rsidRPr="007001F1" w:rsidRDefault="00776C6E" w:rsidP="003F3D85">
            <w:pPr>
              <w:jc w:val="both"/>
              <w:rPr>
                <w:color w:val="000000"/>
              </w:rPr>
            </w:pPr>
          </w:p>
        </w:tc>
        <w:tc>
          <w:tcPr>
            <w:tcW w:w="709" w:type="dxa"/>
            <w:shd w:val="clear" w:color="auto" w:fill="auto"/>
            <w:vAlign w:val="center"/>
            <w:tcPrChange w:id="676" w:author="Autor">
              <w:tcPr>
                <w:tcW w:w="709" w:type="dxa"/>
                <w:shd w:val="clear" w:color="auto" w:fill="auto"/>
                <w:vAlign w:val="center"/>
              </w:tcPr>
            </w:tcPrChange>
          </w:tcPr>
          <w:p w:rsidR="00776C6E" w:rsidRPr="007001F1" w:rsidRDefault="00776C6E" w:rsidP="003F3D85">
            <w:pPr>
              <w:jc w:val="both"/>
              <w:rPr>
                <w:color w:val="000000"/>
              </w:rPr>
            </w:pPr>
          </w:p>
        </w:tc>
        <w:tc>
          <w:tcPr>
            <w:tcW w:w="1775" w:type="dxa"/>
            <w:shd w:val="clear" w:color="auto" w:fill="auto"/>
            <w:vAlign w:val="center"/>
            <w:tcPrChange w:id="677" w:author="Autor">
              <w:tcPr>
                <w:tcW w:w="1842" w:type="dxa"/>
                <w:gridSpan w:val="2"/>
                <w:shd w:val="clear" w:color="auto" w:fill="auto"/>
                <w:vAlign w:val="center"/>
              </w:tcPr>
            </w:tcPrChange>
          </w:tcPr>
          <w:p w:rsidR="00776C6E" w:rsidRPr="007001F1" w:rsidRDefault="00776C6E" w:rsidP="003F3D85">
            <w:pPr>
              <w:jc w:val="both"/>
              <w:rPr>
                <w:color w:val="000000"/>
              </w:rPr>
            </w:pPr>
          </w:p>
        </w:tc>
      </w:tr>
      <w:tr w:rsidR="00776C6E" w:rsidRPr="007001F1" w:rsidTr="00183B17">
        <w:trPr>
          <w:trHeight w:val="1140"/>
          <w:trPrChange w:id="678" w:author="Autor">
            <w:trPr>
              <w:trHeight w:val="1140"/>
            </w:trPr>
          </w:trPrChange>
        </w:trPr>
        <w:tc>
          <w:tcPr>
            <w:tcW w:w="582" w:type="dxa"/>
            <w:vMerge w:val="restart"/>
            <w:shd w:val="clear" w:color="auto" w:fill="auto"/>
            <w:noWrap/>
            <w:vAlign w:val="center"/>
            <w:hideMark/>
            <w:tcPrChange w:id="679" w:author="Autor">
              <w:tcPr>
                <w:tcW w:w="582" w:type="dxa"/>
                <w:vMerge w:val="restart"/>
                <w:shd w:val="clear" w:color="auto" w:fill="auto"/>
                <w:noWrap/>
                <w:vAlign w:val="center"/>
                <w:hideMark/>
              </w:tcPr>
            </w:tcPrChange>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Change w:id="680" w:author="Autor">
              <w:tcPr>
                <w:tcW w:w="4820" w:type="dxa"/>
                <w:gridSpan w:val="2"/>
                <w:shd w:val="clear" w:color="auto" w:fill="auto"/>
                <w:vAlign w:val="center"/>
                <w:hideMark/>
              </w:tcPr>
            </w:tcPrChange>
          </w:tcPr>
          <w:p w:rsidR="00776C6E" w:rsidRPr="007001F1" w:rsidRDefault="00776C6E"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Change w:id="681" w:author="Autor">
              <w:tcPr>
                <w:tcW w:w="567" w:type="dxa"/>
                <w:shd w:val="clear" w:color="auto" w:fill="auto"/>
                <w:vAlign w:val="center"/>
                <w:hideMark/>
              </w:tcPr>
            </w:tcPrChange>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Change w:id="682" w:author="Autor">
              <w:tcPr>
                <w:tcW w:w="567" w:type="dxa"/>
                <w:shd w:val="clear" w:color="auto" w:fill="auto"/>
                <w:vAlign w:val="center"/>
                <w:hideMark/>
              </w:tcPr>
            </w:tcPrChange>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Change w:id="683" w:author="Autor">
              <w:tcPr>
                <w:tcW w:w="709" w:type="dxa"/>
                <w:shd w:val="clear" w:color="auto" w:fill="auto"/>
                <w:vAlign w:val="center"/>
                <w:hideMark/>
              </w:tcPr>
            </w:tcPrChange>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Change w:id="684" w:author="Autor">
              <w:tcPr>
                <w:tcW w:w="1842" w:type="dxa"/>
                <w:gridSpan w:val="2"/>
                <w:shd w:val="clear" w:color="auto" w:fill="auto"/>
                <w:vAlign w:val="center"/>
                <w:hideMark/>
              </w:tcPr>
            </w:tcPrChange>
          </w:tcPr>
          <w:p w:rsidR="00776C6E" w:rsidRPr="007001F1" w:rsidRDefault="00776C6E" w:rsidP="003F3D85">
            <w:pPr>
              <w:jc w:val="both"/>
              <w:rPr>
                <w:color w:val="000000"/>
              </w:rPr>
            </w:pPr>
            <w:r w:rsidRPr="007001F1">
              <w:rPr>
                <w:color w:val="000000"/>
                <w:sz w:val="22"/>
                <w:szCs w:val="22"/>
              </w:rPr>
              <w:t> </w:t>
            </w:r>
          </w:p>
        </w:tc>
      </w:tr>
      <w:tr w:rsidR="00776C6E" w:rsidRPr="007001F1" w:rsidTr="00183B17">
        <w:trPr>
          <w:trHeight w:val="1140"/>
          <w:trPrChange w:id="685" w:author="Autor">
            <w:trPr>
              <w:trHeight w:val="1140"/>
            </w:trPr>
          </w:trPrChange>
        </w:trPr>
        <w:tc>
          <w:tcPr>
            <w:tcW w:w="582" w:type="dxa"/>
            <w:vMerge/>
            <w:shd w:val="clear" w:color="auto" w:fill="auto"/>
            <w:noWrap/>
            <w:vAlign w:val="center"/>
            <w:tcPrChange w:id="686" w:author="Autor">
              <w:tcPr>
                <w:tcW w:w="582" w:type="dxa"/>
                <w:vMerge/>
                <w:shd w:val="clear" w:color="auto" w:fill="auto"/>
                <w:noWrap/>
                <w:vAlign w:val="center"/>
              </w:tcPr>
            </w:tcPrChange>
          </w:tcPr>
          <w:p w:rsidR="00776C6E" w:rsidRPr="007001F1" w:rsidRDefault="00776C6E" w:rsidP="00F92AC2">
            <w:pPr>
              <w:jc w:val="center"/>
              <w:rPr>
                <w:color w:val="000000"/>
              </w:rPr>
            </w:pPr>
          </w:p>
        </w:tc>
        <w:tc>
          <w:tcPr>
            <w:tcW w:w="4820" w:type="dxa"/>
            <w:gridSpan w:val="2"/>
            <w:shd w:val="clear" w:color="auto" w:fill="auto"/>
            <w:vAlign w:val="center"/>
            <w:tcPrChange w:id="687" w:author="Autor">
              <w:tcPr>
                <w:tcW w:w="4820" w:type="dxa"/>
                <w:gridSpan w:val="2"/>
                <w:shd w:val="clear" w:color="auto" w:fill="auto"/>
                <w:vAlign w:val="center"/>
              </w:tcPr>
            </w:tcPrChange>
          </w:tcPr>
          <w:p w:rsidR="00776C6E" w:rsidRPr="007001F1" w:rsidRDefault="00776C6E" w:rsidP="00442C37">
            <w:pPr>
              <w:jc w:val="both"/>
            </w:pPr>
            <w:r w:rsidRPr="007001F1">
              <w:rPr>
                <w:sz w:val="22"/>
                <w:szCs w:val="22"/>
              </w:rPr>
              <w:t>b) Je kontrolované verejné obstarávanie v súlade so závermi vykonanej ex</w:t>
            </w:r>
            <w:ins w:id="688" w:author="Autor">
              <w:r w:rsidR="00F742F7">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ex</w:t>
            </w:r>
            <w:ins w:id="689" w:author="Autor">
              <w:r w:rsidR="00F742F7">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Change w:id="690" w:author="Autor">
              <w:tcPr>
                <w:tcW w:w="567" w:type="dxa"/>
                <w:shd w:val="clear" w:color="auto" w:fill="auto"/>
                <w:vAlign w:val="center"/>
              </w:tcPr>
            </w:tcPrChange>
          </w:tcPr>
          <w:p w:rsidR="00776C6E" w:rsidRPr="007001F1" w:rsidRDefault="00776C6E" w:rsidP="003F3D85">
            <w:pPr>
              <w:jc w:val="both"/>
              <w:rPr>
                <w:color w:val="000000"/>
              </w:rPr>
            </w:pPr>
          </w:p>
        </w:tc>
        <w:tc>
          <w:tcPr>
            <w:tcW w:w="567" w:type="dxa"/>
            <w:shd w:val="clear" w:color="auto" w:fill="auto"/>
            <w:vAlign w:val="center"/>
            <w:tcPrChange w:id="691" w:author="Autor">
              <w:tcPr>
                <w:tcW w:w="567" w:type="dxa"/>
                <w:shd w:val="clear" w:color="auto" w:fill="auto"/>
                <w:vAlign w:val="center"/>
              </w:tcPr>
            </w:tcPrChange>
          </w:tcPr>
          <w:p w:rsidR="00776C6E" w:rsidRPr="007001F1" w:rsidRDefault="00776C6E" w:rsidP="003F3D85">
            <w:pPr>
              <w:jc w:val="both"/>
              <w:rPr>
                <w:color w:val="000000"/>
              </w:rPr>
            </w:pPr>
          </w:p>
        </w:tc>
        <w:tc>
          <w:tcPr>
            <w:tcW w:w="709" w:type="dxa"/>
            <w:shd w:val="clear" w:color="auto" w:fill="auto"/>
            <w:vAlign w:val="center"/>
            <w:tcPrChange w:id="692" w:author="Autor">
              <w:tcPr>
                <w:tcW w:w="709" w:type="dxa"/>
                <w:shd w:val="clear" w:color="auto" w:fill="auto"/>
                <w:vAlign w:val="center"/>
              </w:tcPr>
            </w:tcPrChange>
          </w:tcPr>
          <w:p w:rsidR="00776C6E" w:rsidRPr="007001F1" w:rsidRDefault="00776C6E" w:rsidP="003F3D85">
            <w:pPr>
              <w:jc w:val="both"/>
              <w:rPr>
                <w:color w:val="000000"/>
              </w:rPr>
            </w:pPr>
          </w:p>
        </w:tc>
        <w:tc>
          <w:tcPr>
            <w:tcW w:w="1775" w:type="dxa"/>
            <w:shd w:val="clear" w:color="auto" w:fill="auto"/>
            <w:vAlign w:val="center"/>
            <w:tcPrChange w:id="693" w:author="Autor">
              <w:tcPr>
                <w:tcW w:w="1842" w:type="dxa"/>
                <w:gridSpan w:val="2"/>
                <w:shd w:val="clear" w:color="auto" w:fill="auto"/>
                <w:vAlign w:val="center"/>
              </w:tcPr>
            </w:tcPrChange>
          </w:tcPr>
          <w:p w:rsidR="00776C6E" w:rsidRPr="007001F1" w:rsidRDefault="00776C6E" w:rsidP="003F3D85">
            <w:pPr>
              <w:jc w:val="both"/>
              <w:rPr>
                <w:color w:val="000000"/>
              </w:rPr>
            </w:pPr>
          </w:p>
        </w:tc>
      </w:tr>
      <w:tr w:rsidR="00F92AC2" w:rsidRPr="007001F1" w:rsidTr="00183B17">
        <w:trPr>
          <w:trHeight w:val="20"/>
          <w:trPrChange w:id="694" w:author="Autor">
            <w:trPr>
              <w:trHeight w:val="20"/>
            </w:trPr>
          </w:trPrChange>
        </w:trPr>
        <w:tc>
          <w:tcPr>
            <w:tcW w:w="582" w:type="dxa"/>
            <w:shd w:val="clear" w:color="auto" w:fill="auto"/>
            <w:noWrap/>
            <w:vAlign w:val="center"/>
            <w:hideMark/>
            <w:tcPrChange w:id="695" w:author="Autor">
              <w:tcPr>
                <w:tcW w:w="582" w:type="dxa"/>
                <w:shd w:val="clear" w:color="auto" w:fill="auto"/>
                <w:noWrap/>
                <w:vAlign w:val="center"/>
                <w:hideMark/>
              </w:tcPr>
            </w:tcPrChange>
          </w:tcPr>
          <w:p w:rsidR="00F92AC2" w:rsidRPr="007001F1" w:rsidRDefault="00F92AC2" w:rsidP="00F92AC2">
            <w:pPr>
              <w:jc w:val="center"/>
              <w:rPr>
                <w:color w:val="000000"/>
              </w:rPr>
            </w:pPr>
            <w:r w:rsidRPr="007001F1">
              <w:rPr>
                <w:color w:val="000000"/>
                <w:sz w:val="22"/>
                <w:szCs w:val="22"/>
              </w:rPr>
              <w:t>6</w:t>
            </w:r>
          </w:p>
        </w:tc>
        <w:tc>
          <w:tcPr>
            <w:tcW w:w="4820" w:type="dxa"/>
            <w:gridSpan w:val="2"/>
            <w:shd w:val="clear" w:color="auto" w:fill="auto"/>
            <w:vAlign w:val="center"/>
            <w:hideMark/>
            <w:tcPrChange w:id="696" w:author="Autor">
              <w:tcPr>
                <w:tcW w:w="4820" w:type="dxa"/>
                <w:gridSpan w:val="2"/>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Change w:id="697"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Change w:id="698"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Change w:id="699" w:author="Autor">
              <w:tcPr>
                <w:tcW w:w="709"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Change w:id="700" w:author="Autor">
              <w:tcPr>
                <w:tcW w:w="1842" w:type="dxa"/>
                <w:gridSpan w:val="2"/>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r>
      <w:tr w:rsidR="006A6C49" w:rsidRPr="007001F1" w:rsidTr="00183B17">
        <w:trPr>
          <w:trHeight w:val="539"/>
          <w:trPrChange w:id="701" w:author="Autor">
            <w:trPr>
              <w:trHeight w:val="539"/>
            </w:trPr>
          </w:trPrChange>
        </w:trPr>
        <w:tc>
          <w:tcPr>
            <w:tcW w:w="582" w:type="dxa"/>
            <w:vMerge w:val="restart"/>
            <w:shd w:val="clear" w:color="auto" w:fill="auto"/>
            <w:noWrap/>
            <w:vAlign w:val="center"/>
            <w:hideMark/>
            <w:tcPrChange w:id="702" w:author="Autor">
              <w:tcPr>
                <w:tcW w:w="582" w:type="dxa"/>
                <w:vMerge w:val="restart"/>
                <w:shd w:val="clear" w:color="auto" w:fill="auto"/>
                <w:noWrap/>
                <w:vAlign w:val="center"/>
                <w:hideMark/>
              </w:tcPr>
            </w:tcPrChange>
          </w:tcPr>
          <w:p w:rsidR="006A6C49" w:rsidRPr="007001F1" w:rsidRDefault="006A6C49" w:rsidP="00274846">
            <w:pPr>
              <w:jc w:val="center"/>
              <w:rPr>
                <w:color w:val="000000"/>
              </w:rPr>
            </w:pPr>
            <w:r w:rsidRPr="007001F1">
              <w:rPr>
                <w:color w:val="000000"/>
                <w:sz w:val="22"/>
                <w:szCs w:val="22"/>
              </w:rPr>
              <w:t>7</w:t>
            </w:r>
          </w:p>
        </w:tc>
        <w:tc>
          <w:tcPr>
            <w:tcW w:w="4820" w:type="dxa"/>
            <w:gridSpan w:val="2"/>
            <w:shd w:val="clear" w:color="auto" w:fill="auto"/>
            <w:vAlign w:val="center"/>
            <w:hideMark/>
            <w:tcPrChange w:id="703" w:author="Autor">
              <w:tcPr>
                <w:tcW w:w="4820" w:type="dxa"/>
                <w:gridSpan w:val="2"/>
                <w:shd w:val="clear" w:color="auto" w:fill="auto"/>
                <w:vAlign w:val="center"/>
                <w:hideMark/>
              </w:tcPr>
            </w:tcPrChange>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Change w:id="704" w:author="Autor">
              <w:tcPr>
                <w:tcW w:w="567" w:type="dxa"/>
                <w:shd w:val="clear" w:color="auto" w:fill="auto"/>
                <w:vAlign w:val="center"/>
                <w:hideMark/>
              </w:tcPr>
            </w:tcPrChange>
          </w:tcPr>
          <w:p w:rsidR="006A6C49" w:rsidRPr="007001F1" w:rsidRDefault="006A6C49" w:rsidP="003F3D85">
            <w:pPr>
              <w:jc w:val="both"/>
              <w:rPr>
                <w:color w:val="000000"/>
              </w:rPr>
            </w:pPr>
            <w:r w:rsidRPr="007001F1">
              <w:rPr>
                <w:color w:val="000000"/>
                <w:sz w:val="22"/>
                <w:szCs w:val="22"/>
              </w:rPr>
              <w:t> </w:t>
            </w:r>
          </w:p>
        </w:tc>
        <w:tc>
          <w:tcPr>
            <w:tcW w:w="567" w:type="dxa"/>
            <w:shd w:val="clear" w:color="auto" w:fill="auto"/>
            <w:vAlign w:val="center"/>
            <w:hideMark/>
            <w:tcPrChange w:id="705" w:author="Autor">
              <w:tcPr>
                <w:tcW w:w="567" w:type="dxa"/>
                <w:shd w:val="clear" w:color="auto" w:fill="auto"/>
                <w:vAlign w:val="center"/>
                <w:hideMark/>
              </w:tcPr>
            </w:tcPrChange>
          </w:tcPr>
          <w:p w:rsidR="006A6C49" w:rsidRPr="007001F1" w:rsidRDefault="006A6C49" w:rsidP="003F3D85">
            <w:pPr>
              <w:jc w:val="both"/>
              <w:rPr>
                <w:color w:val="000000"/>
              </w:rPr>
            </w:pPr>
            <w:r w:rsidRPr="007001F1">
              <w:rPr>
                <w:color w:val="000000"/>
                <w:sz w:val="22"/>
                <w:szCs w:val="22"/>
              </w:rPr>
              <w:t> </w:t>
            </w:r>
          </w:p>
        </w:tc>
        <w:tc>
          <w:tcPr>
            <w:tcW w:w="709" w:type="dxa"/>
            <w:shd w:val="clear" w:color="auto" w:fill="auto"/>
            <w:vAlign w:val="center"/>
            <w:hideMark/>
            <w:tcPrChange w:id="706" w:author="Autor">
              <w:tcPr>
                <w:tcW w:w="709" w:type="dxa"/>
                <w:shd w:val="clear" w:color="auto" w:fill="auto"/>
                <w:vAlign w:val="center"/>
                <w:hideMark/>
              </w:tcPr>
            </w:tcPrChange>
          </w:tcPr>
          <w:p w:rsidR="006A6C49" w:rsidRPr="007001F1" w:rsidRDefault="006A6C49" w:rsidP="003F3D85">
            <w:pPr>
              <w:jc w:val="both"/>
              <w:rPr>
                <w:color w:val="000000"/>
              </w:rPr>
            </w:pPr>
            <w:r w:rsidRPr="007001F1">
              <w:rPr>
                <w:color w:val="000000"/>
                <w:sz w:val="22"/>
                <w:szCs w:val="22"/>
              </w:rPr>
              <w:t> </w:t>
            </w:r>
          </w:p>
        </w:tc>
        <w:tc>
          <w:tcPr>
            <w:tcW w:w="1775" w:type="dxa"/>
            <w:shd w:val="clear" w:color="auto" w:fill="auto"/>
            <w:vAlign w:val="center"/>
            <w:hideMark/>
            <w:tcPrChange w:id="707" w:author="Autor">
              <w:tcPr>
                <w:tcW w:w="1842" w:type="dxa"/>
                <w:gridSpan w:val="2"/>
                <w:shd w:val="clear" w:color="auto" w:fill="auto"/>
                <w:vAlign w:val="center"/>
                <w:hideMark/>
              </w:tcPr>
            </w:tcPrChange>
          </w:tcPr>
          <w:p w:rsidR="006A6C49" w:rsidRPr="007001F1" w:rsidRDefault="006A6C49" w:rsidP="003F3D85">
            <w:pPr>
              <w:jc w:val="both"/>
              <w:rPr>
                <w:color w:val="000000"/>
              </w:rPr>
            </w:pPr>
            <w:r w:rsidRPr="007001F1">
              <w:rPr>
                <w:color w:val="000000"/>
                <w:sz w:val="22"/>
                <w:szCs w:val="22"/>
              </w:rPr>
              <w:t> </w:t>
            </w:r>
          </w:p>
        </w:tc>
      </w:tr>
      <w:tr w:rsidR="006A6C49" w:rsidRPr="007001F1" w:rsidTr="00183B17">
        <w:trPr>
          <w:trHeight w:val="1076"/>
          <w:trPrChange w:id="708" w:author="Autor">
            <w:trPr>
              <w:trHeight w:val="1076"/>
            </w:trPr>
          </w:trPrChange>
        </w:trPr>
        <w:tc>
          <w:tcPr>
            <w:tcW w:w="582" w:type="dxa"/>
            <w:vMerge/>
            <w:shd w:val="clear" w:color="auto" w:fill="auto"/>
            <w:noWrap/>
            <w:vAlign w:val="center"/>
            <w:tcPrChange w:id="709" w:author="Autor">
              <w:tcPr>
                <w:tcW w:w="582" w:type="dxa"/>
                <w:vMerge/>
                <w:shd w:val="clear" w:color="auto" w:fill="auto"/>
                <w:noWrap/>
                <w:vAlign w:val="center"/>
              </w:tcPr>
            </w:tcPrChange>
          </w:tcPr>
          <w:p w:rsidR="006A6C49" w:rsidRPr="007001F1" w:rsidRDefault="006A6C49" w:rsidP="00274846">
            <w:pPr>
              <w:jc w:val="center"/>
              <w:rPr>
                <w:color w:val="000000"/>
              </w:rPr>
            </w:pPr>
          </w:p>
        </w:tc>
        <w:tc>
          <w:tcPr>
            <w:tcW w:w="4820" w:type="dxa"/>
            <w:gridSpan w:val="2"/>
            <w:shd w:val="clear" w:color="auto" w:fill="auto"/>
            <w:vAlign w:val="center"/>
            <w:tcPrChange w:id="710" w:author="Autor">
              <w:tcPr>
                <w:tcW w:w="4820" w:type="dxa"/>
                <w:gridSpan w:val="2"/>
                <w:shd w:val="clear" w:color="auto" w:fill="auto"/>
                <w:vAlign w:val="center"/>
              </w:tcPr>
            </w:tcPrChange>
          </w:tcPr>
          <w:p w:rsidR="006A6C49" w:rsidRPr="007001F1" w:rsidRDefault="006A6C49"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Change w:id="711" w:author="Autor">
              <w:tcPr>
                <w:tcW w:w="567" w:type="dxa"/>
                <w:shd w:val="clear" w:color="auto" w:fill="auto"/>
                <w:vAlign w:val="center"/>
              </w:tcPr>
            </w:tcPrChange>
          </w:tcPr>
          <w:p w:rsidR="006A6C49" w:rsidRPr="007001F1" w:rsidRDefault="006A6C49" w:rsidP="003F3D85">
            <w:pPr>
              <w:jc w:val="both"/>
              <w:rPr>
                <w:color w:val="000000"/>
              </w:rPr>
            </w:pPr>
          </w:p>
        </w:tc>
        <w:tc>
          <w:tcPr>
            <w:tcW w:w="567" w:type="dxa"/>
            <w:shd w:val="clear" w:color="auto" w:fill="auto"/>
            <w:vAlign w:val="center"/>
            <w:tcPrChange w:id="712" w:author="Autor">
              <w:tcPr>
                <w:tcW w:w="567" w:type="dxa"/>
                <w:shd w:val="clear" w:color="auto" w:fill="auto"/>
                <w:vAlign w:val="center"/>
              </w:tcPr>
            </w:tcPrChange>
          </w:tcPr>
          <w:p w:rsidR="006A6C49" w:rsidRPr="007001F1" w:rsidRDefault="006A6C49" w:rsidP="003F3D85">
            <w:pPr>
              <w:jc w:val="both"/>
              <w:rPr>
                <w:color w:val="000000"/>
              </w:rPr>
            </w:pPr>
          </w:p>
        </w:tc>
        <w:tc>
          <w:tcPr>
            <w:tcW w:w="709" w:type="dxa"/>
            <w:shd w:val="clear" w:color="auto" w:fill="auto"/>
            <w:vAlign w:val="center"/>
            <w:tcPrChange w:id="713" w:author="Autor">
              <w:tcPr>
                <w:tcW w:w="709" w:type="dxa"/>
                <w:shd w:val="clear" w:color="auto" w:fill="auto"/>
                <w:vAlign w:val="center"/>
              </w:tcPr>
            </w:tcPrChange>
          </w:tcPr>
          <w:p w:rsidR="006A6C49" w:rsidRPr="007001F1" w:rsidRDefault="006A6C49" w:rsidP="003F3D85">
            <w:pPr>
              <w:jc w:val="both"/>
              <w:rPr>
                <w:color w:val="000000"/>
              </w:rPr>
            </w:pPr>
          </w:p>
        </w:tc>
        <w:tc>
          <w:tcPr>
            <w:tcW w:w="1775" w:type="dxa"/>
            <w:shd w:val="clear" w:color="auto" w:fill="auto"/>
            <w:vAlign w:val="center"/>
            <w:tcPrChange w:id="714" w:author="Autor">
              <w:tcPr>
                <w:tcW w:w="1842" w:type="dxa"/>
                <w:gridSpan w:val="2"/>
                <w:shd w:val="clear" w:color="auto" w:fill="auto"/>
                <w:vAlign w:val="center"/>
              </w:tcPr>
            </w:tcPrChange>
          </w:tcPr>
          <w:p w:rsidR="006A6C49" w:rsidRPr="007001F1" w:rsidRDefault="006A6C49" w:rsidP="003F3D85">
            <w:pPr>
              <w:jc w:val="both"/>
              <w:rPr>
                <w:color w:val="000000"/>
              </w:rPr>
            </w:pPr>
          </w:p>
        </w:tc>
      </w:tr>
      <w:tr w:rsidR="006A6C49" w:rsidRPr="007001F1" w:rsidTr="00183B17">
        <w:trPr>
          <w:trHeight w:val="540"/>
          <w:trPrChange w:id="715" w:author="Autor">
            <w:trPr>
              <w:trHeight w:val="540"/>
            </w:trPr>
          </w:trPrChange>
        </w:trPr>
        <w:tc>
          <w:tcPr>
            <w:tcW w:w="582" w:type="dxa"/>
            <w:vMerge/>
            <w:shd w:val="clear" w:color="auto" w:fill="auto"/>
            <w:noWrap/>
            <w:vAlign w:val="center"/>
            <w:tcPrChange w:id="716" w:author="Autor">
              <w:tcPr>
                <w:tcW w:w="582" w:type="dxa"/>
                <w:vMerge/>
                <w:shd w:val="clear" w:color="auto" w:fill="auto"/>
                <w:noWrap/>
                <w:vAlign w:val="center"/>
              </w:tcPr>
            </w:tcPrChange>
          </w:tcPr>
          <w:p w:rsidR="006A6C49" w:rsidRPr="007001F1" w:rsidRDefault="006A6C49" w:rsidP="00274846">
            <w:pPr>
              <w:jc w:val="center"/>
              <w:rPr>
                <w:color w:val="000000"/>
              </w:rPr>
            </w:pPr>
          </w:p>
        </w:tc>
        <w:tc>
          <w:tcPr>
            <w:tcW w:w="4820" w:type="dxa"/>
            <w:gridSpan w:val="2"/>
            <w:shd w:val="clear" w:color="auto" w:fill="auto"/>
            <w:vAlign w:val="center"/>
            <w:tcPrChange w:id="717" w:author="Autor">
              <w:tcPr>
                <w:tcW w:w="4820" w:type="dxa"/>
                <w:gridSpan w:val="2"/>
                <w:shd w:val="clear" w:color="auto" w:fill="auto"/>
                <w:vAlign w:val="center"/>
              </w:tcPr>
            </w:tcPrChange>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Change w:id="718" w:author="Autor">
              <w:tcPr>
                <w:tcW w:w="567" w:type="dxa"/>
                <w:shd w:val="clear" w:color="auto" w:fill="auto"/>
                <w:vAlign w:val="center"/>
              </w:tcPr>
            </w:tcPrChange>
          </w:tcPr>
          <w:p w:rsidR="006A6C49" w:rsidRPr="007001F1" w:rsidRDefault="006A6C49" w:rsidP="003F3D85">
            <w:pPr>
              <w:jc w:val="both"/>
              <w:rPr>
                <w:color w:val="000000"/>
              </w:rPr>
            </w:pPr>
          </w:p>
        </w:tc>
        <w:tc>
          <w:tcPr>
            <w:tcW w:w="567" w:type="dxa"/>
            <w:shd w:val="clear" w:color="auto" w:fill="auto"/>
            <w:vAlign w:val="center"/>
            <w:tcPrChange w:id="719" w:author="Autor">
              <w:tcPr>
                <w:tcW w:w="567" w:type="dxa"/>
                <w:shd w:val="clear" w:color="auto" w:fill="auto"/>
                <w:vAlign w:val="center"/>
              </w:tcPr>
            </w:tcPrChange>
          </w:tcPr>
          <w:p w:rsidR="006A6C49" w:rsidRPr="007001F1" w:rsidRDefault="006A6C49" w:rsidP="003F3D85">
            <w:pPr>
              <w:jc w:val="both"/>
              <w:rPr>
                <w:color w:val="000000"/>
              </w:rPr>
            </w:pPr>
          </w:p>
        </w:tc>
        <w:tc>
          <w:tcPr>
            <w:tcW w:w="709" w:type="dxa"/>
            <w:shd w:val="clear" w:color="auto" w:fill="auto"/>
            <w:vAlign w:val="center"/>
            <w:tcPrChange w:id="720" w:author="Autor">
              <w:tcPr>
                <w:tcW w:w="709" w:type="dxa"/>
                <w:shd w:val="clear" w:color="auto" w:fill="auto"/>
                <w:vAlign w:val="center"/>
              </w:tcPr>
            </w:tcPrChange>
          </w:tcPr>
          <w:p w:rsidR="006A6C49" w:rsidRPr="007001F1" w:rsidRDefault="006A6C49" w:rsidP="003F3D85">
            <w:pPr>
              <w:jc w:val="both"/>
              <w:rPr>
                <w:color w:val="000000"/>
              </w:rPr>
            </w:pPr>
          </w:p>
        </w:tc>
        <w:tc>
          <w:tcPr>
            <w:tcW w:w="1775" w:type="dxa"/>
            <w:shd w:val="clear" w:color="auto" w:fill="auto"/>
            <w:vAlign w:val="center"/>
            <w:tcPrChange w:id="721" w:author="Autor">
              <w:tcPr>
                <w:tcW w:w="1842" w:type="dxa"/>
                <w:gridSpan w:val="2"/>
                <w:shd w:val="clear" w:color="auto" w:fill="auto"/>
                <w:vAlign w:val="center"/>
              </w:tcPr>
            </w:tcPrChange>
          </w:tcPr>
          <w:p w:rsidR="006A6C49" w:rsidRPr="007001F1" w:rsidRDefault="006A6C49" w:rsidP="003F3D85">
            <w:pPr>
              <w:jc w:val="both"/>
              <w:rPr>
                <w:color w:val="000000"/>
              </w:rPr>
            </w:pPr>
          </w:p>
        </w:tc>
      </w:tr>
      <w:tr w:rsidR="006A6C49" w:rsidRPr="007001F1" w:rsidTr="00183B17">
        <w:trPr>
          <w:trHeight w:val="540"/>
          <w:trPrChange w:id="722" w:author="Autor">
            <w:trPr>
              <w:trHeight w:val="540"/>
            </w:trPr>
          </w:trPrChange>
        </w:trPr>
        <w:tc>
          <w:tcPr>
            <w:tcW w:w="582" w:type="dxa"/>
            <w:vMerge/>
            <w:shd w:val="clear" w:color="auto" w:fill="auto"/>
            <w:noWrap/>
            <w:vAlign w:val="center"/>
            <w:tcPrChange w:id="723" w:author="Autor">
              <w:tcPr>
                <w:tcW w:w="582" w:type="dxa"/>
                <w:vMerge/>
                <w:shd w:val="clear" w:color="auto" w:fill="auto"/>
                <w:noWrap/>
                <w:vAlign w:val="center"/>
              </w:tcPr>
            </w:tcPrChange>
          </w:tcPr>
          <w:p w:rsidR="006A6C49" w:rsidRPr="007001F1" w:rsidRDefault="006A6C49" w:rsidP="00274846">
            <w:pPr>
              <w:jc w:val="center"/>
              <w:rPr>
                <w:color w:val="000000"/>
              </w:rPr>
            </w:pPr>
          </w:p>
        </w:tc>
        <w:tc>
          <w:tcPr>
            <w:tcW w:w="4820" w:type="dxa"/>
            <w:gridSpan w:val="2"/>
            <w:shd w:val="clear" w:color="auto" w:fill="auto"/>
            <w:vAlign w:val="center"/>
            <w:tcPrChange w:id="724" w:author="Autor">
              <w:tcPr>
                <w:tcW w:w="4820" w:type="dxa"/>
                <w:gridSpan w:val="2"/>
                <w:shd w:val="clear" w:color="auto" w:fill="auto"/>
                <w:vAlign w:val="center"/>
              </w:tcPr>
            </w:tcPrChange>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Change w:id="725" w:author="Autor">
              <w:tcPr>
                <w:tcW w:w="567" w:type="dxa"/>
                <w:shd w:val="clear" w:color="auto" w:fill="auto"/>
                <w:vAlign w:val="center"/>
              </w:tcPr>
            </w:tcPrChange>
          </w:tcPr>
          <w:p w:rsidR="006A6C49" w:rsidRPr="007001F1" w:rsidRDefault="006A6C49" w:rsidP="003F3D85">
            <w:pPr>
              <w:jc w:val="both"/>
              <w:rPr>
                <w:color w:val="000000"/>
              </w:rPr>
            </w:pPr>
          </w:p>
        </w:tc>
        <w:tc>
          <w:tcPr>
            <w:tcW w:w="567" w:type="dxa"/>
            <w:shd w:val="clear" w:color="auto" w:fill="auto"/>
            <w:vAlign w:val="center"/>
            <w:tcPrChange w:id="726" w:author="Autor">
              <w:tcPr>
                <w:tcW w:w="567" w:type="dxa"/>
                <w:shd w:val="clear" w:color="auto" w:fill="auto"/>
                <w:vAlign w:val="center"/>
              </w:tcPr>
            </w:tcPrChange>
          </w:tcPr>
          <w:p w:rsidR="006A6C49" w:rsidRPr="007001F1" w:rsidRDefault="006A6C49" w:rsidP="003F3D85">
            <w:pPr>
              <w:jc w:val="both"/>
              <w:rPr>
                <w:color w:val="000000"/>
              </w:rPr>
            </w:pPr>
          </w:p>
        </w:tc>
        <w:tc>
          <w:tcPr>
            <w:tcW w:w="709" w:type="dxa"/>
            <w:shd w:val="clear" w:color="auto" w:fill="auto"/>
            <w:vAlign w:val="center"/>
            <w:tcPrChange w:id="727" w:author="Autor">
              <w:tcPr>
                <w:tcW w:w="709" w:type="dxa"/>
                <w:shd w:val="clear" w:color="auto" w:fill="auto"/>
                <w:vAlign w:val="center"/>
              </w:tcPr>
            </w:tcPrChange>
          </w:tcPr>
          <w:p w:rsidR="006A6C49" w:rsidRPr="007001F1" w:rsidRDefault="006A6C49" w:rsidP="003F3D85">
            <w:pPr>
              <w:jc w:val="both"/>
              <w:rPr>
                <w:color w:val="000000"/>
              </w:rPr>
            </w:pPr>
          </w:p>
        </w:tc>
        <w:tc>
          <w:tcPr>
            <w:tcW w:w="1775" w:type="dxa"/>
            <w:shd w:val="clear" w:color="auto" w:fill="auto"/>
            <w:vAlign w:val="center"/>
            <w:tcPrChange w:id="728" w:author="Autor">
              <w:tcPr>
                <w:tcW w:w="1842" w:type="dxa"/>
                <w:gridSpan w:val="2"/>
                <w:shd w:val="clear" w:color="auto" w:fill="auto"/>
                <w:vAlign w:val="center"/>
              </w:tcPr>
            </w:tcPrChange>
          </w:tcPr>
          <w:p w:rsidR="006A6C49" w:rsidRPr="007001F1" w:rsidRDefault="006A6C49" w:rsidP="003F3D85">
            <w:pPr>
              <w:jc w:val="both"/>
              <w:rPr>
                <w:color w:val="000000"/>
              </w:rPr>
            </w:pPr>
          </w:p>
        </w:tc>
      </w:tr>
      <w:tr w:rsidR="00E94B70" w:rsidRPr="007001F1" w:rsidTr="00183B17">
        <w:trPr>
          <w:trHeight w:val="448"/>
          <w:trPrChange w:id="729" w:author="Autor">
            <w:trPr>
              <w:trHeight w:val="448"/>
            </w:trPr>
          </w:trPrChange>
        </w:trPr>
        <w:tc>
          <w:tcPr>
            <w:tcW w:w="582" w:type="dxa"/>
            <w:vMerge w:val="restart"/>
            <w:shd w:val="clear" w:color="auto" w:fill="auto"/>
            <w:noWrap/>
            <w:vAlign w:val="center"/>
            <w:tcPrChange w:id="730" w:author="Autor">
              <w:tcPr>
                <w:tcW w:w="582" w:type="dxa"/>
                <w:vMerge w:val="restart"/>
                <w:shd w:val="clear" w:color="auto" w:fill="auto"/>
                <w:noWrap/>
                <w:vAlign w:val="center"/>
              </w:tcPr>
            </w:tcPrChange>
          </w:tcPr>
          <w:p w:rsidR="00E94B70" w:rsidRPr="007001F1" w:rsidRDefault="00E94B70" w:rsidP="00F92AC2">
            <w:pPr>
              <w:jc w:val="center"/>
              <w:rPr>
                <w:color w:val="000000"/>
              </w:rPr>
            </w:pPr>
            <w:r w:rsidRPr="007001F1">
              <w:rPr>
                <w:color w:val="000000"/>
                <w:sz w:val="22"/>
                <w:szCs w:val="22"/>
              </w:rPr>
              <w:t>8</w:t>
            </w:r>
          </w:p>
        </w:tc>
        <w:tc>
          <w:tcPr>
            <w:tcW w:w="4820" w:type="dxa"/>
            <w:gridSpan w:val="2"/>
            <w:shd w:val="clear" w:color="auto" w:fill="auto"/>
            <w:vAlign w:val="center"/>
            <w:tcPrChange w:id="731" w:author="Autor">
              <w:tcPr>
                <w:tcW w:w="4820" w:type="dxa"/>
                <w:gridSpan w:val="2"/>
                <w:shd w:val="clear" w:color="auto" w:fill="auto"/>
                <w:vAlign w:val="center"/>
              </w:tcPr>
            </w:tcPrChange>
          </w:tcPr>
          <w:p w:rsidR="00E94B70" w:rsidRPr="007001F1" w:rsidRDefault="00E94B70" w:rsidP="003F3D85">
            <w:pPr>
              <w:jc w:val="both"/>
            </w:pPr>
            <w:r w:rsidRPr="007001F1">
              <w:rPr>
                <w:sz w:val="22"/>
                <w:szCs w:val="22"/>
              </w:rPr>
              <w:t>a) Je úspešný uchádzač zapísaný v registri partnerov verejného sektora?</w:t>
            </w:r>
          </w:p>
        </w:tc>
        <w:tc>
          <w:tcPr>
            <w:tcW w:w="567" w:type="dxa"/>
            <w:shd w:val="clear" w:color="auto" w:fill="auto"/>
            <w:vAlign w:val="center"/>
            <w:tcPrChange w:id="732" w:author="Autor">
              <w:tcPr>
                <w:tcW w:w="567" w:type="dxa"/>
                <w:shd w:val="clear" w:color="auto" w:fill="auto"/>
                <w:vAlign w:val="center"/>
              </w:tcPr>
            </w:tcPrChange>
          </w:tcPr>
          <w:p w:rsidR="00E94B70" w:rsidRPr="007001F1" w:rsidRDefault="00E94B70" w:rsidP="003F3D85">
            <w:pPr>
              <w:jc w:val="both"/>
              <w:rPr>
                <w:color w:val="000000"/>
              </w:rPr>
            </w:pPr>
          </w:p>
        </w:tc>
        <w:tc>
          <w:tcPr>
            <w:tcW w:w="567" w:type="dxa"/>
            <w:shd w:val="clear" w:color="auto" w:fill="auto"/>
            <w:vAlign w:val="center"/>
            <w:tcPrChange w:id="733" w:author="Autor">
              <w:tcPr>
                <w:tcW w:w="567" w:type="dxa"/>
                <w:shd w:val="clear" w:color="auto" w:fill="auto"/>
                <w:vAlign w:val="center"/>
              </w:tcPr>
            </w:tcPrChange>
          </w:tcPr>
          <w:p w:rsidR="00E94B70" w:rsidRPr="007001F1" w:rsidRDefault="00E94B70" w:rsidP="003F3D85">
            <w:pPr>
              <w:jc w:val="both"/>
              <w:rPr>
                <w:color w:val="000000"/>
              </w:rPr>
            </w:pPr>
          </w:p>
        </w:tc>
        <w:tc>
          <w:tcPr>
            <w:tcW w:w="709" w:type="dxa"/>
            <w:shd w:val="clear" w:color="auto" w:fill="auto"/>
            <w:vAlign w:val="center"/>
            <w:tcPrChange w:id="734" w:author="Autor">
              <w:tcPr>
                <w:tcW w:w="709" w:type="dxa"/>
                <w:shd w:val="clear" w:color="auto" w:fill="auto"/>
                <w:vAlign w:val="center"/>
              </w:tcPr>
            </w:tcPrChange>
          </w:tcPr>
          <w:p w:rsidR="00E94B70" w:rsidRPr="007001F1" w:rsidRDefault="00E94B70" w:rsidP="003F3D85">
            <w:pPr>
              <w:jc w:val="both"/>
              <w:rPr>
                <w:color w:val="000000"/>
              </w:rPr>
            </w:pPr>
          </w:p>
        </w:tc>
        <w:tc>
          <w:tcPr>
            <w:tcW w:w="1775" w:type="dxa"/>
            <w:shd w:val="clear" w:color="auto" w:fill="auto"/>
            <w:vAlign w:val="center"/>
            <w:tcPrChange w:id="735" w:author="Autor">
              <w:tcPr>
                <w:tcW w:w="1842" w:type="dxa"/>
                <w:gridSpan w:val="2"/>
                <w:shd w:val="clear" w:color="auto" w:fill="auto"/>
                <w:vAlign w:val="center"/>
              </w:tcPr>
            </w:tcPrChange>
          </w:tcPr>
          <w:p w:rsidR="00E94B70" w:rsidRPr="007001F1" w:rsidRDefault="00E94B70" w:rsidP="003F3D85">
            <w:pPr>
              <w:jc w:val="both"/>
              <w:rPr>
                <w:color w:val="000000"/>
              </w:rPr>
            </w:pPr>
          </w:p>
        </w:tc>
      </w:tr>
      <w:tr w:rsidR="00E94B70" w:rsidRPr="007001F1" w:rsidTr="00183B17">
        <w:trPr>
          <w:trHeight w:val="845"/>
          <w:trPrChange w:id="736" w:author="Autor">
            <w:trPr>
              <w:trHeight w:val="845"/>
            </w:trPr>
          </w:trPrChange>
        </w:trPr>
        <w:tc>
          <w:tcPr>
            <w:tcW w:w="582" w:type="dxa"/>
            <w:vMerge/>
            <w:shd w:val="clear" w:color="auto" w:fill="auto"/>
            <w:noWrap/>
            <w:vAlign w:val="center"/>
            <w:tcPrChange w:id="737" w:author="Autor">
              <w:tcPr>
                <w:tcW w:w="582" w:type="dxa"/>
                <w:vMerge/>
                <w:shd w:val="clear" w:color="auto" w:fill="auto"/>
                <w:noWrap/>
                <w:vAlign w:val="center"/>
              </w:tcPr>
            </w:tcPrChange>
          </w:tcPr>
          <w:p w:rsidR="00E94B70" w:rsidRPr="007001F1" w:rsidRDefault="00E94B70" w:rsidP="00F92AC2">
            <w:pPr>
              <w:jc w:val="center"/>
              <w:rPr>
                <w:color w:val="000000"/>
              </w:rPr>
            </w:pPr>
          </w:p>
        </w:tc>
        <w:tc>
          <w:tcPr>
            <w:tcW w:w="4820" w:type="dxa"/>
            <w:gridSpan w:val="2"/>
            <w:shd w:val="clear" w:color="auto" w:fill="auto"/>
            <w:vAlign w:val="center"/>
            <w:tcPrChange w:id="738" w:author="Autor">
              <w:tcPr>
                <w:tcW w:w="4820" w:type="dxa"/>
                <w:gridSpan w:val="2"/>
                <w:shd w:val="clear" w:color="auto" w:fill="auto"/>
                <w:vAlign w:val="center"/>
              </w:tcPr>
            </w:tcPrChange>
          </w:tcPr>
          <w:p w:rsidR="00E94B70" w:rsidRPr="007001F1" w:rsidRDefault="00E94B70" w:rsidP="003F3D85">
            <w:pPr>
              <w:jc w:val="both"/>
            </w:pPr>
            <w:r w:rsidRPr="007001F1">
              <w:rPr>
                <w:sz w:val="22"/>
                <w:szCs w:val="22"/>
              </w:rPr>
              <w:t>b) Sú subdodávatelia úspešného uchádzača, ktorí majú povinnosť zapisovať sa do registra partnerov verejného sektora, zapísaní v registri partnerov verejného sektora</w:t>
            </w:r>
            <w:ins w:id="739" w:author="Autor">
              <w:r w:rsidR="008F5BD7">
                <w:rPr>
                  <w:sz w:val="22"/>
                  <w:szCs w:val="22"/>
                </w:rPr>
                <w:t xml:space="preserve"> (ak relevantné)</w:t>
              </w:r>
            </w:ins>
            <w:r w:rsidRPr="007001F1">
              <w:rPr>
                <w:sz w:val="22"/>
                <w:szCs w:val="22"/>
              </w:rPr>
              <w:t xml:space="preserve">?          </w:t>
            </w:r>
          </w:p>
        </w:tc>
        <w:tc>
          <w:tcPr>
            <w:tcW w:w="567" w:type="dxa"/>
            <w:shd w:val="clear" w:color="auto" w:fill="auto"/>
            <w:vAlign w:val="center"/>
            <w:tcPrChange w:id="740" w:author="Autor">
              <w:tcPr>
                <w:tcW w:w="567" w:type="dxa"/>
                <w:shd w:val="clear" w:color="auto" w:fill="auto"/>
                <w:vAlign w:val="center"/>
              </w:tcPr>
            </w:tcPrChange>
          </w:tcPr>
          <w:p w:rsidR="00E94B70" w:rsidRPr="007001F1" w:rsidRDefault="00E94B70" w:rsidP="003F3D85">
            <w:pPr>
              <w:jc w:val="both"/>
              <w:rPr>
                <w:color w:val="000000"/>
              </w:rPr>
            </w:pPr>
          </w:p>
        </w:tc>
        <w:tc>
          <w:tcPr>
            <w:tcW w:w="567" w:type="dxa"/>
            <w:shd w:val="clear" w:color="auto" w:fill="auto"/>
            <w:vAlign w:val="center"/>
            <w:tcPrChange w:id="741" w:author="Autor">
              <w:tcPr>
                <w:tcW w:w="567" w:type="dxa"/>
                <w:shd w:val="clear" w:color="auto" w:fill="auto"/>
                <w:vAlign w:val="center"/>
              </w:tcPr>
            </w:tcPrChange>
          </w:tcPr>
          <w:p w:rsidR="00E94B70" w:rsidRPr="007001F1" w:rsidRDefault="00E94B70" w:rsidP="003F3D85">
            <w:pPr>
              <w:jc w:val="both"/>
              <w:rPr>
                <w:color w:val="000000"/>
              </w:rPr>
            </w:pPr>
          </w:p>
        </w:tc>
        <w:tc>
          <w:tcPr>
            <w:tcW w:w="709" w:type="dxa"/>
            <w:shd w:val="clear" w:color="auto" w:fill="auto"/>
            <w:vAlign w:val="center"/>
            <w:tcPrChange w:id="742" w:author="Autor">
              <w:tcPr>
                <w:tcW w:w="709" w:type="dxa"/>
                <w:shd w:val="clear" w:color="auto" w:fill="auto"/>
                <w:vAlign w:val="center"/>
              </w:tcPr>
            </w:tcPrChange>
          </w:tcPr>
          <w:p w:rsidR="00E94B70" w:rsidRPr="007001F1" w:rsidRDefault="00E94B70" w:rsidP="003F3D85">
            <w:pPr>
              <w:jc w:val="both"/>
              <w:rPr>
                <w:color w:val="000000"/>
              </w:rPr>
            </w:pPr>
          </w:p>
        </w:tc>
        <w:tc>
          <w:tcPr>
            <w:tcW w:w="1775" w:type="dxa"/>
            <w:shd w:val="clear" w:color="auto" w:fill="auto"/>
            <w:vAlign w:val="center"/>
            <w:tcPrChange w:id="743" w:author="Autor">
              <w:tcPr>
                <w:tcW w:w="1842" w:type="dxa"/>
                <w:gridSpan w:val="2"/>
                <w:shd w:val="clear" w:color="auto" w:fill="auto"/>
                <w:vAlign w:val="center"/>
              </w:tcPr>
            </w:tcPrChange>
          </w:tcPr>
          <w:p w:rsidR="00E94B70" w:rsidRPr="007001F1" w:rsidRDefault="00E94B70" w:rsidP="003F3D85">
            <w:pPr>
              <w:jc w:val="both"/>
              <w:rPr>
                <w:color w:val="000000"/>
              </w:rPr>
            </w:pPr>
          </w:p>
        </w:tc>
      </w:tr>
      <w:tr w:rsidR="00881840" w:rsidRPr="007001F1" w:rsidTr="00183B17">
        <w:trPr>
          <w:trHeight w:val="20"/>
          <w:trPrChange w:id="744" w:author="Autor">
            <w:trPr>
              <w:trHeight w:val="20"/>
            </w:trPr>
          </w:trPrChange>
        </w:trPr>
        <w:tc>
          <w:tcPr>
            <w:tcW w:w="582" w:type="dxa"/>
            <w:shd w:val="clear" w:color="auto" w:fill="auto"/>
            <w:noWrap/>
            <w:vAlign w:val="center"/>
            <w:tcPrChange w:id="745" w:author="Autor">
              <w:tcPr>
                <w:tcW w:w="582" w:type="dxa"/>
                <w:shd w:val="clear" w:color="auto" w:fill="auto"/>
                <w:noWrap/>
                <w:vAlign w:val="center"/>
              </w:tcPr>
            </w:tcPrChange>
          </w:tcPr>
          <w:p w:rsidR="00881840" w:rsidRPr="007001F1" w:rsidRDefault="00881840" w:rsidP="00410560">
            <w:pPr>
              <w:jc w:val="center"/>
              <w:rPr>
                <w:color w:val="000000"/>
              </w:rPr>
            </w:pPr>
            <w:r>
              <w:rPr>
                <w:color w:val="000000"/>
                <w:sz w:val="22"/>
                <w:szCs w:val="22"/>
              </w:rPr>
              <w:t>9</w:t>
            </w:r>
          </w:p>
        </w:tc>
        <w:tc>
          <w:tcPr>
            <w:tcW w:w="4820" w:type="dxa"/>
            <w:gridSpan w:val="2"/>
            <w:shd w:val="clear" w:color="auto" w:fill="auto"/>
            <w:vAlign w:val="center"/>
            <w:tcPrChange w:id="746" w:author="Autor">
              <w:tcPr>
                <w:tcW w:w="4820" w:type="dxa"/>
                <w:gridSpan w:val="2"/>
                <w:shd w:val="clear" w:color="auto" w:fill="auto"/>
                <w:vAlign w:val="center"/>
              </w:tcPr>
            </w:tcPrChange>
          </w:tcPr>
          <w:p w:rsidR="00881840" w:rsidRPr="007001F1" w:rsidRDefault="00881840" w:rsidP="00410560">
            <w:pPr>
              <w:jc w:val="both"/>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Change w:id="747" w:author="Autor">
              <w:tcPr>
                <w:tcW w:w="567" w:type="dxa"/>
                <w:shd w:val="clear" w:color="auto" w:fill="auto"/>
                <w:vAlign w:val="center"/>
              </w:tcPr>
            </w:tcPrChange>
          </w:tcPr>
          <w:p w:rsidR="00881840" w:rsidRPr="007001F1" w:rsidRDefault="00881840" w:rsidP="00410560">
            <w:pPr>
              <w:jc w:val="both"/>
              <w:rPr>
                <w:b/>
                <w:bCs/>
                <w:color w:val="000000"/>
              </w:rPr>
            </w:pPr>
          </w:p>
        </w:tc>
        <w:tc>
          <w:tcPr>
            <w:tcW w:w="567" w:type="dxa"/>
            <w:shd w:val="clear" w:color="auto" w:fill="auto"/>
            <w:vAlign w:val="center"/>
            <w:tcPrChange w:id="748" w:author="Autor">
              <w:tcPr>
                <w:tcW w:w="567" w:type="dxa"/>
                <w:shd w:val="clear" w:color="auto" w:fill="auto"/>
                <w:vAlign w:val="center"/>
              </w:tcPr>
            </w:tcPrChange>
          </w:tcPr>
          <w:p w:rsidR="00881840" w:rsidRPr="007001F1" w:rsidRDefault="00881840" w:rsidP="00410560">
            <w:pPr>
              <w:jc w:val="both"/>
              <w:rPr>
                <w:b/>
                <w:bCs/>
                <w:color w:val="000000"/>
              </w:rPr>
            </w:pPr>
          </w:p>
        </w:tc>
        <w:tc>
          <w:tcPr>
            <w:tcW w:w="709" w:type="dxa"/>
            <w:shd w:val="clear" w:color="auto" w:fill="auto"/>
            <w:vAlign w:val="center"/>
            <w:tcPrChange w:id="749" w:author="Autor">
              <w:tcPr>
                <w:tcW w:w="776" w:type="dxa"/>
                <w:gridSpan w:val="2"/>
                <w:shd w:val="clear" w:color="auto" w:fill="auto"/>
                <w:vAlign w:val="center"/>
              </w:tcPr>
            </w:tcPrChange>
          </w:tcPr>
          <w:p w:rsidR="00881840" w:rsidRPr="007001F1" w:rsidRDefault="00881840" w:rsidP="00410560">
            <w:pPr>
              <w:jc w:val="both"/>
              <w:rPr>
                <w:b/>
                <w:bCs/>
                <w:color w:val="000000"/>
              </w:rPr>
            </w:pPr>
          </w:p>
        </w:tc>
        <w:tc>
          <w:tcPr>
            <w:tcW w:w="1775" w:type="dxa"/>
            <w:shd w:val="clear" w:color="auto" w:fill="auto"/>
            <w:vAlign w:val="center"/>
            <w:tcPrChange w:id="750" w:author="Autor">
              <w:tcPr>
                <w:tcW w:w="1775" w:type="dxa"/>
                <w:shd w:val="clear" w:color="auto" w:fill="auto"/>
                <w:vAlign w:val="center"/>
              </w:tcPr>
            </w:tcPrChange>
          </w:tcPr>
          <w:p w:rsidR="00881840" w:rsidRPr="007001F1" w:rsidRDefault="00881840" w:rsidP="00410560">
            <w:pPr>
              <w:jc w:val="both"/>
              <w:rPr>
                <w:b/>
                <w:bCs/>
                <w:color w:val="000000"/>
              </w:rPr>
            </w:pPr>
          </w:p>
        </w:tc>
      </w:tr>
      <w:tr w:rsidR="00E5404D" w:rsidRPr="007001F1" w:rsidTr="00183B17">
        <w:trPr>
          <w:trHeight w:val="20"/>
          <w:trPrChange w:id="751" w:author="Autor">
            <w:trPr>
              <w:trHeight w:val="20"/>
            </w:trPr>
          </w:trPrChange>
        </w:trPr>
        <w:tc>
          <w:tcPr>
            <w:tcW w:w="582" w:type="dxa"/>
            <w:shd w:val="clear" w:color="auto" w:fill="auto"/>
            <w:noWrap/>
            <w:vAlign w:val="center"/>
            <w:tcPrChange w:id="752" w:author="Autor">
              <w:tcPr>
                <w:tcW w:w="582" w:type="dxa"/>
                <w:shd w:val="clear" w:color="auto" w:fill="auto"/>
                <w:noWrap/>
                <w:vAlign w:val="center"/>
              </w:tcPr>
            </w:tcPrChange>
          </w:tcPr>
          <w:p w:rsidR="00E5404D" w:rsidRDefault="00E5404D" w:rsidP="00410560">
            <w:pPr>
              <w:jc w:val="center"/>
              <w:rPr>
                <w:color w:val="000000"/>
              </w:rPr>
            </w:pPr>
            <w:r>
              <w:rPr>
                <w:color w:val="000000"/>
                <w:sz w:val="22"/>
                <w:szCs w:val="22"/>
              </w:rPr>
              <w:t>10</w:t>
            </w:r>
          </w:p>
        </w:tc>
        <w:tc>
          <w:tcPr>
            <w:tcW w:w="4820" w:type="dxa"/>
            <w:gridSpan w:val="2"/>
            <w:shd w:val="clear" w:color="auto" w:fill="auto"/>
            <w:vAlign w:val="center"/>
            <w:tcPrChange w:id="753" w:author="Autor">
              <w:tcPr>
                <w:tcW w:w="4820" w:type="dxa"/>
                <w:gridSpan w:val="2"/>
                <w:shd w:val="clear" w:color="auto" w:fill="auto"/>
                <w:vAlign w:val="center"/>
              </w:tcPr>
            </w:tcPrChange>
          </w:tcPr>
          <w:p w:rsidR="00E5404D" w:rsidRPr="007001F1" w:rsidRDefault="00E5404D" w:rsidP="00410560">
            <w:pPr>
              <w:jc w:val="both"/>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Change w:id="754" w:author="Autor">
              <w:tcPr>
                <w:tcW w:w="567" w:type="dxa"/>
                <w:shd w:val="clear" w:color="auto" w:fill="auto"/>
                <w:vAlign w:val="center"/>
              </w:tcPr>
            </w:tcPrChange>
          </w:tcPr>
          <w:p w:rsidR="00E5404D" w:rsidRPr="007001F1" w:rsidRDefault="00E5404D" w:rsidP="00410560">
            <w:pPr>
              <w:jc w:val="both"/>
              <w:rPr>
                <w:b/>
                <w:bCs/>
                <w:color w:val="000000"/>
              </w:rPr>
            </w:pPr>
          </w:p>
        </w:tc>
        <w:tc>
          <w:tcPr>
            <w:tcW w:w="567" w:type="dxa"/>
            <w:shd w:val="clear" w:color="auto" w:fill="auto"/>
            <w:vAlign w:val="center"/>
            <w:tcPrChange w:id="755" w:author="Autor">
              <w:tcPr>
                <w:tcW w:w="567" w:type="dxa"/>
                <w:shd w:val="clear" w:color="auto" w:fill="auto"/>
                <w:vAlign w:val="center"/>
              </w:tcPr>
            </w:tcPrChange>
          </w:tcPr>
          <w:p w:rsidR="00E5404D" w:rsidRPr="007001F1" w:rsidRDefault="00E5404D" w:rsidP="00410560">
            <w:pPr>
              <w:jc w:val="both"/>
              <w:rPr>
                <w:b/>
                <w:bCs/>
                <w:color w:val="000000"/>
              </w:rPr>
            </w:pPr>
          </w:p>
        </w:tc>
        <w:tc>
          <w:tcPr>
            <w:tcW w:w="709" w:type="dxa"/>
            <w:shd w:val="clear" w:color="auto" w:fill="auto"/>
            <w:vAlign w:val="center"/>
            <w:tcPrChange w:id="756" w:author="Autor">
              <w:tcPr>
                <w:tcW w:w="776" w:type="dxa"/>
                <w:gridSpan w:val="2"/>
                <w:shd w:val="clear" w:color="auto" w:fill="auto"/>
                <w:vAlign w:val="center"/>
              </w:tcPr>
            </w:tcPrChange>
          </w:tcPr>
          <w:p w:rsidR="00E5404D" w:rsidRPr="007001F1" w:rsidRDefault="00E5404D" w:rsidP="00410560">
            <w:pPr>
              <w:jc w:val="both"/>
              <w:rPr>
                <w:b/>
                <w:bCs/>
                <w:color w:val="000000"/>
              </w:rPr>
            </w:pPr>
          </w:p>
        </w:tc>
        <w:tc>
          <w:tcPr>
            <w:tcW w:w="1775" w:type="dxa"/>
            <w:shd w:val="clear" w:color="auto" w:fill="auto"/>
            <w:vAlign w:val="center"/>
            <w:tcPrChange w:id="757" w:author="Autor">
              <w:tcPr>
                <w:tcW w:w="1775" w:type="dxa"/>
                <w:shd w:val="clear" w:color="auto" w:fill="auto"/>
                <w:vAlign w:val="center"/>
              </w:tcPr>
            </w:tcPrChange>
          </w:tcPr>
          <w:p w:rsidR="00E5404D" w:rsidRPr="007001F1" w:rsidRDefault="00E5404D" w:rsidP="00410560">
            <w:pPr>
              <w:jc w:val="both"/>
              <w:rPr>
                <w:b/>
                <w:bCs/>
                <w:color w:val="000000"/>
              </w:rPr>
            </w:pPr>
          </w:p>
        </w:tc>
      </w:tr>
      <w:tr w:rsidR="00F92AC2" w:rsidRPr="007001F1" w:rsidTr="00183B17">
        <w:trPr>
          <w:trHeight w:val="20"/>
          <w:trPrChange w:id="758" w:author="Autor">
            <w:trPr>
              <w:trHeight w:val="20"/>
            </w:trPr>
          </w:trPrChange>
        </w:trPr>
        <w:tc>
          <w:tcPr>
            <w:tcW w:w="582" w:type="dxa"/>
            <w:shd w:val="clear" w:color="auto" w:fill="auto"/>
            <w:noWrap/>
            <w:vAlign w:val="center"/>
            <w:hideMark/>
            <w:tcPrChange w:id="759" w:author="Autor">
              <w:tcPr>
                <w:tcW w:w="582" w:type="dxa"/>
                <w:shd w:val="clear" w:color="auto" w:fill="auto"/>
                <w:noWrap/>
                <w:vAlign w:val="center"/>
                <w:hideMark/>
              </w:tcPr>
            </w:tcPrChange>
          </w:tcPr>
          <w:p w:rsidR="00F92AC2" w:rsidRPr="007001F1" w:rsidRDefault="00881840" w:rsidP="00F92AC2">
            <w:pPr>
              <w:jc w:val="center"/>
              <w:rPr>
                <w:color w:val="000000"/>
              </w:rPr>
            </w:pPr>
            <w:r>
              <w:rPr>
                <w:color w:val="000000"/>
                <w:sz w:val="22"/>
                <w:szCs w:val="22"/>
              </w:rPr>
              <w:t>1</w:t>
            </w:r>
            <w:r w:rsidR="00E5404D">
              <w:rPr>
                <w:color w:val="000000"/>
                <w:sz w:val="22"/>
                <w:szCs w:val="22"/>
              </w:rPr>
              <w:t>1</w:t>
            </w:r>
          </w:p>
        </w:tc>
        <w:tc>
          <w:tcPr>
            <w:tcW w:w="4820" w:type="dxa"/>
            <w:gridSpan w:val="2"/>
            <w:shd w:val="clear" w:color="auto" w:fill="auto"/>
            <w:vAlign w:val="center"/>
            <w:hideMark/>
            <w:tcPrChange w:id="760" w:author="Autor">
              <w:tcPr>
                <w:tcW w:w="4820" w:type="dxa"/>
                <w:gridSpan w:val="2"/>
                <w:shd w:val="clear" w:color="auto" w:fill="auto"/>
                <w:vAlign w:val="center"/>
                <w:hideMark/>
              </w:tcPr>
            </w:tcPrChange>
          </w:tcPr>
          <w:p w:rsidR="00F92AC2" w:rsidRPr="007001F1" w:rsidRDefault="00F92AC2"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Change w:id="761"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Change w:id="762" w:author="Autor">
              <w:tcPr>
                <w:tcW w:w="567"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Change w:id="763" w:author="Autor">
              <w:tcPr>
                <w:tcW w:w="709" w:type="dxa"/>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Change w:id="764" w:author="Autor">
              <w:tcPr>
                <w:tcW w:w="1842" w:type="dxa"/>
                <w:gridSpan w:val="2"/>
                <w:shd w:val="clear" w:color="auto" w:fill="auto"/>
                <w:vAlign w:val="center"/>
                <w:hideMark/>
              </w:tcPr>
            </w:tcPrChange>
          </w:tcPr>
          <w:p w:rsidR="00F92AC2" w:rsidRPr="007001F1" w:rsidRDefault="00F92AC2" w:rsidP="003F3D85">
            <w:pPr>
              <w:jc w:val="both"/>
              <w:rPr>
                <w:color w:val="000000"/>
              </w:rPr>
            </w:pPr>
            <w:r w:rsidRPr="007001F1">
              <w:rPr>
                <w:color w:val="000000"/>
                <w:sz w:val="22"/>
                <w:szCs w:val="22"/>
              </w:rPr>
              <w:t> </w:t>
            </w:r>
          </w:p>
        </w:tc>
      </w:tr>
      <w:tr w:rsidR="00F92AC2" w:rsidRPr="007001F1" w:rsidTr="00183B17">
        <w:trPr>
          <w:trHeight w:val="300"/>
          <w:trPrChange w:id="765" w:author="Autor">
            <w:trPr>
              <w:trHeight w:val="300"/>
            </w:trPr>
          </w:trPrChange>
        </w:trPr>
        <w:tc>
          <w:tcPr>
            <w:tcW w:w="9020" w:type="dxa"/>
            <w:gridSpan w:val="7"/>
            <w:shd w:val="clear" w:color="auto" w:fill="auto"/>
            <w:noWrap/>
            <w:vAlign w:val="center"/>
            <w:tcPrChange w:id="766" w:author="Autor">
              <w:tcPr>
                <w:tcW w:w="9087" w:type="dxa"/>
                <w:gridSpan w:val="8"/>
                <w:shd w:val="clear" w:color="auto" w:fill="auto"/>
                <w:noWrap/>
                <w:vAlign w:val="center"/>
              </w:tcPr>
            </w:tcPrChange>
          </w:tcPr>
          <w:p w:rsidR="00F92AC2" w:rsidRPr="007001F1" w:rsidRDefault="00F92AC2" w:rsidP="00F92AC2">
            <w:pPr>
              <w:jc w:val="both"/>
              <w:rPr>
                <w:b/>
                <w:sz w:val="20"/>
                <w:szCs w:val="20"/>
              </w:rPr>
            </w:pPr>
            <w:r w:rsidRPr="007001F1">
              <w:rPr>
                <w:b/>
                <w:sz w:val="20"/>
                <w:szCs w:val="20"/>
              </w:rPr>
              <w:t>VYJADRENIE</w:t>
            </w:r>
          </w:p>
          <w:p w:rsidR="00F92AC2" w:rsidRPr="007001F1" w:rsidRDefault="00F92AC2" w:rsidP="00F92AC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2"/>
              <w:t>[1]</w:t>
            </w:r>
          </w:p>
          <w:p w:rsidR="00F92AC2" w:rsidRPr="007001F1" w:rsidRDefault="00F92AC2" w:rsidP="00F92AC2"/>
          <w:p w:rsidR="00F92AC2" w:rsidRPr="007001F1" w:rsidRDefault="00F92AC2" w:rsidP="00F92AC2">
            <w:pPr>
              <w:rPr>
                <w:b/>
                <w:bCs/>
                <w:color w:val="000000"/>
              </w:rPr>
            </w:pPr>
          </w:p>
        </w:tc>
      </w:tr>
      <w:tr w:rsidR="00F92AC2" w:rsidRPr="007001F1" w:rsidTr="00183B17">
        <w:trPr>
          <w:trHeight w:val="300"/>
          <w:trPrChange w:id="770" w:author="Autor">
            <w:trPr>
              <w:trHeight w:val="300"/>
            </w:trPr>
          </w:trPrChange>
        </w:trPr>
        <w:tc>
          <w:tcPr>
            <w:tcW w:w="3559" w:type="dxa"/>
            <w:gridSpan w:val="2"/>
            <w:shd w:val="clear" w:color="auto" w:fill="auto"/>
            <w:vAlign w:val="center"/>
            <w:hideMark/>
            <w:tcPrChange w:id="771" w:author="Autor">
              <w:tcPr>
                <w:tcW w:w="3559" w:type="dxa"/>
                <w:gridSpan w:val="2"/>
                <w:shd w:val="clear" w:color="auto" w:fill="auto"/>
                <w:vAlign w:val="center"/>
                <w:hideMark/>
              </w:tcPr>
            </w:tcPrChange>
          </w:tcPr>
          <w:p w:rsidR="00F92AC2" w:rsidRPr="007001F1" w:rsidRDefault="00F92AC2" w:rsidP="00F92AC2">
            <w:pPr>
              <w:rPr>
                <w:b/>
                <w:bCs/>
              </w:rPr>
            </w:pPr>
            <w:r w:rsidRPr="007001F1">
              <w:rPr>
                <w:b/>
                <w:bCs/>
                <w:sz w:val="22"/>
                <w:szCs w:val="22"/>
              </w:rPr>
              <w:lastRenderedPageBreak/>
              <w:t>Kontrolu vykonal</w:t>
            </w:r>
            <w:ins w:id="772" w:author="Autor">
              <w:r w:rsidR="00A90B4D">
                <w:rPr>
                  <w:rStyle w:val="Odkaznapoznmkupodiarou"/>
                  <w:b/>
                  <w:bCs/>
                  <w:sz w:val="22"/>
                  <w:szCs w:val="22"/>
                </w:rPr>
                <w:footnoteReference w:customMarkFollows="1" w:id="33"/>
                <w:t>2</w:t>
              </w:r>
            </w:ins>
            <w:r w:rsidRPr="007001F1">
              <w:rPr>
                <w:b/>
                <w:bCs/>
                <w:sz w:val="22"/>
                <w:szCs w:val="22"/>
              </w:rPr>
              <w:t>:</w:t>
            </w:r>
          </w:p>
        </w:tc>
        <w:tc>
          <w:tcPr>
            <w:tcW w:w="5461" w:type="dxa"/>
            <w:gridSpan w:val="5"/>
            <w:shd w:val="clear" w:color="auto" w:fill="auto"/>
            <w:vAlign w:val="center"/>
            <w:hideMark/>
            <w:tcPrChange w:id="774" w:author="Autor">
              <w:tcPr>
                <w:tcW w:w="5528" w:type="dxa"/>
                <w:gridSpan w:val="6"/>
                <w:shd w:val="clear" w:color="auto" w:fill="auto"/>
                <w:vAlign w:val="center"/>
                <w:hideMark/>
              </w:tcPr>
            </w:tcPrChange>
          </w:tcPr>
          <w:p w:rsidR="00F92AC2" w:rsidRPr="007001F1" w:rsidRDefault="00F92AC2" w:rsidP="00F92AC2">
            <w:pPr>
              <w:rPr>
                <w:color w:val="000000"/>
              </w:rPr>
            </w:pPr>
            <w:r w:rsidRPr="007001F1">
              <w:rPr>
                <w:color w:val="000000"/>
                <w:sz w:val="22"/>
                <w:szCs w:val="22"/>
              </w:rPr>
              <w:t> </w:t>
            </w:r>
          </w:p>
        </w:tc>
      </w:tr>
      <w:tr w:rsidR="00F92AC2" w:rsidRPr="007001F1" w:rsidTr="00183B17">
        <w:trPr>
          <w:trHeight w:val="300"/>
          <w:trPrChange w:id="775" w:author="Autor">
            <w:trPr>
              <w:trHeight w:val="300"/>
            </w:trPr>
          </w:trPrChange>
        </w:trPr>
        <w:tc>
          <w:tcPr>
            <w:tcW w:w="3559" w:type="dxa"/>
            <w:gridSpan w:val="2"/>
            <w:shd w:val="clear" w:color="auto" w:fill="auto"/>
            <w:vAlign w:val="center"/>
            <w:hideMark/>
            <w:tcPrChange w:id="776" w:author="Autor">
              <w:tcPr>
                <w:tcW w:w="3559" w:type="dxa"/>
                <w:gridSpan w:val="2"/>
                <w:shd w:val="clear" w:color="auto" w:fill="auto"/>
                <w:vAlign w:val="center"/>
                <w:hideMark/>
              </w:tcPr>
            </w:tcPrChange>
          </w:tcPr>
          <w:p w:rsidR="00F92AC2" w:rsidRPr="007001F1" w:rsidRDefault="00F92AC2" w:rsidP="00F92AC2">
            <w:pPr>
              <w:rPr>
                <w:b/>
                <w:bCs/>
              </w:rPr>
            </w:pPr>
            <w:r w:rsidRPr="007001F1">
              <w:rPr>
                <w:b/>
                <w:bCs/>
                <w:sz w:val="22"/>
                <w:szCs w:val="22"/>
              </w:rPr>
              <w:t>Dátum:</w:t>
            </w:r>
          </w:p>
        </w:tc>
        <w:tc>
          <w:tcPr>
            <w:tcW w:w="5461" w:type="dxa"/>
            <w:gridSpan w:val="5"/>
            <w:shd w:val="clear" w:color="auto" w:fill="auto"/>
            <w:vAlign w:val="center"/>
            <w:hideMark/>
            <w:tcPrChange w:id="777" w:author="Autor">
              <w:tcPr>
                <w:tcW w:w="5528" w:type="dxa"/>
                <w:gridSpan w:val="6"/>
                <w:shd w:val="clear" w:color="auto" w:fill="auto"/>
                <w:vAlign w:val="center"/>
                <w:hideMark/>
              </w:tcPr>
            </w:tcPrChange>
          </w:tcPr>
          <w:p w:rsidR="00F92AC2" w:rsidRPr="007001F1" w:rsidRDefault="00F92AC2" w:rsidP="00F92AC2">
            <w:pPr>
              <w:rPr>
                <w:color w:val="000000"/>
              </w:rPr>
            </w:pPr>
            <w:r w:rsidRPr="007001F1">
              <w:rPr>
                <w:color w:val="000000"/>
                <w:sz w:val="22"/>
                <w:szCs w:val="22"/>
              </w:rPr>
              <w:t> </w:t>
            </w:r>
          </w:p>
        </w:tc>
      </w:tr>
      <w:tr w:rsidR="00F92AC2" w:rsidRPr="007001F1" w:rsidTr="00183B17">
        <w:trPr>
          <w:trHeight w:val="300"/>
          <w:trPrChange w:id="778" w:author="Autor">
            <w:trPr>
              <w:trHeight w:val="300"/>
            </w:trPr>
          </w:trPrChange>
        </w:trPr>
        <w:tc>
          <w:tcPr>
            <w:tcW w:w="3559" w:type="dxa"/>
            <w:gridSpan w:val="2"/>
            <w:shd w:val="clear" w:color="000000" w:fill="FFFFFF"/>
            <w:vAlign w:val="center"/>
            <w:hideMark/>
            <w:tcPrChange w:id="779" w:author="Autor">
              <w:tcPr>
                <w:tcW w:w="3559" w:type="dxa"/>
                <w:gridSpan w:val="2"/>
                <w:shd w:val="clear" w:color="000000" w:fill="FFFFFF"/>
                <w:vAlign w:val="center"/>
                <w:hideMark/>
              </w:tcPr>
            </w:tcPrChange>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Change w:id="780" w:author="Autor">
              <w:tcPr>
                <w:tcW w:w="5528" w:type="dxa"/>
                <w:gridSpan w:val="6"/>
                <w:shd w:val="clear" w:color="auto" w:fill="auto"/>
                <w:vAlign w:val="center"/>
                <w:hideMark/>
              </w:tcPr>
            </w:tcPrChange>
          </w:tcPr>
          <w:p w:rsidR="00F92AC2" w:rsidRPr="007001F1" w:rsidRDefault="00F92AC2" w:rsidP="00F92AC2">
            <w:pPr>
              <w:rPr>
                <w:color w:val="000000"/>
              </w:rPr>
            </w:pPr>
            <w:r w:rsidRPr="007001F1">
              <w:rPr>
                <w:color w:val="000000"/>
                <w:sz w:val="22"/>
                <w:szCs w:val="22"/>
              </w:rPr>
              <w:t> </w:t>
            </w:r>
          </w:p>
        </w:tc>
      </w:tr>
      <w:tr w:rsidR="00F92AC2" w:rsidRPr="007001F1" w:rsidTr="00183B17">
        <w:trPr>
          <w:trHeight w:val="300"/>
          <w:trPrChange w:id="781" w:author="Autor">
            <w:trPr>
              <w:trHeight w:val="300"/>
            </w:trPr>
          </w:trPrChange>
        </w:trPr>
        <w:tc>
          <w:tcPr>
            <w:tcW w:w="9020" w:type="dxa"/>
            <w:gridSpan w:val="7"/>
            <w:shd w:val="clear" w:color="auto" w:fill="auto"/>
            <w:noWrap/>
            <w:vAlign w:val="bottom"/>
            <w:hideMark/>
            <w:tcPrChange w:id="782" w:author="Autor">
              <w:tcPr>
                <w:tcW w:w="9087" w:type="dxa"/>
                <w:gridSpan w:val="8"/>
                <w:shd w:val="clear" w:color="auto" w:fill="auto"/>
                <w:noWrap/>
                <w:vAlign w:val="bottom"/>
                <w:hideMark/>
              </w:tcPr>
            </w:tcPrChange>
          </w:tcPr>
          <w:p w:rsidR="00F92AC2" w:rsidRPr="007001F1" w:rsidRDefault="00F92AC2" w:rsidP="00F92AC2">
            <w:pPr>
              <w:jc w:val="center"/>
              <w:rPr>
                <w:color w:val="000000"/>
              </w:rPr>
            </w:pPr>
            <w:r w:rsidRPr="007001F1">
              <w:rPr>
                <w:color w:val="000000"/>
                <w:sz w:val="22"/>
                <w:szCs w:val="22"/>
              </w:rPr>
              <w:t> </w:t>
            </w:r>
          </w:p>
        </w:tc>
      </w:tr>
      <w:tr w:rsidR="00F92AC2" w:rsidRPr="007001F1" w:rsidTr="00183B17">
        <w:trPr>
          <w:trHeight w:val="300"/>
          <w:trPrChange w:id="783" w:author="Autor">
            <w:trPr>
              <w:trHeight w:val="300"/>
            </w:trPr>
          </w:trPrChange>
        </w:trPr>
        <w:tc>
          <w:tcPr>
            <w:tcW w:w="3559" w:type="dxa"/>
            <w:gridSpan w:val="2"/>
            <w:shd w:val="clear" w:color="000000" w:fill="FFFFFF"/>
            <w:vAlign w:val="center"/>
            <w:hideMark/>
            <w:tcPrChange w:id="784" w:author="Autor">
              <w:tcPr>
                <w:tcW w:w="3559" w:type="dxa"/>
                <w:gridSpan w:val="2"/>
                <w:shd w:val="clear" w:color="000000" w:fill="FFFFFF"/>
                <w:vAlign w:val="center"/>
                <w:hideMark/>
              </w:tcPr>
            </w:tcPrChange>
          </w:tcPr>
          <w:p w:rsidR="00F92AC2" w:rsidRPr="007001F1" w:rsidRDefault="00F92AC2" w:rsidP="00F92AC2">
            <w:pPr>
              <w:rPr>
                <w:b/>
                <w:bCs/>
              </w:rPr>
            </w:pPr>
            <w:r w:rsidRPr="007001F1">
              <w:rPr>
                <w:b/>
                <w:bCs/>
                <w:sz w:val="22"/>
                <w:szCs w:val="22"/>
              </w:rPr>
              <w:t xml:space="preserve">Kontrolu </w:t>
            </w:r>
            <w:ins w:id="785" w:author="Autor">
              <w:r w:rsidR="00E3352C">
                <w:rPr>
                  <w:b/>
                  <w:bCs/>
                  <w:sz w:val="22"/>
                  <w:szCs w:val="22"/>
                </w:rPr>
                <w:t>schválil</w:t>
              </w:r>
              <w:r w:rsidR="00E3352C" w:rsidRPr="007001F1" w:rsidDel="00E3352C">
                <w:rPr>
                  <w:b/>
                  <w:bCs/>
                  <w:sz w:val="22"/>
                  <w:szCs w:val="22"/>
                </w:rPr>
                <w:t xml:space="preserve"> </w:t>
              </w:r>
            </w:ins>
            <w:del w:id="786" w:author="Autor">
              <w:r w:rsidRPr="007001F1" w:rsidDel="00E3352C">
                <w:rPr>
                  <w:b/>
                  <w:bCs/>
                  <w:sz w:val="22"/>
                  <w:szCs w:val="22"/>
                </w:rPr>
                <w:delText>vykonal</w:delText>
              </w:r>
            </w:del>
            <w:ins w:id="787" w:author="Autor">
              <w:r w:rsidR="00A90B4D">
                <w:rPr>
                  <w:rStyle w:val="Odkaznapoznmkupodiarou"/>
                  <w:b/>
                  <w:bCs/>
                  <w:sz w:val="22"/>
                  <w:szCs w:val="22"/>
                </w:rPr>
                <w:footnoteReference w:customMarkFollows="1" w:id="34"/>
                <w:t>3</w:t>
              </w:r>
            </w:ins>
            <w:r w:rsidRPr="007001F1">
              <w:rPr>
                <w:b/>
                <w:bCs/>
                <w:sz w:val="22"/>
                <w:szCs w:val="22"/>
              </w:rPr>
              <w:t>:</w:t>
            </w:r>
          </w:p>
        </w:tc>
        <w:tc>
          <w:tcPr>
            <w:tcW w:w="5461" w:type="dxa"/>
            <w:gridSpan w:val="5"/>
            <w:shd w:val="clear" w:color="auto" w:fill="auto"/>
            <w:vAlign w:val="center"/>
            <w:hideMark/>
            <w:tcPrChange w:id="789" w:author="Autor">
              <w:tcPr>
                <w:tcW w:w="5528" w:type="dxa"/>
                <w:gridSpan w:val="6"/>
                <w:shd w:val="clear" w:color="auto" w:fill="auto"/>
                <w:vAlign w:val="center"/>
                <w:hideMark/>
              </w:tcPr>
            </w:tcPrChange>
          </w:tcPr>
          <w:p w:rsidR="00F92AC2" w:rsidRPr="007001F1" w:rsidRDefault="00F92AC2" w:rsidP="00F92AC2">
            <w:pPr>
              <w:rPr>
                <w:color w:val="000000"/>
              </w:rPr>
            </w:pPr>
            <w:r w:rsidRPr="007001F1">
              <w:rPr>
                <w:color w:val="000000"/>
                <w:sz w:val="22"/>
                <w:szCs w:val="22"/>
              </w:rPr>
              <w:t> </w:t>
            </w:r>
          </w:p>
        </w:tc>
      </w:tr>
      <w:tr w:rsidR="00F92AC2" w:rsidRPr="007001F1" w:rsidTr="00183B17">
        <w:trPr>
          <w:trHeight w:val="300"/>
          <w:trPrChange w:id="790" w:author="Autor">
            <w:trPr>
              <w:trHeight w:val="300"/>
            </w:trPr>
          </w:trPrChange>
        </w:trPr>
        <w:tc>
          <w:tcPr>
            <w:tcW w:w="3559" w:type="dxa"/>
            <w:gridSpan w:val="2"/>
            <w:shd w:val="clear" w:color="000000" w:fill="FFFFFF"/>
            <w:vAlign w:val="center"/>
            <w:hideMark/>
            <w:tcPrChange w:id="791" w:author="Autor">
              <w:tcPr>
                <w:tcW w:w="3559" w:type="dxa"/>
                <w:gridSpan w:val="2"/>
                <w:shd w:val="clear" w:color="000000" w:fill="FFFFFF"/>
                <w:vAlign w:val="center"/>
                <w:hideMark/>
              </w:tcPr>
            </w:tcPrChange>
          </w:tcPr>
          <w:p w:rsidR="00F92AC2" w:rsidRPr="007001F1" w:rsidRDefault="00F92AC2" w:rsidP="00F92AC2">
            <w:pPr>
              <w:rPr>
                <w:b/>
                <w:bCs/>
              </w:rPr>
            </w:pPr>
            <w:r w:rsidRPr="007001F1">
              <w:rPr>
                <w:b/>
                <w:bCs/>
                <w:sz w:val="22"/>
                <w:szCs w:val="22"/>
              </w:rPr>
              <w:t xml:space="preserve">Dátum: </w:t>
            </w:r>
          </w:p>
        </w:tc>
        <w:tc>
          <w:tcPr>
            <w:tcW w:w="5461" w:type="dxa"/>
            <w:gridSpan w:val="5"/>
            <w:shd w:val="clear" w:color="auto" w:fill="auto"/>
            <w:vAlign w:val="center"/>
            <w:hideMark/>
            <w:tcPrChange w:id="792" w:author="Autor">
              <w:tcPr>
                <w:tcW w:w="5528" w:type="dxa"/>
                <w:gridSpan w:val="6"/>
                <w:shd w:val="clear" w:color="auto" w:fill="auto"/>
                <w:vAlign w:val="center"/>
                <w:hideMark/>
              </w:tcPr>
            </w:tcPrChange>
          </w:tcPr>
          <w:p w:rsidR="00F92AC2" w:rsidRPr="007001F1" w:rsidRDefault="00F92AC2" w:rsidP="00F92AC2">
            <w:pPr>
              <w:rPr>
                <w:color w:val="000000"/>
              </w:rPr>
            </w:pPr>
            <w:r w:rsidRPr="007001F1">
              <w:rPr>
                <w:color w:val="000000"/>
                <w:sz w:val="22"/>
                <w:szCs w:val="22"/>
              </w:rPr>
              <w:t> </w:t>
            </w:r>
          </w:p>
        </w:tc>
      </w:tr>
      <w:tr w:rsidR="00F92AC2" w:rsidRPr="007001F1" w:rsidTr="00183B17">
        <w:trPr>
          <w:trHeight w:val="300"/>
          <w:trPrChange w:id="793" w:author="Autor">
            <w:trPr>
              <w:trHeight w:val="300"/>
            </w:trPr>
          </w:trPrChange>
        </w:trPr>
        <w:tc>
          <w:tcPr>
            <w:tcW w:w="3559" w:type="dxa"/>
            <w:gridSpan w:val="2"/>
            <w:shd w:val="clear" w:color="000000" w:fill="FFFFFF"/>
            <w:vAlign w:val="center"/>
            <w:hideMark/>
            <w:tcPrChange w:id="794" w:author="Autor">
              <w:tcPr>
                <w:tcW w:w="3559" w:type="dxa"/>
                <w:gridSpan w:val="2"/>
                <w:shd w:val="clear" w:color="000000" w:fill="FFFFFF"/>
                <w:vAlign w:val="center"/>
                <w:hideMark/>
              </w:tcPr>
            </w:tcPrChange>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Change w:id="795" w:author="Autor">
              <w:tcPr>
                <w:tcW w:w="5528" w:type="dxa"/>
                <w:gridSpan w:val="6"/>
                <w:shd w:val="clear" w:color="auto" w:fill="auto"/>
                <w:vAlign w:val="center"/>
                <w:hideMark/>
              </w:tcPr>
            </w:tcPrChange>
          </w:tcPr>
          <w:p w:rsidR="00F92AC2" w:rsidRPr="007001F1" w:rsidRDefault="00F92AC2" w:rsidP="00F92AC2">
            <w:pPr>
              <w:rPr>
                <w:color w:val="000000"/>
              </w:rPr>
            </w:pPr>
            <w:r w:rsidRPr="007001F1">
              <w:rPr>
                <w:color w:val="000000"/>
                <w:sz w:val="22"/>
                <w:szCs w:val="22"/>
              </w:rPr>
              <w:t> </w:t>
            </w:r>
          </w:p>
        </w:tc>
      </w:tr>
    </w:tbl>
    <w:p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rsidTr="007261E4">
        <w:trPr>
          <w:trHeight w:val="645"/>
        </w:trPr>
        <w:tc>
          <w:tcPr>
            <w:tcW w:w="9087" w:type="dxa"/>
            <w:gridSpan w:val="7"/>
            <w:shd w:val="clear" w:color="000000" w:fill="60497A"/>
            <w:vAlign w:val="center"/>
            <w:hideMark/>
          </w:tcPr>
          <w:p w:rsidR="005365A3" w:rsidRPr="007001F1" w:rsidRDefault="005365A3"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796" w:name="KZ_11"/>
            <w:r w:rsidRPr="007001F1">
              <w:rPr>
                <w:b/>
                <w:bCs/>
                <w:color w:val="FFFFFF"/>
              </w:rPr>
              <w:t>Nadlimitná zákazka realizovaná cez elektronické trhovisko - následná ex</w:t>
            </w:r>
            <w:ins w:id="797" w:author="Autor">
              <w:r w:rsidR="009411BC">
                <w:rPr>
                  <w:b/>
                  <w:bCs/>
                  <w:color w:val="FFFFFF"/>
                </w:rPr>
                <w:t xml:space="preserve"> </w:t>
              </w:r>
            </w:ins>
            <w:r w:rsidRPr="007001F1">
              <w:rPr>
                <w:b/>
                <w:bCs/>
                <w:color w:val="FFFFFF"/>
              </w:rPr>
              <w:t>post kontrola</w:t>
            </w:r>
            <w:bookmarkEnd w:id="796"/>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programu</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66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projektu a prijímateľa</w:t>
            </w:r>
          </w:p>
        </w:tc>
      </w:tr>
      <w:tr w:rsidR="005365A3" w:rsidRPr="007001F1" w:rsidTr="007261E4">
        <w:trPr>
          <w:trHeight w:val="33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zákazky</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zákazka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verejná súťaž s využitím elektronického trhoviska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5365A3" w:rsidRPr="007001F1" w:rsidRDefault="005365A3"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Následná ex</w:t>
            </w:r>
            <w:ins w:id="798" w:author="Autor">
              <w:r w:rsidR="009411BC">
                <w:rPr>
                  <w:color w:val="000000"/>
                  <w:sz w:val="22"/>
                  <w:szCs w:val="22"/>
                </w:rPr>
                <w:t xml:space="preserve"> </w:t>
              </w:r>
            </w:ins>
            <w:r w:rsidRPr="007001F1">
              <w:rPr>
                <w:color w:val="000000"/>
                <w:sz w:val="22"/>
                <w:szCs w:val="22"/>
              </w:rPr>
              <w:t>post kontrola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15"/>
        </w:trPr>
        <w:tc>
          <w:tcPr>
            <w:tcW w:w="582"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Poznámka</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365A3"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Bol zamestnanec vykonávajúci kontrolu oboznámený s rizikovými indikátormi</w:t>
            </w:r>
            <w:ins w:id="799" w:author="Autor">
              <w:r w:rsidR="009411BC">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800" w:author="Autor">
              <w:r w:rsidR="009411BC">
                <w:rPr>
                  <w:color w:val="000000"/>
                  <w:sz w:val="22"/>
                  <w:szCs w:val="22"/>
                </w:rPr>
                <w:t xml:space="preserve"> </w:t>
              </w:r>
            </w:ins>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7261E4">
        <w:trPr>
          <w:trHeight w:val="505"/>
        </w:trPr>
        <w:tc>
          <w:tcPr>
            <w:tcW w:w="582" w:type="dxa"/>
            <w:vMerge w:val="restart"/>
            <w:shd w:val="clear" w:color="auto" w:fill="auto"/>
            <w:noWrap/>
            <w:vAlign w:val="center"/>
            <w:hideMark/>
          </w:tcPr>
          <w:p w:rsidR="00E94B70" w:rsidRPr="007001F1" w:rsidRDefault="00E94B70" w:rsidP="00901910">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E94B70" w:rsidRPr="007001F1" w:rsidRDefault="00E94B70" w:rsidP="003F3D85">
            <w:pPr>
              <w:jc w:val="both"/>
              <w:rPr>
                <w:color w:val="000000"/>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776"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1775"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r>
      <w:tr w:rsidR="00E94B70" w:rsidRPr="007001F1" w:rsidTr="002B4A5C">
        <w:trPr>
          <w:trHeight w:val="289"/>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50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ins w:id="801" w:author="Autor">
              <w:r w:rsidR="009411BC">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ins w:id="802" w:author="Autor">
              <w:r w:rsidR="009411BC">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2B4A5C">
        <w:trPr>
          <w:trHeight w:val="382"/>
        </w:trPr>
        <w:tc>
          <w:tcPr>
            <w:tcW w:w="582" w:type="dxa"/>
            <w:vMerge w:val="restart"/>
            <w:shd w:val="clear" w:color="auto" w:fill="auto"/>
            <w:noWrap/>
            <w:vAlign w:val="center"/>
          </w:tcPr>
          <w:p w:rsidR="00E94B70" w:rsidRPr="007001F1" w:rsidRDefault="00E94B70" w:rsidP="00901910">
            <w:pPr>
              <w:jc w:val="center"/>
              <w:rPr>
                <w:color w:val="000000"/>
              </w:rPr>
            </w:pPr>
            <w:r w:rsidRPr="007001F1">
              <w:rPr>
                <w:color w:val="000000"/>
                <w:sz w:val="22"/>
                <w:szCs w:val="22"/>
              </w:rPr>
              <w:t>6</w:t>
            </w: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b) Boli v prípade konfliktu záujmov prijaté primerané opatrenia a vykonaná ná</w:t>
            </w:r>
            <w:r w:rsidR="003F3D85" w:rsidRPr="007001F1">
              <w:rPr>
                <w:color w:val="000000"/>
                <w:sz w:val="22"/>
                <w:szCs w:val="22"/>
              </w:rPr>
              <w:t>prav</w:t>
            </w:r>
            <w:r w:rsidR="00912D75">
              <w:rPr>
                <w:color w:val="000000"/>
                <w:sz w:val="22"/>
                <w:szCs w:val="22"/>
              </w:rPr>
              <w:t>a</w:t>
            </w:r>
            <w:r w:rsidR="003F3D85" w:rsidRPr="007001F1">
              <w:rPr>
                <w:color w:val="000000"/>
                <w:sz w:val="22"/>
                <w:szCs w:val="22"/>
              </w:rPr>
              <w:t xml:space="preserve"> v zmysle § 23 ods. 5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827195" w:rsidRPr="007001F1" w:rsidTr="007261E4">
        <w:trPr>
          <w:trHeight w:val="675"/>
          <w:ins w:id="803" w:author="Autor"/>
        </w:trPr>
        <w:tc>
          <w:tcPr>
            <w:tcW w:w="582" w:type="dxa"/>
            <w:vMerge w:val="restart"/>
            <w:shd w:val="clear" w:color="auto" w:fill="auto"/>
            <w:noWrap/>
            <w:vAlign w:val="center"/>
          </w:tcPr>
          <w:p w:rsidR="00827195" w:rsidRPr="007001F1" w:rsidRDefault="00827195" w:rsidP="00901910">
            <w:pPr>
              <w:jc w:val="center"/>
              <w:rPr>
                <w:ins w:id="804" w:author="Autor"/>
                <w:color w:val="000000"/>
              </w:rPr>
            </w:pPr>
            <w:ins w:id="805" w:author="Autor">
              <w:r>
                <w:rPr>
                  <w:color w:val="000000"/>
                </w:rPr>
                <w:t>7</w:t>
              </w:r>
            </w:ins>
          </w:p>
        </w:tc>
        <w:tc>
          <w:tcPr>
            <w:tcW w:w="4820" w:type="dxa"/>
            <w:gridSpan w:val="2"/>
            <w:shd w:val="clear" w:color="auto" w:fill="auto"/>
            <w:vAlign w:val="center"/>
          </w:tcPr>
          <w:p w:rsidR="00827195" w:rsidRPr="007001F1" w:rsidRDefault="00827195" w:rsidP="003F3D85">
            <w:pPr>
              <w:jc w:val="both"/>
              <w:rPr>
                <w:ins w:id="806" w:author="Autor"/>
                <w:color w:val="000000"/>
                <w:sz w:val="22"/>
                <w:szCs w:val="22"/>
              </w:rPr>
            </w:pPr>
            <w:ins w:id="807"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ins>
          </w:p>
        </w:tc>
        <w:tc>
          <w:tcPr>
            <w:tcW w:w="567" w:type="dxa"/>
            <w:shd w:val="clear" w:color="auto" w:fill="auto"/>
            <w:vAlign w:val="center"/>
          </w:tcPr>
          <w:p w:rsidR="00827195" w:rsidRPr="007001F1" w:rsidRDefault="00827195" w:rsidP="00901910">
            <w:pPr>
              <w:jc w:val="center"/>
              <w:rPr>
                <w:ins w:id="808" w:author="Autor"/>
                <w:color w:val="000000"/>
              </w:rPr>
            </w:pPr>
          </w:p>
        </w:tc>
        <w:tc>
          <w:tcPr>
            <w:tcW w:w="567" w:type="dxa"/>
            <w:shd w:val="clear" w:color="auto" w:fill="auto"/>
            <w:vAlign w:val="center"/>
          </w:tcPr>
          <w:p w:rsidR="00827195" w:rsidRPr="007001F1" w:rsidRDefault="00827195" w:rsidP="00901910">
            <w:pPr>
              <w:jc w:val="center"/>
              <w:rPr>
                <w:ins w:id="809" w:author="Autor"/>
                <w:color w:val="000000"/>
              </w:rPr>
            </w:pPr>
          </w:p>
        </w:tc>
        <w:tc>
          <w:tcPr>
            <w:tcW w:w="776" w:type="dxa"/>
            <w:shd w:val="clear" w:color="auto" w:fill="auto"/>
            <w:vAlign w:val="center"/>
          </w:tcPr>
          <w:p w:rsidR="00827195" w:rsidRPr="007001F1" w:rsidRDefault="00827195" w:rsidP="00901910">
            <w:pPr>
              <w:jc w:val="center"/>
              <w:rPr>
                <w:ins w:id="810" w:author="Autor"/>
                <w:color w:val="000000"/>
              </w:rPr>
            </w:pPr>
          </w:p>
        </w:tc>
        <w:tc>
          <w:tcPr>
            <w:tcW w:w="1775" w:type="dxa"/>
            <w:shd w:val="clear" w:color="auto" w:fill="auto"/>
            <w:vAlign w:val="center"/>
          </w:tcPr>
          <w:p w:rsidR="00827195" w:rsidRPr="007001F1" w:rsidRDefault="00827195" w:rsidP="00901910">
            <w:pPr>
              <w:jc w:val="center"/>
              <w:rPr>
                <w:ins w:id="811" w:author="Autor"/>
                <w:color w:val="000000"/>
              </w:rPr>
            </w:pPr>
          </w:p>
        </w:tc>
      </w:tr>
      <w:tr w:rsidR="00827195" w:rsidRPr="007001F1" w:rsidTr="007261E4">
        <w:trPr>
          <w:trHeight w:val="675"/>
          <w:ins w:id="812" w:author="Autor"/>
        </w:trPr>
        <w:tc>
          <w:tcPr>
            <w:tcW w:w="582" w:type="dxa"/>
            <w:vMerge/>
            <w:shd w:val="clear" w:color="auto" w:fill="auto"/>
            <w:noWrap/>
            <w:vAlign w:val="center"/>
          </w:tcPr>
          <w:p w:rsidR="00827195" w:rsidRPr="007001F1" w:rsidRDefault="00827195" w:rsidP="00901910">
            <w:pPr>
              <w:jc w:val="center"/>
              <w:rPr>
                <w:ins w:id="813" w:author="Autor"/>
                <w:color w:val="000000"/>
              </w:rPr>
            </w:pPr>
          </w:p>
        </w:tc>
        <w:tc>
          <w:tcPr>
            <w:tcW w:w="4820" w:type="dxa"/>
            <w:gridSpan w:val="2"/>
            <w:shd w:val="clear" w:color="auto" w:fill="auto"/>
            <w:vAlign w:val="center"/>
          </w:tcPr>
          <w:p w:rsidR="00827195" w:rsidRPr="007001F1" w:rsidRDefault="00827195" w:rsidP="003F3D85">
            <w:pPr>
              <w:jc w:val="both"/>
              <w:rPr>
                <w:ins w:id="814" w:author="Autor"/>
                <w:color w:val="000000"/>
                <w:sz w:val="22"/>
                <w:szCs w:val="22"/>
              </w:rPr>
            </w:pPr>
            <w:ins w:id="815"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rsidR="00827195" w:rsidRPr="007001F1" w:rsidRDefault="00827195" w:rsidP="00901910">
            <w:pPr>
              <w:jc w:val="center"/>
              <w:rPr>
                <w:ins w:id="816" w:author="Autor"/>
                <w:color w:val="000000"/>
              </w:rPr>
            </w:pPr>
          </w:p>
        </w:tc>
        <w:tc>
          <w:tcPr>
            <w:tcW w:w="567" w:type="dxa"/>
            <w:shd w:val="clear" w:color="auto" w:fill="auto"/>
            <w:vAlign w:val="center"/>
          </w:tcPr>
          <w:p w:rsidR="00827195" w:rsidRPr="007001F1" w:rsidRDefault="00827195" w:rsidP="00901910">
            <w:pPr>
              <w:jc w:val="center"/>
              <w:rPr>
                <w:ins w:id="817" w:author="Autor"/>
                <w:color w:val="000000"/>
              </w:rPr>
            </w:pPr>
          </w:p>
        </w:tc>
        <w:tc>
          <w:tcPr>
            <w:tcW w:w="776" w:type="dxa"/>
            <w:shd w:val="clear" w:color="auto" w:fill="auto"/>
            <w:vAlign w:val="center"/>
          </w:tcPr>
          <w:p w:rsidR="00827195" w:rsidRPr="007001F1" w:rsidRDefault="00827195" w:rsidP="00901910">
            <w:pPr>
              <w:jc w:val="center"/>
              <w:rPr>
                <w:ins w:id="818" w:author="Autor"/>
                <w:color w:val="000000"/>
              </w:rPr>
            </w:pPr>
          </w:p>
        </w:tc>
        <w:tc>
          <w:tcPr>
            <w:tcW w:w="1775" w:type="dxa"/>
            <w:shd w:val="clear" w:color="auto" w:fill="auto"/>
            <w:vAlign w:val="center"/>
          </w:tcPr>
          <w:p w:rsidR="00827195" w:rsidRPr="007001F1" w:rsidRDefault="00827195" w:rsidP="00901910">
            <w:pPr>
              <w:jc w:val="center"/>
              <w:rPr>
                <w:ins w:id="819" w:author="Autor"/>
                <w:color w:val="000000"/>
              </w:rPr>
            </w:pPr>
          </w:p>
        </w:tc>
      </w:tr>
      <w:tr w:rsidR="00386476" w:rsidRPr="007001F1" w:rsidTr="007261E4">
        <w:trPr>
          <w:trHeight w:val="675"/>
          <w:ins w:id="820" w:author="Autor"/>
        </w:trPr>
        <w:tc>
          <w:tcPr>
            <w:tcW w:w="582" w:type="dxa"/>
            <w:shd w:val="clear" w:color="auto" w:fill="auto"/>
            <w:noWrap/>
            <w:vAlign w:val="center"/>
          </w:tcPr>
          <w:p w:rsidR="00386476" w:rsidRPr="007001F1" w:rsidRDefault="00386476" w:rsidP="00901910">
            <w:pPr>
              <w:jc w:val="center"/>
              <w:rPr>
                <w:ins w:id="821" w:author="Autor"/>
                <w:color w:val="000000"/>
              </w:rPr>
            </w:pPr>
            <w:ins w:id="822" w:author="Autor">
              <w:r>
                <w:rPr>
                  <w:color w:val="000000"/>
                </w:rPr>
                <w:t>8</w:t>
              </w:r>
            </w:ins>
          </w:p>
        </w:tc>
        <w:tc>
          <w:tcPr>
            <w:tcW w:w="4820" w:type="dxa"/>
            <w:gridSpan w:val="2"/>
            <w:shd w:val="clear" w:color="auto" w:fill="auto"/>
            <w:vAlign w:val="center"/>
          </w:tcPr>
          <w:p w:rsidR="00386476" w:rsidRPr="007001F1" w:rsidRDefault="00386476" w:rsidP="003F3D85">
            <w:pPr>
              <w:jc w:val="both"/>
              <w:rPr>
                <w:ins w:id="823" w:author="Autor"/>
                <w:sz w:val="22"/>
                <w:szCs w:val="22"/>
              </w:rPr>
            </w:pPr>
            <w:ins w:id="824"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386476" w:rsidRPr="007001F1" w:rsidRDefault="00386476" w:rsidP="00901910">
            <w:pPr>
              <w:jc w:val="center"/>
              <w:rPr>
                <w:ins w:id="825" w:author="Autor"/>
                <w:color w:val="000000"/>
              </w:rPr>
            </w:pPr>
          </w:p>
        </w:tc>
        <w:tc>
          <w:tcPr>
            <w:tcW w:w="567" w:type="dxa"/>
            <w:shd w:val="clear" w:color="auto" w:fill="auto"/>
            <w:vAlign w:val="center"/>
          </w:tcPr>
          <w:p w:rsidR="00386476" w:rsidRPr="007001F1" w:rsidRDefault="00386476" w:rsidP="00901910">
            <w:pPr>
              <w:jc w:val="center"/>
              <w:rPr>
                <w:ins w:id="826" w:author="Autor"/>
                <w:color w:val="000000"/>
              </w:rPr>
            </w:pPr>
          </w:p>
        </w:tc>
        <w:tc>
          <w:tcPr>
            <w:tcW w:w="776" w:type="dxa"/>
            <w:shd w:val="clear" w:color="auto" w:fill="auto"/>
            <w:vAlign w:val="center"/>
          </w:tcPr>
          <w:p w:rsidR="00386476" w:rsidRPr="007001F1" w:rsidRDefault="00386476" w:rsidP="00901910">
            <w:pPr>
              <w:jc w:val="center"/>
              <w:rPr>
                <w:ins w:id="827" w:author="Autor"/>
                <w:color w:val="000000"/>
              </w:rPr>
            </w:pPr>
          </w:p>
        </w:tc>
        <w:tc>
          <w:tcPr>
            <w:tcW w:w="1775" w:type="dxa"/>
            <w:shd w:val="clear" w:color="auto" w:fill="auto"/>
            <w:vAlign w:val="center"/>
          </w:tcPr>
          <w:p w:rsidR="00386476" w:rsidRPr="007001F1" w:rsidRDefault="00386476" w:rsidP="00901910">
            <w:pPr>
              <w:jc w:val="center"/>
              <w:rPr>
                <w:ins w:id="828" w:author="Autor"/>
                <w:color w:val="000000"/>
              </w:rPr>
            </w:pPr>
          </w:p>
        </w:tc>
      </w:tr>
      <w:tr w:rsidR="00827195" w:rsidRPr="007001F1" w:rsidTr="007261E4">
        <w:trPr>
          <w:trHeight w:val="20"/>
        </w:trPr>
        <w:tc>
          <w:tcPr>
            <w:tcW w:w="582" w:type="dxa"/>
            <w:shd w:val="clear" w:color="auto" w:fill="auto"/>
            <w:noWrap/>
            <w:vAlign w:val="center"/>
            <w:hideMark/>
          </w:tcPr>
          <w:p w:rsidR="00827195" w:rsidRPr="007001F1" w:rsidRDefault="00386476" w:rsidP="00901910">
            <w:pPr>
              <w:jc w:val="center"/>
              <w:rPr>
                <w:color w:val="000000"/>
              </w:rPr>
            </w:pPr>
            <w:ins w:id="829" w:author="Autor">
              <w:r>
                <w:rPr>
                  <w:color w:val="000000"/>
                  <w:sz w:val="22"/>
                  <w:szCs w:val="22"/>
                </w:rPr>
                <w:t>9</w:t>
              </w:r>
            </w:ins>
            <w:del w:id="830" w:author="Autor">
              <w:r w:rsidR="00827195" w:rsidRPr="007001F1" w:rsidDel="00827195">
                <w:rPr>
                  <w:color w:val="000000"/>
                  <w:sz w:val="22"/>
                  <w:szCs w:val="22"/>
                </w:rPr>
                <w:delText>7</w:delText>
              </w:r>
            </w:del>
          </w:p>
        </w:tc>
        <w:tc>
          <w:tcPr>
            <w:tcW w:w="4820" w:type="dxa"/>
            <w:gridSpan w:val="2"/>
            <w:shd w:val="clear" w:color="auto" w:fill="auto"/>
            <w:vAlign w:val="center"/>
            <w:hideMark/>
          </w:tcPr>
          <w:p w:rsidR="00827195" w:rsidRPr="007001F1" w:rsidRDefault="00827195"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776"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1775"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center"/>
          </w:tcPr>
          <w:p w:rsidR="00827195" w:rsidRPr="007001F1" w:rsidRDefault="00827195" w:rsidP="00901910">
            <w:pPr>
              <w:jc w:val="both"/>
              <w:rPr>
                <w:b/>
                <w:sz w:val="20"/>
                <w:szCs w:val="20"/>
              </w:rPr>
            </w:pPr>
            <w:r w:rsidRPr="007001F1">
              <w:rPr>
                <w:b/>
                <w:sz w:val="20"/>
                <w:szCs w:val="20"/>
              </w:rPr>
              <w:t>VYJADRENIE</w:t>
            </w:r>
          </w:p>
          <w:p w:rsidR="00827195" w:rsidRPr="007001F1" w:rsidRDefault="00827195" w:rsidP="00901910">
            <w:pPr>
              <w:jc w:val="both"/>
              <w:rPr>
                <w:sz w:val="20"/>
                <w:szCs w:val="20"/>
              </w:rPr>
            </w:pPr>
          </w:p>
          <w:p w:rsidR="00827195" w:rsidRPr="00A20234" w:rsidRDefault="00827195"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5"/>
              <w:t>[1]</w:t>
            </w:r>
          </w:p>
          <w:p w:rsidR="00827195" w:rsidRPr="007001F1" w:rsidRDefault="00827195" w:rsidP="00901910">
            <w:pPr>
              <w:rPr>
                <w:b/>
                <w:bCs/>
                <w:color w:val="000000"/>
              </w:rPr>
            </w:pP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Kontrolu vykonal</w:t>
            </w:r>
            <w:ins w:id="833" w:author="Autor">
              <w:r>
                <w:rPr>
                  <w:rStyle w:val="Odkaznapoznmkupodiarou"/>
                  <w:b/>
                  <w:bCs/>
                  <w:sz w:val="22"/>
                  <w:szCs w:val="22"/>
                </w:rPr>
                <w:footnoteReference w:customMarkFollows="1" w:id="36"/>
                <w:t>2</w:t>
              </w:r>
            </w:ins>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Dátum:</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bottom"/>
            <w:hideMark/>
          </w:tcPr>
          <w:p w:rsidR="00827195" w:rsidRPr="007001F1" w:rsidRDefault="00827195" w:rsidP="00901910">
            <w:pPr>
              <w:jc w:val="center"/>
              <w:rPr>
                <w:color w:val="000000"/>
              </w:rPr>
            </w:pPr>
            <w:r w:rsidRPr="007001F1">
              <w:rPr>
                <w:color w:val="000000"/>
                <w:sz w:val="22"/>
                <w:szCs w:val="22"/>
              </w:rPr>
              <w:lastRenderedPageBreak/>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Kontrolu </w:t>
            </w:r>
            <w:ins w:id="835" w:author="Autor">
              <w:r w:rsidR="00E3352C">
                <w:rPr>
                  <w:b/>
                  <w:bCs/>
                  <w:sz w:val="22"/>
                  <w:szCs w:val="22"/>
                </w:rPr>
                <w:t>schválil</w:t>
              </w:r>
              <w:r w:rsidR="00E3352C" w:rsidRPr="007001F1" w:rsidDel="00E3352C">
                <w:rPr>
                  <w:b/>
                  <w:bCs/>
                  <w:sz w:val="22"/>
                  <w:szCs w:val="22"/>
                </w:rPr>
                <w:t xml:space="preserve"> </w:t>
              </w:r>
            </w:ins>
            <w:del w:id="836" w:author="Autor">
              <w:r w:rsidRPr="007001F1" w:rsidDel="00E3352C">
                <w:rPr>
                  <w:b/>
                  <w:bCs/>
                  <w:sz w:val="22"/>
                  <w:szCs w:val="22"/>
                </w:rPr>
                <w:delText>vykonal</w:delText>
              </w:r>
            </w:del>
            <w:ins w:id="837" w:author="Autor">
              <w:r>
                <w:rPr>
                  <w:rStyle w:val="Odkaznapoznmkupodiarou"/>
                  <w:b/>
                  <w:bCs/>
                  <w:sz w:val="22"/>
                  <w:szCs w:val="22"/>
                </w:rPr>
                <w:footnoteReference w:customMarkFollows="1" w:id="37"/>
                <w:t>3</w:t>
              </w:r>
            </w:ins>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Dátum: </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bl>
    <w:p w:rsidR="008F29BE" w:rsidRPr="007001F1" w:rsidRDefault="008F29BE"/>
    <w:p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rsidTr="007261E4">
        <w:trPr>
          <w:trHeight w:val="645"/>
        </w:trPr>
        <w:tc>
          <w:tcPr>
            <w:tcW w:w="9087" w:type="dxa"/>
            <w:gridSpan w:val="7"/>
            <w:shd w:val="clear" w:color="000000" w:fill="60497A"/>
            <w:vAlign w:val="center"/>
            <w:hideMark/>
          </w:tcPr>
          <w:p w:rsidR="008F29BE" w:rsidRPr="007001F1" w:rsidRDefault="008F29BE"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839" w:name="KZ_12"/>
            <w:r w:rsidRPr="007001F1">
              <w:rPr>
                <w:b/>
                <w:bCs/>
                <w:color w:val="FFFFFF"/>
              </w:rPr>
              <w:t>Nadlimitná zákazka realizovaná cez elektronické trhovisko - štandardná ex</w:t>
            </w:r>
            <w:ins w:id="840" w:author="Autor">
              <w:r w:rsidR="009411BC">
                <w:rPr>
                  <w:b/>
                  <w:bCs/>
                  <w:color w:val="FFFFFF"/>
                </w:rPr>
                <w:t xml:space="preserve"> </w:t>
              </w:r>
            </w:ins>
            <w:r w:rsidRPr="007001F1">
              <w:rPr>
                <w:b/>
                <w:bCs/>
                <w:color w:val="FFFFFF"/>
              </w:rPr>
              <w:t>post kontrola</w:t>
            </w:r>
            <w:bookmarkEnd w:id="839"/>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programu</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66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projektu a prijímateľa</w:t>
            </w:r>
          </w:p>
        </w:tc>
      </w:tr>
      <w:tr w:rsidR="008F29BE" w:rsidRPr="007001F1" w:rsidTr="007261E4">
        <w:trPr>
          <w:trHeight w:val="33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zákazky</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zákazka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verejná súťaž s využitím elektronického trhoviska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F29BE" w:rsidRPr="007001F1" w:rsidRDefault="008F29BE"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Štandardná ex</w:t>
            </w:r>
            <w:ins w:id="841" w:author="Autor">
              <w:r w:rsidR="009411BC">
                <w:rPr>
                  <w:color w:val="000000"/>
                  <w:sz w:val="22"/>
                  <w:szCs w:val="22"/>
                </w:rPr>
                <w:t xml:space="preserve"> </w:t>
              </w:r>
            </w:ins>
            <w:r w:rsidRPr="007001F1">
              <w:rPr>
                <w:color w:val="000000"/>
                <w:sz w:val="22"/>
                <w:szCs w:val="22"/>
              </w:rPr>
              <w:t>post kontrola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15"/>
        </w:trPr>
        <w:tc>
          <w:tcPr>
            <w:tcW w:w="582"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ins w:id="842" w:author="Autor">
              <w:r>
                <w:rPr>
                  <w:color w:val="000000"/>
                  <w:sz w:val="22"/>
                  <w:szCs w:val="22"/>
                </w:rPr>
                <w:t xml:space="preserve">a) </w:t>
              </w:r>
            </w:ins>
            <w:r w:rsidRPr="007001F1">
              <w:rPr>
                <w:color w:val="000000"/>
                <w:sz w:val="22"/>
                <w:szCs w:val="22"/>
              </w:rPr>
              <w:t>Bola zákazka zadávaná v súlade s §  66 ods. 8 ZVO?</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776"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1775"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r>
      <w:tr w:rsidR="009C7ADB" w:rsidRPr="007001F1" w:rsidTr="007261E4">
        <w:trPr>
          <w:trHeight w:val="20"/>
          <w:ins w:id="843" w:author="Autor"/>
        </w:trPr>
        <w:tc>
          <w:tcPr>
            <w:tcW w:w="582" w:type="dxa"/>
            <w:vMerge/>
            <w:shd w:val="clear" w:color="auto" w:fill="auto"/>
            <w:noWrap/>
            <w:vAlign w:val="center"/>
          </w:tcPr>
          <w:p w:rsidR="009C7ADB" w:rsidRPr="007001F1" w:rsidRDefault="009C7ADB" w:rsidP="00901910">
            <w:pPr>
              <w:jc w:val="center"/>
              <w:rPr>
                <w:ins w:id="844" w:author="Autor"/>
                <w:color w:val="000000"/>
                <w:sz w:val="22"/>
                <w:szCs w:val="22"/>
              </w:rPr>
            </w:pPr>
          </w:p>
        </w:tc>
        <w:tc>
          <w:tcPr>
            <w:tcW w:w="4820" w:type="dxa"/>
            <w:gridSpan w:val="2"/>
            <w:shd w:val="clear" w:color="auto" w:fill="auto"/>
            <w:vAlign w:val="center"/>
          </w:tcPr>
          <w:p w:rsidR="009C7ADB" w:rsidRPr="007001F1" w:rsidRDefault="009C7ADB" w:rsidP="003F3D85">
            <w:pPr>
              <w:jc w:val="both"/>
              <w:rPr>
                <w:ins w:id="845" w:author="Autor"/>
                <w:color w:val="000000"/>
                <w:sz w:val="22"/>
                <w:szCs w:val="22"/>
              </w:rPr>
            </w:pPr>
            <w:ins w:id="846" w:author="Autor">
              <w:r>
                <w:rPr>
                  <w:color w:val="000000"/>
                  <w:sz w:val="22"/>
                  <w:szCs w:val="22"/>
                </w:rPr>
                <w:t>b) V prípade, že verejný obstarávateľ využil prípravné trhové konzultácie, postupoval podľa § 25 ZVO?</w:t>
              </w:r>
            </w:ins>
          </w:p>
        </w:tc>
        <w:tc>
          <w:tcPr>
            <w:tcW w:w="567" w:type="dxa"/>
            <w:shd w:val="clear" w:color="auto" w:fill="auto"/>
          </w:tcPr>
          <w:p w:rsidR="009C7ADB" w:rsidRPr="007001F1" w:rsidRDefault="009C7ADB" w:rsidP="00901910">
            <w:pPr>
              <w:jc w:val="both"/>
              <w:rPr>
                <w:ins w:id="847" w:author="Autor"/>
                <w:b/>
                <w:bCs/>
                <w:color w:val="000000"/>
                <w:sz w:val="22"/>
                <w:szCs w:val="22"/>
              </w:rPr>
            </w:pPr>
          </w:p>
        </w:tc>
        <w:tc>
          <w:tcPr>
            <w:tcW w:w="567" w:type="dxa"/>
            <w:shd w:val="clear" w:color="auto" w:fill="auto"/>
          </w:tcPr>
          <w:p w:rsidR="009C7ADB" w:rsidRPr="007001F1" w:rsidRDefault="009C7ADB" w:rsidP="00901910">
            <w:pPr>
              <w:jc w:val="both"/>
              <w:rPr>
                <w:ins w:id="848" w:author="Autor"/>
                <w:b/>
                <w:bCs/>
                <w:color w:val="000000"/>
                <w:sz w:val="22"/>
                <w:szCs w:val="22"/>
              </w:rPr>
            </w:pPr>
          </w:p>
        </w:tc>
        <w:tc>
          <w:tcPr>
            <w:tcW w:w="776" w:type="dxa"/>
            <w:shd w:val="clear" w:color="auto" w:fill="auto"/>
          </w:tcPr>
          <w:p w:rsidR="009C7ADB" w:rsidRPr="007001F1" w:rsidRDefault="009C7ADB" w:rsidP="00901910">
            <w:pPr>
              <w:jc w:val="both"/>
              <w:rPr>
                <w:ins w:id="849" w:author="Autor"/>
                <w:b/>
                <w:bCs/>
                <w:color w:val="000000"/>
                <w:sz w:val="22"/>
                <w:szCs w:val="22"/>
              </w:rPr>
            </w:pPr>
          </w:p>
        </w:tc>
        <w:tc>
          <w:tcPr>
            <w:tcW w:w="1775" w:type="dxa"/>
            <w:shd w:val="clear" w:color="auto" w:fill="auto"/>
          </w:tcPr>
          <w:p w:rsidR="009C7ADB" w:rsidRPr="007001F1" w:rsidRDefault="009C7ADB" w:rsidP="00901910">
            <w:pPr>
              <w:jc w:val="both"/>
              <w:rPr>
                <w:ins w:id="850" w:author="Autor"/>
                <w:b/>
                <w:bCs/>
                <w:color w:val="000000"/>
                <w:sz w:val="22"/>
                <w:szCs w:val="22"/>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2</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2B4A5C">
        <w:trPr>
          <w:trHeight w:val="157"/>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3</w:t>
            </w:r>
          </w:p>
        </w:tc>
        <w:tc>
          <w:tcPr>
            <w:tcW w:w="4820" w:type="dxa"/>
            <w:gridSpan w:val="2"/>
            <w:shd w:val="clear" w:color="auto" w:fill="auto"/>
            <w:vAlign w:val="center"/>
            <w:hideMark/>
          </w:tcPr>
          <w:p w:rsidR="002E3A48" w:rsidRPr="007001F1" w:rsidRDefault="002E3A48" w:rsidP="002B4A5C">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9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06"/>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4</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503"/>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5</w:t>
            </w:r>
          </w:p>
        </w:tc>
        <w:tc>
          <w:tcPr>
            <w:tcW w:w="4820" w:type="dxa"/>
            <w:gridSpan w:val="2"/>
            <w:shd w:val="clear" w:color="auto" w:fill="auto"/>
            <w:vAlign w:val="center"/>
            <w:hideMark/>
          </w:tcPr>
          <w:p w:rsidR="002E3A48" w:rsidRPr="007001F1" w:rsidRDefault="002E3A48"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502"/>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6</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758"/>
        </w:trPr>
        <w:tc>
          <w:tcPr>
            <w:tcW w:w="582" w:type="dxa"/>
            <w:vMerge w:val="restart"/>
            <w:shd w:val="clear" w:color="auto" w:fill="auto"/>
            <w:noWrap/>
            <w:vAlign w:val="center"/>
          </w:tcPr>
          <w:p w:rsidR="002E3A48" w:rsidRPr="007001F1" w:rsidRDefault="002E3A48" w:rsidP="000D4BC4">
            <w:pPr>
              <w:jc w:val="center"/>
              <w:rPr>
                <w:color w:val="000000"/>
              </w:rPr>
            </w:pPr>
            <w:r w:rsidRPr="007001F1">
              <w:rPr>
                <w:color w:val="000000"/>
                <w:sz w:val="22"/>
                <w:szCs w:val="22"/>
              </w:rPr>
              <w:t>7</w:t>
            </w: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75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8</w:t>
            </w:r>
          </w:p>
        </w:tc>
        <w:tc>
          <w:tcPr>
            <w:tcW w:w="4820" w:type="dxa"/>
            <w:gridSpan w:val="2"/>
            <w:shd w:val="clear" w:color="auto" w:fill="auto"/>
            <w:vAlign w:val="center"/>
            <w:hideMark/>
          </w:tcPr>
          <w:p w:rsidR="008F29B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9</w:t>
            </w:r>
          </w:p>
        </w:tc>
        <w:tc>
          <w:tcPr>
            <w:tcW w:w="4820" w:type="dxa"/>
            <w:gridSpan w:val="2"/>
            <w:shd w:val="clear" w:color="auto" w:fill="auto"/>
            <w:vAlign w:val="center"/>
            <w:hideMark/>
          </w:tcPr>
          <w:p w:rsidR="008F29BE" w:rsidRPr="007001F1" w:rsidRDefault="008F29BE" w:rsidP="003F3D85">
            <w:pPr>
              <w:jc w:val="both"/>
              <w:rPr>
                <w:color w:val="000000"/>
              </w:rPr>
            </w:pPr>
            <w:r w:rsidRPr="007001F1">
              <w:rPr>
                <w:color w:val="000000"/>
                <w:sz w:val="22"/>
                <w:szCs w:val="22"/>
              </w:rPr>
              <w:t xml:space="preserve">Bol zamestnanec vykonávajúci kontrolu oboznámený s rizikovými </w:t>
            </w:r>
            <w:proofErr w:type="spellStart"/>
            <w:r w:rsidRPr="007001F1">
              <w:rPr>
                <w:color w:val="000000"/>
                <w:sz w:val="22"/>
                <w:szCs w:val="22"/>
              </w:rPr>
              <w:t>indikátormi</w:t>
            </w:r>
            <w:r w:rsidR="00A128DC" w:rsidRPr="007001F1">
              <w:rPr>
                <w:color w:val="000000"/>
                <w:sz w:val="22"/>
                <w:szCs w:val="22"/>
              </w:rPr>
              <w:t>podľa</w:t>
            </w:r>
            <w:proofErr w:type="spellEnd"/>
            <w:r w:rsidR="00A128DC" w:rsidRPr="007001F1">
              <w:rPr>
                <w:color w:val="000000"/>
                <w:sz w:val="22"/>
                <w:szCs w:val="22"/>
              </w:rPr>
              <w:t xml:space="preserve"> Systému riadenia EŠIF</w:t>
            </w:r>
            <w:r w:rsidRPr="007001F1">
              <w:rPr>
                <w:color w:val="000000"/>
                <w:sz w:val="22"/>
                <w:szCs w:val="22"/>
              </w:rPr>
              <w:t xml:space="preserve">, v časti kontrola verejného obstarávania - spolupráca s PMÚ a spolupráca s </w:t>
            </w:r>
            <w:proofErr w:type="spellStart"/>
            <w:r w:rsidRPr="007001F1">
              <w:rPr>
                <w:color w:val="000000"/>
                <w:sz w:val="22"/>
                <w:szCs w:val="22"/>
              </w:rPr>
              <w:t>OČTK?</w:t>
            </w:r>
            <w:r w:rsidR="00A71FC1" w:rsidRPr="007001F1">
              <w:rPr>
                <w:color w:val="000000"/>
                <w:sz w:val="22"/>
                <w:szCs w:val="22"/>
              </w:rPr>
              <w:t>Neboli</w:t>
            </w:r>
            <w:proofErr w:type="spellEnd"/>
            <w:r w:rsidR="00A71FC1" w:rsidRPr="007001F1">
              <w:rPr>
                <w:color w:val="000000"/>
                <w:sz w:val="22"/>
                <w:szCs w:val="22"/>
              </w:rPr>
              <w:t xml:space="preserve"> identifikované rizikové indikátory, ktoré môžu iniciovať spoluprácu s PMÚ alebo OČTK?</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2E3A48" w:rsidRPr="007001F1" w:rsidTr="002B4A5C">
        <w:trPr>
          <w:trHeight w:val="374"/>
        </w:trPr>
        <w:tc>
          <w:tcPr>
            <w:tcW w:w="582" w:type="dxa"/>
            <w:vMerge w:val="restart"/>
            <w:shd w:val="clear" w:color="auto" w:fill="auto"/>
            <w:noWrap/>
            <w:vAlign w:val="center"/>
            <w:hideMark/>
          </w:tcPr>
          <w:p w:rsidR="002E3A48" w:rsidRPr="007001F1" w:rsidRDefault="002E3A48" w:rsidP="00936525">
            <w:pPr>
              <w:jc w:val="center"/>
              <w:rPr>
                <w:color w:val="000000"/>
              </w:rPr>
            </w:pPr>
            <w:r w:rsidRPr="007001F1">
              <w:rPr>
                <w:color w:val="000000"/>
                <w:sz w:val="22"/>
                <w:szCs w:val="22"/>
              </w:rPr>
              <w:t>1</w:t>
            </w:r>
            <w:r w:rsidR="00936525">
              <w:rPr>
                <w:color w:val="000000"/>
                <w:sz w:val="22"/>
                <w:szCs w:val="22"/>
              </w:rPr>
              <w:t>0</w:t>
            </w:r>
          </w:p>
        </w:tc>
        <w:tc>
          <w:tcPr>
            <w:tcW w:w="4820" w:type="dxa"/>
            <w:gridSpan w:val="2"/>
            <w:shd w:val="clear" w:color="auto" w:fill="auto"/>
            <w:vAlign w:val="center"/>
            <w:hideMark/>
          </w:tcPr>
          <w:p w:rsidR="002E3A48" w:rsidRPr="007001F1" w:rsidRDefault="002E3A48"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776"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1775"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b) Boli v prípade konfliktu záujmov prijaté primerané opatrenia a vykonaná náprav</w:t>
            </w:r>
            <w:r w:rsidR="004460C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c) Bol uchádzač alebo záujemca vylúčený podľa § 40 ods. 6 </w:t>
            </w:r>
            <w:proofErr w:type="spellStart"/>
            <w:r w:rsidRPr="007001F1">
              <w:rPr>
                <w:sz w:val="22"/>
                <w:szCs w:val="22"/>
              </w:rPr>
              <w:t>písm.f</w:t>
            </w:r>
            <w:proofErr w:type="spellEnd"/>
            <w:r w:rsidRPr="007001F1">
              <w:rPr>
                <w:sz w:val="22"/>
                <w:szCs w:val="22"/>
              </w:rPr>
              <w:t>), ak konflikt záujmov nebolo možné odstrániť inými účinnými opatreniami?</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5D7C9D" w:rsidRPr="007001F1" w:rsidTr="007261E4">
        <w:trPr>
          <w:trHeight w:val="11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936525">
              <w:rPr>
                <w:color w:val="000000"/>
                <w:sz w:val="22"/>
                <w:szCs w:val="22"/>
              </w:rPr>
              <w:t>1</w:t>
            </w:r>
          </w:p>
        </w:tc>
        <w:tc>
          <w:tcPr>
            <w:tcW w:w="4820" w:type="dxa"/>
            <w:gridSpan w:val="2"/>
            <w:shd w:val="clear" w:color="auto" w:fill="auto"/>
            <w:vAlign w:val="center"/>
            <w:hideMark/>
          </w:tcPr>
          <w:p w:rsidR="005D7C9D" w:rsidRPr="007001F1" w:rsidRDefault="005D7C9D" w:rsidP="003F3D85">
            <w:pPr>
              <w:jc w:val="both"/>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79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 xml:space="preserve">b) Je kontrolované verejné obstarávanie v súlade so závermi vykonanej </w:t>
            </w:r>
            <w:proofErr w:type="spellStart"/>
            <w:r w:rsidRPr="007001F1">
              <w:rPr>
                <w:sz w:val="22"/>
                <w:szCs w:val="22"/>
              </w:rPr>
              <w:t>exante</w:t>
            </w:r>
            <w:proofErr w:type="spellEnd"/>
            <w:r w:rsidRPr="007001F1">
              <w:rPr>
                <w:sz w:val="22"/>
                <w:szCs w:val="22"/>
              </w:rPr>
              <w:t xml:space="preserve"> kontroly a dokumentáciou schválenou v rámci tejto </w:t>
            </w:r>
            <w:proofErr w:type="spellStart"/>
            <w:r w:rsidRPr="007001F1">
              <w:rPr>
                <w:sz w:val="22"/>
                <w:szCs w:val="22"/>
              </w:rPr>
              <w:t>exante</w:t>
            </w:r>
            <w:proofErr w:type="spellEnd"/>
            <w:r w:rsidRPr="007001F1">
              <w:rPr>
                <w:sz w:val="22"/>
                <w:szCs w:val="22"/>
              </w:rPr>
              <w:t xml:space="preserve"> kontroly?</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6A6C49" w:rsidRPr="007001F1" w:rsidTr="002B4A5C">
        <w:trPr>
          <w:trHeight w:val="363"/>
        </w:trPr>
        <w:tc>
          <w:tcPr>
            <w:tcW w:w="582" w:type="dxa"/>
            <w:vMerge w:val="restart"/>
            <w:shd w:val="clear" w:color="auto" w:fill="auto"/>
            <w:noWrap/>
            <w:vAlign w:val="center"/>
          </w:tcPr>
          <w:p w:rsidR="006A6C49" w:rsidRPr="007001F1" w:rsidRDefault="006A6C49" w:rsidP="00901910">
            <w:pPr>
              <w:jc w:val="center"/>
              <w:rPr>
                <w:color w:val="000000"/>
              </w:rPr>
            </w:pPr>
            <w:r w:rsidRPr="007001F1">
              <w:rPr>
                <w:color w:val="000000"/>
                <w:sz w:val="22"/>
                <w:szCs w:val="22"/>
              </w:rPr>
              <w:t>1</w:t>
            </w:r>
            <w:r w:rsidR="00936525">
              <w:rPr>
                <w:color w:val="000000"/>
                <w:sz w:val="22"/>
                <w:szCs w:val="22"/>
              </w:rPr>
              <w:t>2</w:t>
            </w:r>
          </w:p>
        </w:tc>
        <w:tc>
          <w:tcPr>
            <w:tcW w:w="4820" w:type="dxa"/>
            <w:gridSpan w:val="2"/>
            <w:shd w:val="clear" w:color="auto" w:fill="auto"/>
            <w:vAlign w:val="center"/>
          </w:tcPr>
          <w:p w:rsidR="006A6C49" w:rsidRPr="007001F1" w:rsidRDefault="006A6C49" w:rsidP="002B4A5C">
            <w:pPr>
              <w:jc w:val="both"/>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1076"/>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E5404D" w:rsidRPr="007001F1" w:rsidTr="007261E4">
        <w:trPr>
          <w:trHeight w:val="540"/>
        </w:trPr>
        <w:tc>
          <w:tcPr>
            <w:tcW w:w="582" w:type="dxa"/>
            <w:shd w:val="clear" w:color="auto" w:fill="auto"/>
            <w:noWrap/>
            <w:vAlign w:val="center"/>
          </w:tcPr>
          <w:p w:rsidR="00E5404D" w:rsidRPr="007001F1" w:rsidRDefault="00E5404D" w:rsidP="00901910">
            <w:pPr>
              <w:jc w:val="center"/>
              <w:rPr>
                <w:color w:val="000000"/>
              </w:rPr>
            </w:pPr>
            <w:r>
              <w:rPr>
                <w:color w:val="000000"/>
                <w:sz w:val="22"/>
                <w:szCs w:val="22"/>
              </w:rPr>
              <w:t>13</w:t>
            </w:r>
          </w:p>
        </w:tc>
        <w:tc>
          <w:tcPr>
            <w:tcW w:w="4820" w:type="dxa"/>
            <w:gridSpan w:val="2"/>
            <w:shd w:val="clear" w:color="auto" w:fill="auto"/>
            <w:vAlign w:val="center"/>
          </w:tcPr>
          <w:p w:rsidR="00E5404D" w:rsidRDefault="00E5404D" w:rsidP="003F3D85">
            <w:pPr>
              <w:jc w:val="both"/>
              <w:rPr>
                <w:color w:val="000000"/>
              </w:rPr>
            </w:pPr>
            <w:r w:rsidRPr="00E5404D">
              <w:rPr>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tcPr>
          <w:p w:rsidR="00E5404D" w:rsidRPr="007001F1" w:rsidRDefault="00E5404D" w:rsidP="00901910">
            <w:pPr>
              <w:jc w:val="both"/>
              <w:rPr>
                <w:b/>
                <w:bCs/>
                <w:color w:val="000000"/>
              </w:rPr>
            </w:pPr>
          </w:p>
        </w:tc>
        <w:tc>
          <w:tcPr>
            <w:tcW w:w="567" w:type="dxa"/>
            <w:shd w:val="clear" w:color="auto" w:fill="auto"/>
          </w:tcPr>
          <w:p w:rsidR="00E5404D" w:rsidRPr="007001F1" w:rsidRDefault="00E5404D" w:rsidP="00901910">
            <w:pPr>
              <w:jc w:val="both"/>
              <w:rPr>
                <w:b/>
                <w:bCs/>
                <w:color w:val="000000"/>
              </w:rPr>
            </w:pPr>
          </w:p>
        </w:tc>
        <w:tc>
          <w:tcPr>
            <w:tcW w:w="776" w:type="dxa"/>
            <w:shd w:val="clear" w:color="auto" w:fill="auto"/>
          </w:tcPr>
          <w:p w:rsidR="00E5404D" w:rsidRPr="007001F1" w:rsidRDefault="00E5404D" w:rsidP="00901910">
            <w:pPr>
              <w:jc w:val="both"/>
              <w:rPr>
                <w:b/>
                <w:bCs/>
                <w:color w:val="000000"/>
              </w:rPr>
            </w:pPr>
          </w:p>
        </w:tc>
        <w:tc>
          <w:tcPr>
            <w:tcW w:w="1775" w:type="dxa"/>
            <w:shd w:val="clear" w:color="auto" w:fill="auto"/>
          </w:tcPr>
          <w:p w:rsidR="00E5404D" w:rsidRPr="007001F1" w:rsidRDefault="00E5404D" w:rsidP="00901910">
            <w:pPr>
              <w:jc w:val="both"/>
              <w:rPr>
                <w:b/>
                <w:bCs/>
                <w:color w:val="000000"/>
              </w:rPr>
            </w:pPr>
          </w:p>
        </w:tc>
      </w:tr>
      <w:tr w:rsidR="005D7C9D" w:rsidRPr="007001F1" w:rsidTr="002B4A5C">
        <w:trPr>
          <w:trHeight w:val="470"/>
        </w:trPr>
        <w:tc>
          <w:tcPr>
            <w:tcW w:w="582" w:type="dxa"/>
            <w:vMerge w:val="restart"/>
            <w:shd w:val="clear" w:color="auto" w:fill="auto"/>
            <w:noWrap/>
            <w:vAlign w:val="center"/>
          </w:tcPr>
          <w:p w:rsidR="005D7C9D" w:rsidRPr="007001F1" w:rsidDel="00C769FE" w:rsidRDefault="005D7C9D" w:rsidP="00901910">
            <w:pPr>
              <w:jc w:val="center"/>
              <w:rPr>
                <w:color w:val="000000"/>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rsidR="005D7C9D" w:rsidRPr="007001F1" w:rsidRDefault="005D7C9D" w:rsidP="003F3D85">
            <w:pPr>
              <w:jc w:val="both"/>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84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Sú subdodávatelia úspešného uchádzača, ktorí majú povinnosť zapisovať sa do registra partnerov verejného sektora, zapísaní v registri partnerov verejného sektora</w:t>
            </w:r>
            <w:ins w:id="851" w:author="Autor">
              <w:r w:rsidR="008B2F6E">
                <w:rPr>
                  <w:sz w:val="22"/>
                  <w:szCs w:val="22"/>
                </w:rPr>
                <w:t xml:space="preserve"> (ak relevantné)</w:t>
              </w:r>
            </w:ins>
            <w:r w:rsidRPr="007001F1">
              <w:rPr>
                <w:sz w:val="22"/>
                <w:szCs w:val="22"/>
              </w:rPr>
              <w:t xml:space="preserve">?          </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C769FE" w:rsidP="00901910">
            <w:pPr>
              <w:jc w:val="center"/>
              <w:rPr>
                <w:color w:val="000000"/>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rsidR="008F29BE" w:rsidRPr="007001F1" w:rsidRDefault="008F29BE" w:rsidP="003F3D85">
            <w:pPr>
              <w:jc w:val="both"/>
            </w:pPr>
            <w:r w:rsidRPr="007001F1">
              <w:rPr>
                <w:sz w:val="22"/>
                <w:szCs w:val="22"/>
              </w:rPr>
              <w:t>Neboli identifikované iné porušenia pravidiel a postupov verejného obstarávania?</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5D7C9D" w:rsidRPr="007001F1" w:rsidTr="007261E4">
        <w:trPr>
          <w:trHeight w:val="505"/>
        </w:trPr>
        <w:tc>
          <w:tcPr>
            <w:tcW w:w="582" w:type="dxa"/>
            <w:vMerge w:val="restart"/>
            <w:shd w:val="clear" w:color="auto" w:fill="auto"/>
            <w:noWrap/>
            <w:vAlign w:val="center"/>
            <w:hideMark/>
          </w:tcPr>
          <w:p w:rsidR="005D7C9D" w:rsidRPr="007001F1" w:rsidRDefault="005D7C9D" w:rsidP="00936525">
            <w:pPr>
              <w:jc w:val="center"/>
              <w:rPr>
                <w:color w:val="000000"/>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14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Je zmluva podpísaná oprávnenými osobami?</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50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7702DD" w:rsidRPr="007001F1" w:rsidTr="007261E4">
        <w:trPr>
          <w:trHeight w:val="505"/>
          <w:ins w:id="852" w:author="Autor"/>
        </w:trPr>
        <w:tc>
          <w:tcPr>
            <w:tcW w:w="582" w:type="dxa"/>
            <w:shd w:val="clear" w:color="auto" w:fill="auto"/>
            <w:noWrap/>
            <w:vAlign w:val="center"/>
          </w:tcPr>
          <w:p w:rsidR="007702DD" w:rsidRPr="007001F1" w:rsidRDefault="007702DD" w:rsidP="00901910">
            <w:pPr>
              <w:jc w:val="center"/>
              <w:rPr>
                <w:ins w:id="853" w:author="Autor"/>
                <w:color w:val="000000"/>
              </w:rPr>
            </w:pPr>
            <w:ins w:id="854" w:author="Autor">
              <w:r>
                <w:rPr>
                  <w:color w:val="000000"/>
                </w:rPr>
                <w:t>17</w:t>
              </w:r>
            </w:ins>
          </w:p>
        </w:tc>
        <w:tc>
          <w:tcPr>
            <w:tcW w:w="4820" w:type="dxa"/>
            <w:gridSpan w:val="2"/>
            <w:shd w:val="clear" w:color="auto" w:fill="auto"/>
            <w:vAlign w:val="center"/>
          </w:tcPr>
          <w:p w:rsidR="007702DD" w:rsidRPr="007001F1" w:rsidRDefault="007702DD" w:rsidP="003F3D85">
            <w:pPr>
              <w:jc w:val="both"/>
              <w:rPr>
                <w:ins w:id="855" w:author="Autor"/>
                <w:color w:val="000000"/>
                <w:sz w:val="22"/>
                <w:szCs w:val="22"/>
              </w:rPr>
            </w:pPr>
            <w:ins w:id="856"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tcPr>
          <w:p w:rsidR="007702DD" w:rsidRPr="007001F1" w:rsidRDefault="007702DD" w:rsidP="00901910">
            <w:pPr>
              <w:jc w:val="both"/>
              <w:rPr>
                <w:ins w:id="857" w:author="Autor"/>
                <w:b/>
                <w:bCs/>
                <w:color w:val="000000"/>
              </w:rPr>
            </w:pPr>
          </w:p>
        </w:tc>
        <w:tc>
          <w:tcPr>
            <w:tcW w:w="567" w:type="dxa"/>
            <w:shd w:val="clear" w:color="auto" w:fill="auto"/>
          </w:tcPr>
          <w:p w:rsidR="007702DD" w:rsidRPr="007001F1" w:rsidRDefault="007702DD" w:rsidP="00901910">
            <w:pPr>
              <w:jc w:val="both"/>
              <w:rPr>
                <w:ins w:id="858" w:author="Autor"/>
                <w:b/>
                <w:bCs/>
                <w:color w:val="000000"/>
              </w:rPr>
            </w:pPr>
          </w:p>
        </w:tc>
        <w:tc>
          <w:tcPr>
            <w:tcW w:w="776" w:type="dxa"/>
            <w:shd w:val="clear" w:color="auto" w:fill="auto"/>
          </w:tcPr>
          <w:p w:rsidR="007702DD" w:rsidRPr="007001F1" w:rsidRDefault="007702DD" w:rsidP="00901910">
            <w:pPr>
              <w:jc w:val="both"/>
              <w:rPr>
                <w:ins w:id="859" w:author="Autor"/>
                <w:b/>
                <w:bCs/>
                <w:color w:val="000000"/>
              </w:rPr>
            </w:pPr>
          </w:p>
        </w:tc>
        <w:tc>
          <w:tcPr>
            <w:tcW w:w="1775" w:type="dxa"/>
            <w:shd w:val="clear" w:color="auto" w:fill="auto"/>
          </w:tcPr>
          <w:p w:rsidR="007702DD" w:rsidRPr="007001F1" w:rsidRDefault="007702DD" w:rsidP="00901910">
            <w:pPr>
              <w:jc w:val="both"/>
              <w:rPr>
                <w:ins w:id="860" w:author="Autor"/>
                <w:b/>
                <w:bCs/>
                <w:color w:val="000000"/>
              </w:rPr>
            </w:pPr>
          </w:p>
        </w:tc>
      </w:tr>
      <w:tr w:rsidR="008F29BE" w:rsidRPr="007001F1" w:rsidTr="007261E4">
        <w:trPr>
          <w:trHeight w:val="300"/>
        </w:trPr>
        <w:tc>
          <w:tcPr>
            <w:tcW w:w="9087" w:type="dxa"/>
            <w:gridSpan w:val="7"/>
            <w:shd w:val="clear" w:color="auto" w:fill="auto"/>
            <w:noWrap/>
            <w:vAlign w:val="center"/>
          </w:tcPr>
          <w:p w:rsidR="008F29BE" w:rsidRPr="007001F1" w:rsidRDefault="008F29BE" w:rsidP="008F29BE">
            <w:pPr>
              <w:jc w:val="both"/>
              <w:rPr>
                <w:b/>
                <w:sz w:val="20"/>
                <w:szCs w:val="20"/>
              </w:rPr>
            </w:pPr>
            <w:r w:rsidRPr="007001F1">
              <w:rPr>
                <w:b/>
                <w:sz w:val="20"/>
                <w:szCs w:val="20"/>
              </w:rPr>
              <w:t>VYJADRENIE</w:t>
            </w:r>
          </w:p>
          <w:p w:rsidR="008F29BE" w:rsidRPr="007001F1" w:rsidRDefault="008F29BE" w:rsidP="008F29B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38"/>
              <w:t>[1]</w:t>
            </w:r>
          </w:p>
          <w:p w:rsidR="008F29BE" w:rsidRPr="007001F1" w:rsidRDefault="008F29BE" w:rsidP="008F29BE">
            <w:pPr>
              <w:rPr>
                <w:b/>
                <w:bCs/>
                <w:color w:val="000000"/>
              </w:rPr>
            </w:pPr>
          </w:p>
        </w:tc>
      </w:tr>
      <w:tr w:rsidR="008F29BE" w:rsidRPr="007001F1" w:rsidTr="007261E4">
        <w:trPr>
          <w:trHeight w:val="300"/>
        </w:trPr>
        <w:tc>
          <w:tcPr>
            <w:tcW w:w="3559" w:type="dxa"/>
            <w:gridSpan w:val="2"/>
            <w:shd w:val="clear" w:color="auto" w:fill="auto"/>
            <w:vAlign w:val="center"/>
            <w:hideMark/>
          </w:tcPr>
          <w:p w:rsidR="008F29BE" w:rsidRDefault="008F29BE" w:rsidP="00A90B4D">
            <w:pPr>
              <w:rPr>
                <w:ins w:id="863" w:author="Autor"/>
                <w:rStyle w:val="Odkaznapoznmkupodiarou"/>
                <w:b/>
                <w:bCs/>
                <w:sz w:val="20"/>
                <w:szCs w:val="20"/>
              </w:rPr>
            </w:pPr>
            <w:r w:rsidRPr="007001F1">
              <w:rPr>
                <w:b/>
                <w:bCs/>
                <w:sz w:val="22"/>
                <w:szCs w:val="22"/>
              </w:rPr>
              <w:lastRenderedPageBreak/>
              <w:t>Kontrolu vykonal</w:t>
            </w:r>
            <w:ins w:id="864" w:author="Autor">
              <w:r w:rsidR="00A90B4D">
                <w:rPr>
                  <w:rStyle w:val="Odkaznapoznmkupodiarou"/>
                  <w:b/>
                  <w:bCs/>
                  <w:sz w:val="22"/>
                  <w:szCs w:val="22"/>
                </w:rPr>
                <w:footnoteReference w:customMarkFollows="1" w:id="39"/>
                <w:t>2</w:t>
              </w:r>
            </w:ins>
            <w:r w:rsidRPr="007001F1">
              <w:rPr>
                <w:b/>
                <w:bCs/>
                <w:sz w:val="22"/>
                <w:szCs w:val="22"/>
              </w:rPr>
              <w:t>:</w:t>
            </w:r>
          </w:p>
          <w:p w:rsidR="00A90B4D" w:rsidRDefault="00A90B4D" w:rsidP="00A90B4D">
            <w:pPr>
              <w:rPr>
                <w:ins w:id="867" w:author="Autor"/>
                <w:b/>
                <w:bCs/>
                <w:sz w:val="20"/>
                <w:szCs w:val="20"/>
              </w:rPr>
            </w:pPr>
          </w:p>
          <w:p w:rsidR="00A90B4D" w:rsidRPr="007001F1" w:rsidRDefault="00A90B4D" w:rsidP="00A90B4D">
            <w:pPr>
              <w:rPr>
                <w:b/>
                <w:bCs/>
              </w:rPr>
            </w:pP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8F29BE">
            <w:pPr>
              <w:rPr>
                <w:b/>
                <w:bCs/>
              </w:rPr>
            </w:pPr>
            <w:r w:rsidRPr="007001F1">
              <w:rPr>
                <w:b/>
                <w:bCs/>
                <w:sz w:val="22"/>
                <w:szCs w:val="22"/>
              </w:rPr>
              <w:t>Dátum:</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9087" w:type="dxa"/>
            <w:gridSpan w:val="7"/>
            <w:shd w:val="clear" w:color="auto" w:fill="auto"/>
            <w:noWrap/>
            <w:vAlign w:val="bottom"/>
            <w:hideMark/>
          </w:tcPr>
          <w:p w:rsidR="008F29BE" w:rsidRPr="007001F1" w:rsidRDefault="008F29BE" w:rsidP="008F29BE">
            <w:pPr>
              <w:jc w:val="cente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Kontrolu </w:t>
            </w:r>
            <w:ins w:id="868" w:author="Autor">
              <w:r w:rsidR="00E3352C">
                <w:rPr>
                  <w:b/>
                  <w:bCs/>
                  <w:sz w:val="22"/>
                  <w:szCs w:val="22"/>
                </w:rPr>
                <w:t>schválil</w:t>
              </w:r>
              <w:r w:rsidR="00E3352C" w:rsidRPr="007001F1" w:rsidDel="00E3352C">
                <w:rPr>
                  <w:b/>
                  <w:bCs/>
                  <w:sz w:val="22"/>
                  <w:szCs w:val="22"/>
                </w:rPr>
                <w:t xml:space="preserve"> </w:t>
              </w:r>
            </w:ins>
            <w:del w:id="869" w:author="Autor">
              <w:r w:rsidRPr="007001F1" w:rsidDel="00E3352C">
                <w:rPr>
                  <w:b/>
                  <w:bCs/>
                  <w:sz w:val="22"/>
                  <w:szCs w:val="22"/>
                </w:rPr>
                <w:delText>vykonal</w:delText>
              </w:r>
            </w:del>
            <w:ins w:id="870" w:author="Autor">
              <w:r w:rsidR="00A90B4D">
                <w:rPr>
                  <w:rStyle w:val="Odkaznapoznmkupodiarou"/>
                  <w:b/>
                  <w:bCs/>
                  <w:sz w:val="22"/>
                  <w:szCs w:val="22"/>
                </w:rPr>
                <w:footnoteReference w:customMarkFollows="1" w:id="40"/>
                <w:t>3</w:t>
              </w:r>
            </w:ins>
            <w:r w:rsidRPr="007001F1">
              <w:rPr>
                <w:b/>
                <w:bCs/>
                <w:sz w:val="22"/>
                <w:szCs w:val="22"/>
              </w:rPr>
              <w:t>:</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Dátum: </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7261E4">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872"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ins w:id="873" w:author="Autor">
              <w:r w:rsidR="00346308">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872"/>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66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7261E4">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ins w:id="874" w:author="Autor">
              <w:r w:rsidR="00346308">
                <w:rPr>
                  <w:color w:val="000000"/>
                  <w:sz w:val="22"/>
                  <w:szCs w:val="22"/>
                </w:rPr>
                <w:t xml:space="preserve"> </w:t>
              </w:r>
            </w:ins>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5D7C9D" w:rsidRPr="007001F1" w:rsidTr="002B4A5C">
        <w:trPr>
          <w:trHeight w:val="236"/>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1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sz w:val="22"/>
                <w:szCs w:val="22"/>
              </w:rPr>
              <w:t>g)</w:t>
            </w:r>
            <w:ins w:id="875" w:author="Autor">
              <w:r w:rsidR="00346308">
                <w:rPr>
                  <w:sz w:val="22"/>
                  <w:szCs w:val="22"/>
                </w:rPr>
                <w:t xml:space="preserve"> </w:t>
              </w:r>
            </w:ins>
            <w:r w:rsidRPr="007001F1">
              <w:rPr>
                <w:sz w:val="22"/>
                <w:szCs w:val="22"/>
              </w:rPr>
              <w:t>Stanovil verejný obstarávateľ PHZ v zmysle  ostatných ustanovení § 6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DC6FC2" w:rsidRPr="007001F1" w:rsidTr="007261E4">
        <w:trPr>
          <w:trHeight w:val="20"/>
        </w:trPr>
        <w:tc>
          <w:tcPr>
            <w:tcW w:w="582" w:type="dxa"/>
            <w:vMerge w:val="restart"/>
            <w:shd w:val="clear" w:color="auto" w:fill="auto"/>
            <w:noWrap/>
            <w:vAlign w:val="center"/>
            <w:hideMark/>
          </w:tcPr>
          <w:p w:rsidR="00DC6FC2" w:rsidRPr="007001F1" w:rsidRDefault="00DC6FC2"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DC6FC2" w:rsidRPr="007001F1" w:rsidRDefault="00DC6FC2" w:rsidP="003F3D85">
            <w:pPr>
              <w:jc w:val="both"/>
              <w:rPr>
                <w:color w:val="000000"/>
              </w:rPr>
            </w:pPr>
            <w:ins w:id="876" w:author="Autor">
              <w:r>
                <w:rPr>
                  <w:color w:val="000000"/>
                  <w:sz w:val="22"/>
                  <w:szCs w:val="22"/>
                </w:rPr>
                <w:t xml:space="preserve">a) </w:t>
              </w:r>
            </w:ins>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r>
      <w:tr w:rsidR="00DC6FC2" w:rsidRPr="007001F1" w:rsidTr="007261E4">
        <w:trPr>
          <w:trHeight w:val="20"/>
          <w:ins w:id="877" w:author="Autor"/>
        </w:trPr>
        <w:tc>
          <w:tcPr>
            <w:tcW w:w="582" w:type="dxa"/>
            <w:vMerge/>
            <w:shd w:val="clear" w:color="auto" w:fill="auto"/>
            <w:noWrap/>
            <w:vAlign w:val="center"/>
          </w:tcPr>
          <w:p w:rsidR="00DC6FC2" w:rsidRPr="007001F1" w:rsidRDefault="00DC6FC2" w:rsidP="00901910">
            <w:pPr>
              <w:jc w:val="center"/>
              <w:rPr>
                <w:ins w:id="878" w:author="Autor"/>
                <w:color w:val="000000"/>
                <w:sz w:val="22"/>
                <w:szCs w:val="22"/>
              </w:rPr>
            </w:pPr>
          </w:p>
        </w:tc>
        <w:tc>
          <w:tcPr>
            <w:tcW w:w="4820" w:type="dxa"/>
            <w:gridSpan w:val="2"/>
            <w:shd w:val="clear" w:color="auto" w:fill="auto"/>
            <w:vAlign w:val="center"/>
          </w:tcPr>
          <w:p w:rsidR="00DC6FC2" w:rsidRPr="007001F1" w:rsidRDefault="00DC6FC2" w:rsidP="003F3D85">
            <w:pPr>
              <w:jc w:val="both"/>
              <w:rPr>
                <w:ins w:id="879" w:author="Autor"/>
                <w:color w:val="000000"/>
                <w:sz w:val="22"/>
                <w:szCs w:val="22"/>
              </w:rPr>
            </w:pPr>
            <w:ins w:id="880"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DC6FC2" w:rsidRPr="007001F1" w:rsidRDefault="00DC6FC2" w:rsidP="003F3D85">
            <w:pPr>
              <w:jc w:val="both"/>
              <w:rPr>
                <w:ins w:id="881" w:author="Autor"/>
                <w:color w:val="000000"/>
                <w:sz w:val="22"/>
                <w:szCs w:val="22"/>
              </w:rPr>
            </w:pPr>
          </w:p>
        </w:tc>
        <w:tc>
          <w:tcPr>
            <w:tcW w:w="567" w:type="dxa"/>
            <w:shd w:val="clear" w:color="auto" w:fill="auto"/>
            <w:vAlign w:val="center"/>
          </w:tcPr>
          <w:p w:rsidR="00DC6FC2" w:rsidRPr="007001F1" w:rsidRDefault="00DC6FC2" w:rsidP="003F3D85">
            <w:pPr>
              <w:jc w:val="both"/>
              <w:rPr>
                <w:ins w:id="882" w:author="Autor"/>
                <w:color w:val="000000"/>
                <w:sz w:val="22"/>
                <w:szCs w:val="22"/>
              </w:rPr>
            </w:pPr>
          </w:p>
        </w:tc>
        <w:tc>
          <w:tcPr>
            <w:tcW w:w="776" w:type="dxa"/>
            <w:shd w:val="clear" w:color="auto" w:fill="auto"/>
            <w:vAlign w:val="center"/>
          </w:tcPr>
          <w:p w:rsidR="00DC6FC2" w:rsidRPr="007001F1" w:rsidRDefault="00DC6FC2" w:rsidP="003F3D85">
            <w:pPr>
              <w:jc w:val="both"/>
              <w:rPr>
                <w:ins w:id="883" w:author="Autor"/>
                <w:color w:val="000000"/>
                <w:sz w:val="22"/>
                <w:szCs w:val="22"/>
              </w:rPr>
            </w:pPr>
          </w:p>
        </w:tc>
        <w:tc>
          <w:tcPr>
            <w:tcW w:w="1775" w:type="dxa"/>
            <w:shd w:val="clear" w:color="auto" w:fill="auto"/>
            <w:vAlign w:val="center"/>
          </w:tcPr>
          <w:p w:rsidR="00DC6FC2" w:rsidRPr="007001F1" w:rsidRDefault="00DC6FC2" w:rsidP="003F3D85">
            <w:pPr>
              <w:jc w:val="both"/>
              <w:rPr>
                <w:ins w:id="884" w:author="Autor"/>
                <w:color w:val="000000"/>
                <w:sz w:val="22"/>
                <w:szCs w:val="22"/>
              </w:rPr>
            </w:pPr>
          </w:p>
        </w:tc>
      </w:tr>
      <w:tr w:rsidR="00904BAA" w:rsidRPr="007001F1" w:rsidTr="007261E4">
        <w:trPr>
          <w:trHeight w:val="20"/>
        </w:trPr>
        <w:tc>
          <w:tcPr>
            <w:tcW w:w="582" w:type="dxa"/>
            <w:shd w:val="clear" w:color="auto" w:fill="auto"/>
            <w:noWrap/>
            <w:vAlign w:val="center"/>
          </w:tcPr>
          <w:p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3F3D85">
            <w:pPr>
              <w:jc w:val="both"/>
              <w:rPr>
                <w:color w:val="000000"/>
              </w:rPr>
            </w:pPr>
          </w:p>
        </w:tc>
        <w:tc>
          <w:tcPr>
            <w:tcW w:w="567" w:type="dxa"/>
            <w:shd w:val="clear" w:color="auto" w:fill="auto"/>
            <w:vAlign w:val="center"/>
          </w:tcPr>
          <w:p w:rsidR="00904BAA" w:rsidRPr="007001F1" w:rsidRDefault="00904BAA" w:rsidP="003F3D85">
            <w:pPr>
              <w:jc w:val="both"/>
              <w:rPr>
                <w:color w:val="000000"/>
              </w:rPr>
            </w:pPr>
          </w:p>
        </w:tc>
        <w:tc>
          <w:tcPr>
            <w:tcW w:w="776" w:type="dxa"/>
            <w:shd w:val="clear" w:color="auto" w:fill="auto"/>
            <w:vAlign w:val="center"/>
          </w:tcPr>
          <w:p w:rsidR="00904BAA" w:rsidRPr="007001F1" w:rsidRDefault="00904BAA" w:rsidP="003F3D85">
            <w:pPr>
              <w:jc w:val="both"/>
              <w:rPr>
                <w:color w:val="000000"/>
              </w:rPr>
            </w:pPr>
          </w:p>
        </w:tc>
        <w:tc>
          <w:tcPr>
            <w:tcW w:w="1775" w:type="dxa"/>
            <w:shd w:val="clear" w:color="auto" w:fill="auto"/>
            <w:vAlign w:val="center"/>
          </w:tcPr>
          <w:p w:rsidR="00904BAA" w:rsidRPr="007001F1" w:rsidRDefault="00904BAA"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ins w:id="885" w:author="Autor">
              <w:r w:rsidR="004A4113">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886" w:author="Autor">
              <w:r w:rsidR="004A4113">
                <w:rPr>
                  <w:color w:val="000000"/>
                  <w:sz w:val="22"/>
                  <w:szCs w:val="22"/>
                </w:rPr>
                <w:t xml:space="preserve"> </w:t>
              </w:r>
            </w:ins>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196220" w:rsidRPr="007001F1" w:rsidTr="007261E4">
        <w:trPr>
          <w:trHeight w:val="1268"/>
        </w:trPr>
        <w:tc>
          <w:tcPr>
            <w:tcW w:w="582" w:type="dxa"/>
            <w:vMerge w:val="restart"/>
            <w:shd w:val="clear" w:color="auto" w:fill="auto"/>
            <w:noWrap/>
            <w:vAlign w:val="center"/>
            <w:hideMark/>
          </w:tcPr>
          <w:p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5D7C9D" w:rsidRPr="007001F1" w:rsidTr="002B4A5C">
        <w:trPr>
          <w:trHeight w:val="484"/>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67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6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7B3CA2">
            <w:pPr>
              <w:jc w:val="both"/>
              <w:rPr>
                <w:color w:val="000000"/>
              </w:rPr>
            </w:pPr>
            <w:r w:rsidRPr="007001F1">
              <w:rPr>
                <w:color w:val="000000"/>
                <w:sz w:val="22"/>
                <w:szCs w:val="22"/>
              </w:rPr>
              <w:t xml:space="preserve">c) Je opis predmetu zákazky v súlade s § 42 ods. 2 resp. </w:t>
            </w:r>
            <w:del w:id="887" w:author="Autor">
              <w:r w:rsidRPr="007001F1" w:rsidDel="007B3CA2">
                <w:rPr>
                  <w:color w:val="000000"/>
                  <w:sz w:val="22"/>
                  <w:szCs w:val="22"/>
                </w:rPr>
                <w:delText xml:space="preserve">§ 43 </w:delText>
              </w:r>
            </w:del>
            <w:r w:rsidRPr="007001F1">
              <w:rPr>
                <w:color w:val="000000"/>
                <w:sz w:val="22"/>
                <w:szCs w:val="22"/>
              </w:rPr>
              <w:t>ods. 3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90C17">
        <w:trPr>
          <w:trHeight w:val="30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9E31D3" w:rsidRPr="007001F1" w:rsidTr="007261E4">
        <w:trPr>
          <w:trHeight w:val="20"/>
        </w:trPr>
        <w:tc>
          <w:tcPr>
            <w:tcW w:w="582" w:type="dxa"/>
            <w:vMerge w:val="restart"/>
            <w:shd w:val="clear" w:color="auto" w:fill="auto"/>
            <w:noWrap/>
            <w:vAlign w:val="center"/>
            <w:hideMark/>
          </w:tcPr>
          <w:p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r>
      <w:tr w:rsidR="009E31D3" w:rsidRPr="007001F1" w:rsidTr="007261E4">
        <w:trPr>
          <w:trHeight w:val="20"/>
        </w:trPr>
        <w:tc>
          <w:tcPr>
            <w:tcW w:w="582" w:type="dxa"/>
            <w:vMerge/>
            <w:shd w:val="clear" w:color="auto" w:fill="auto"/>
            <w:noWrap/>
            <w:vAlign w:val="center"/>
          </w:tcPr>
          <w:p w:rsidR="009E31D3" w:rsidRPr="007001F1" w:rsidRDefault="009E31D3" w:rsidP="00901910">
            <w:pPr>
              <w:jc w:val="center"/>
              <w:rPr>
                <w:color w:val="000000"/>
              </w:rPr>
            </w:pPr>
          </w:p>
        </w:tc>
        <w:tc>
          <w:tcPr>
            <w:tcW w:w="4820" w:type="dxa"/>
            <w:gridSpan w:val="2"/>
            <w:shd w:val="clear" w:color="auto" w:fill="auto"/>
            <w:vAlign w:val="center"/>
          </w:tcPr>
          <w:p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9E31D3" w:rsidRPr="007001F1" w:rsidRDefault="009E31D3" w:rsidP="003F3D85">
            <w:pPr>
              <w:jc w:val="both"/>
              <w:rPr>
                <w:color w:val="000000"/>
              </w:rPr>
            </w:pPr>
          </w:p>
        </w:tc>
        <w:tc>
          <w:tcPr>
            <w:tcW w:w="567" w:type="dxa"/>
            <w:shd w:val="clear" w:color="auto" w:fill="auto"/>
            <w:vAlign w:val="center"/>
          </w:tcPr>
          <w:p w:rsidR="009E31D3" w:rsidRPr="007001F1" w:rsidRDefault="009E31D3" w:rsidP="003F3D85">
            <w:pPr>
              <w:jc w:val="both"/>
              <w:rPr>
                <w:color w:val="000000"/>
              </w:rPr>
            </w:pPr>
          </w:p>
        </w:tc>
        <w:tc>
          <w:tcPr>
            <w:tcW w:w="776" w:type="dxa"/>
            <w:shd w:val="clear" w:color="auto" w:fill="auto"/>
            <w:vAlign w:val="center"/>
          </w:tcPr>
          <w:p w:rsidR="009E31D3" w:rsidRPr="007001F1" w:rsidRDefault="009E31D3" w:rsidP="003F3D85">
            <w:pPr>
              <w:jc w:val="both"/>
              <w:rPr>
                <w:color w:val="000000"/>
              </w:rPr>
            </w:pPr>
          </w:p>
        </w:tc>
        <w:tc>
          <w:tcPr>
            <w:tcW w:w="1775" w:type="dxa"/>
            <w:shd w:val="clear" w:color="auto" w:fill="auto"/>
            <w:vAlign w:val="center"/>
          </w:tcPr>
          <w:p w:rsidR="009E31D3" w:rsidRPr="007001F1" w:rsidRDefault="009E31D3" w:rsidP="003F3D85">
            <w:pPr>
              <w:jc w:val="both"/>
              <w:rPr>
                <w:color w:val="000000"/>
              </w:rPr>
            </w:pPr>
          </w:p>
        </w:tc>
      </w:tr>
      <w:tr w:rsidR="00944D0F" w:rsidRPr="007001F1" w:rsidTr="007261E4">
        <w:trPr>
          <w:trHeight w:val="675"/>
        </w:trPr>
        <w:tc>
          <w:tcPr>
            <w:tcW w:w="582" w:type="dxa"/>
            <w:vMerge w:val="restart"/>
            <w:shd w:val="clear" w:color="auto" w:fill="auto"/>
            <w:noWrap/>
            <w:vAlign w:val="center"/>
          </w:tcPr>
          <w:p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r>
      <w:tr w:rsidR="00944D0F" w:rsidRPr="007001F1" w:rsidTr="007261E4">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44D0F" w:rsidRPr="007001F1" w:rsidTr="007261E4">
        <w:trPr>
          <w:trHeight w:val="630"/>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3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Boli v prípade konfliktu záujmov prijaté primerané opatrenia a vykonaná náprav</w:t>
            </w:r>
            <w:r w:rsidR="004460C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8"/>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ins w:id="888" w:author="Autor">
              <w:r w:rsidR="0083233D">
                <w:rPr>
                  <w:sz w:val="22"/>
                  <w:szCs w:val="22"/>
                </w:rPr>
                <w:t>alebo v súťažných podkladoch</w:t>
              </w:r>
              <w:r w:rsidR="0083233D" w:rsidRPr="007001F1">
                <w:rPr>
                  <w:sz w:val="22"/>
                  <w:szCs w:val="22"/>
                </w:rPr>
                <w:t xml:space="preserve"> </w:t>
              </w:r>
            </w:ins>
            <w:r w:rsidRPr="007001F1">
              <w:rPr>
                <w:sz w:val="22"/>
                <w:szCs w:val="22"/>
              </w:rPr>
              <w:t>odôvodnenie?</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center"/>
          </w:tcPr>
          <w:p w:rsidR="00901910" w:rsidRPr="007001F1" w:rsidRDefault="00901910" w:rsidP="00901910">
            <w:pPr>
              <w:jc w:val="both"/>
              <w:rPr>
                <w:b/>
                <w:sz w:val="20"/>
                <w:szCs w:val="20"/>
              </w:rPr>
            </w:pPr>
            <w:r w:rsidRPr="007001F1">
              <w:rPr>
                <w:b/>
                <w:sz w:val="20"/>
                <w:szCs w:val="20"/>
              </w:rPr>
              <w:t>VYJADRENIE</w:t>
            </w:r>
          </w:p>
          <w:p w:rsidR="00901910" w:rsidRPr="007001F1" w:rsidRDefault="00901910" w:rsidP="00901910">
            <w:pPr>
              <w:jc w:val="both"/>
              <w:rPr>
                <w:sz w:val="20"/>
                <w:szCs w:val="20"/>
              </w:rPr>
            </w:pPr>
          </w:p>
          <w:p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41"/>
              <w:t>[1]</w:t>
            </w:r>
          </w:p>
          <w:p w:rsidR="00901910" w:rsidRPr="007001F1" w:rsidRDefault="00901910" w:rsidP="00901910"/>
          <w:p w:rsidR="00901910" w:rsidRPr="007001F1" w:rsidRDefault="00901910" w:rsidP="00901910">
            <w:pPr>
              <w:rPr>
                <w:b/>
                <w:bCs/>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lastRenderedPageBreak/>
              <w:t>Kontrolu vykonal</w:t>
            </w:r>
            <w:ins w:id="891" w:author="Autor">
              <w:r w:rsidR="00A90B4D">
                <w:rPr>
                  <w:rStyle w:val="Odkaznapoznmkupodiarou"/>
                  <w:b/>
                  <w:bCs/>
                  <w:sz w:val="22"/>
                  <w:szCs w:val="22"/>
                </w:rPr>
                <w:footnoteReference w:customMarkFollows="1" w:id="42"/>
                <w:t>2</w:t>
              </w:r>
            </w:ins>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ins w:id="893" w:author="Autor">
              <w:r w:rsidR="00E3352C">
                <w:rPr>
                  <w:b/>
                  <w:bCs/>
                  <w:sz w:val="22"/>
                  <w:szCs w:val="22"/>
                </w:rPr>
                <w:t>schválil</w:t>
              </w:r>
              <w:r w:rsidR="00E3352C" w:rsidRPr="007001F1" w:rsidDel="00E3352C">
                <w:rPr>
                  <w:b/>
                  <w:bCs/>
                  <w:sz w:val="22"/>
                  <w:szCs w:val="22"/>
                </w:rPr>
                <w:t xml:space="preserve"> </w:t>
              </w:r>
            </w:ins>
            <w:del w:id="894" w:author="Autor">
              <w:r w:rsidRPr="007001F1" w:rsidDel="00E3352C">
                <w:rPr>
                  <w:b/>
                  <w:bCs/>
                  <w:sz w:val="22"/>
                  <w:szCs w:val="22"/>
                </w:rPr>
                <w:delText>vykonal</w:delText>
              </w:r>
            </w:del>
            <w:ins w:id="895" w:author="Autor">
              <w:r w:rsidR="00A90B4D">
                <w:rPr>
                  <w:rStyle w:val="Odkaznapoznmkupodiarou"/>
                  <w:b/>
                  <w:bCs/>
                  <w:sz w:val="22"/>
                  <w:szCs w:val="22"/>
                </w:rPr>
                <w:footnoteReference w:customMarkFollows="1" w:id="43"/>
                <w:t>3</w:t>
              </w:r>
            </w:ins>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7261E4">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897"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ins w:id="898" w:author="Autor">
              <w:r w:rsidR="00397510">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897"/>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66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7261E4">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ins w:id="899" w:author="Autor">
              <w:r w:rsidR="00397510">
                <w:rPr>
                  <w:color w:val="000000"/>
                  <w:sz w:val="22"/>
                  <w:szCs w:val="22"/>
                </w:rPr>
                <w:t xml:space="preserve"> </w:t>
              </w:r>
            </w:ins>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944D0F" w:rsidRPr="007001F1" w:rsidTr="002B4A5C">
        <w:trPr>
          <w:trHeight w:val="3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7261E4">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ins w:id="900" w:author="Autor">
              <w:r w:rsidR="00397510">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901" w:author="Autor">
              <w:r w:rsidR="00397510">
                <w:rPr>
                  <w:color w:val="000000"/>
                  <w:sz w:val="22"/>
                  <w:szCs w:val="22"/>
                </w:rPr>
                <w:t xml:space="preserve"> </w:t>
              </w:r>
            </w:ins>
            <w:r w:rsidR="00CB517F" w:rsidRPr="007001F1">
              <w:rPr>
                <w:color w:val="000000"/>
                <w:sz w:val="22"/>
                <w:szCs w:val="22"/>
              </w:rPr>
              <w:t xml:space="preserve">Neboli </w:t>
            </w:r>
            <w:r w:rsidR="00CB517F"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B4A5C">
        <w:trPr>
          <w:trHeight w:val="4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7261E4">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4460C7">
            <w:pPr>
              <w:jc w:val="both"/>
            </w:pPr>
            <w:r w:rsidRPr="007001F1">
              <w:rPr>
                <w:sz w:val="22"/>
                <w:szCs w:val="22"/>
              </w:rPr>
              <w:t>b) Boli v prípade konfliktu záujmov prijaté primerané opatrenia a vykonaná ná</w:t>
            </w:r>
            <w:r w:rsidR="003F3D85" w:rsidRPr="007001F1">
              <w:rPr>
                <w:sz w:val="22"/>
                <w:szCs w:val="22"/>
              </w:rPr>
              <w:t>prav</w:t>
            </w:r>
            <w:r w:rsidR="004460C7">
              <w:rPr>
                <w:sz w:val="22"/>
                <w:szCs w:val="22"/>
              </w:rPr>
              <w:t>a</w:t>
            </w:r>
            <w:r w:rsidR="003F3D85" w:rsidRPr="007001F1">
              <w:rPr>
                <w:sz w:val="22"/>
                <w:szCs w:val="22"/>
              </w:rPr>
              <w:t xml:space="preserve">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7261E4">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7261E4">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B4A5C">
        <w:trPr>
          <w:trHeight w:val="921"/>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Je kontrolované verejné obstarávanie v súlade so závermi vykonanej prvej ex</w:t>
            </w:r>
            <w:ins w:id="902" w:author="Autor">
              <w:r w:rsidR="00397510">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prvej ex</w:t>
            </w:r>
            <w:ins w:id="903" w:author="Autor">
              <w:r w:rsidR="00397510">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B4A5C">
        <w:trPr>
          <w:trHeight w:val="751"/>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44D0F" w:rsidRPr="007001F1" w:rsidRDefault="00944D0F" w:rsidP="00397510">
            <w:pPr>
              <w:jc w:val="both"/>
              <w:rPr>
                <w:color w:val="000000"/>
              </w:rPr>
            </w:pPr>
            <w:del w:id="904" w:author="Autor">
              <w:r w:rsidRPr="007001F1" w:rsidDel="00397510">
                <w:rPr>
                  <w:color w:val="000000"/>
                  <w:sz w:val="22"/>
                  <w:szCs w:val="22"/>
                </w:rPr>
                <w:delText xml:space="preserve">a) </w:delText>
              </w:r>
            </w:del>
            <w:r w:rsidRPr="007001F1">
              <w:rPr>
                <w:color w:val="000000"/>
                <w:sz w:val="22"/>
                <w:szCs w:val="22"/>
              </w:rPr>
              <w:t xml:space="preserve">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w:t>
            </w:r>
            <w:del w:id="905" w:author="Autor">
              <w:r w:rsidR="003F3D85" w:rsidRPr="007001F1" w:rsidDel="00397510">
                <w:rPr>
                  <w:color w:val="000000"/>
                  <w:sz w:val="22"/>
                  <w:szCs w:val="22"/>
                </w:rPr>
                <w:delText xml:space="preserve"> a súťažnými podkladmi</w:delText>
              </w:r>
            </w:del>
            <w:r w:rsidR="003F3D85" w:rsidRPr="007001F1">
              <w:rPr>
                <w:color w:val="000000"/>
                <w:sz w:val="22"/>
                <w:szCs w:val="22"/>
              </w:rPr>
              <w:t>?</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B4A5C">
        <w:trPr>
          <w:trHeight w:val="706"/>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del w:id="906" w:author="Autor">
              <w:r w:rsidRPr="007001F1" w:rsidDel="00397510">
                <w:rPr>
                  <w:color w:val="000000"/>
                  <w:sz w:val="22"/>
                  <w:szCs w:val="22"/>
                </w:rPr>
                <w:delText>b) Ak sú podmienky účasti uvedené aj v súťažných podkladoch, sú v súlade s oznámením o vyhlásení VO?</w:delText>
              </w:r>
            </w:del>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B4A5C">
        <w:trPr>
          <w:trHeight w:val="607"/>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ins w:id="907" w:author="Autor">
              <w:r w:rsidR="00C20B64">
                <w:rPr>
                  <w:color w:val="000000"/>
                  <w:sz w:val="22"/>
                  <w:szCs w:val="22"/>
                </w:rPr>
                <w:t xml:space="preserve"> resp. ods. 7</w:t>
              </w:r>
            </w:ins>
            <w:r w:rsidR="003F3D85" w:rsidRPr="007001F1">
              <w:rPr>
                <w:color w:val="000000"/>
                <w:sz w:val="22"/>
                <w:szCs w:val="22"/>
              </w:rPr>
              <w:t xml:space="preserve">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7261E4">
        <w:trPr>
          <w:trHeight w:val="88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B4A5C">
        <w:trPr>
          <w:trHeight w:val="366"/>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B4A5C">
        <w:trPr>
          <w:trHeight w:val="416"/>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B4A5C">
        <w:trPr>
          <w:trHeight w:val="32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7261E4">
        <w:trPr>
          <w:trHeight w:val="633"/>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7261E4">
        <w:trPr>
          <w:trHeight w:val="76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B4A5C">
        <w:trPr>
          <w:trHeight w:val="30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7261E4">
        <w:trPr>
          <w:trHeight w:val="7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7261E4">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7261E4">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7261E4">
        <w:trPr>
          <w:trHeight w:val="1013"/>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B4A5C">
        <w:trPr>
          <w:trHeight w:val="6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6A6C49" w:rsidRPr="007001F1" w:rsidTr="002B4A5C">
        <w:trPr>
          <w:trHeight w:val="441"/>
        </w:trPr>
        <w:tc>
          <w:tcPr>
            <w:tcW w:w="582" w:type="dxa"/>
            <w:vMerge w:val="restart"/>
            <w:shd w:val="clear" w:color="auto" w:fill="auto"/>
            <w:noWrap/>
            <w:vAlign w:val="center"/>
            <w:hideMark/>
          </w:tcPr>
          <w:p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r>
      <w:tr w:rsidR="006A6C49" w:rsidRPr="007001F1" w:rsidTr="007261E4">
        <w:trPr>
          <w:trHeight w:val="11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D16435" w:rsidRPr="007001F1" w:rsidTr="002B4A5C">
        <w:trPr>
          <w:trHeight w:val="811"/>
        </w:trPr>
        <w:tc>
          <w:tcPr>
            <w:tcW w:w="582" w:type="dxa"/>
            <w:vMerge w:val="restart"/>
            <w:shd w:val="clear" w:color="auto" w:fill="auto"/>
            <w:noWrap/>
            <w:vAlign w:val="center"/>
            <w:hideMark/>
          </w:tcPr>
          <w:p w:rsidR="00D16435" w:rsidRPr="007001F1" w:rsidRDefault="00D16435" w:rsidP="00901910">
            <w:pPr>
              <w:jc w:val="center"/>
              <w:rPr>
                <w:color w:val="000000"/>
              </w:rPr>
            </w:pPr>
            <w:r w:rsidRPr="007001F1">
              <w:rPr>
                <w:color w:val="000000"/>
                <w:sz w:val="22"/>
                <w:szCs w:val="22"/>
              </w:rPr>
              <w:t>20</w:t>
            </w:r>
          </w:p>
        </w:tc>
        <w:tc>
          <w:tcPr>
            <w:tcW w:w="4820" w:type="dxa"/>
            <w:gridSpan w:val="2"/>
            <w:shd w:val="clear" w:color="auto" w:fill="auto"/>
            <w:vAlign w:val="center"/>
            <w:hideMark/>
          </w:tcPr>
          <w:p w:rsidR="00D16435" w:rsidRPr="007001F1" w:rsidRDefault="00D1643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r>
      <w:tr w:rsidR="00D16435" w:rsidRPr="007001F1" w:rsidTr="007261E4">
        <w:trPr>
          <w:trHeight w:val="139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8F57F1" w:rsidRPr="007001F1" w:rsidTr="00410560">
        <w:trPr>
          <w:trHeight w:val="758"/>
        </w:trPr>
        <w:tc>
          <w:tcPr>
            <w:tcW w:w="582" w:type="dxa"/>
            <w:vMerge w:val="restart"/>
            <w:shd w:val="clear" w:color="auto" w:fill="auto"/>
            <w:noWrap/>
            <w:vAlign w:val="center"/>
          </w:tcPr>
          <w:p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ins w:id="908" w:author="Autor">
              <w:r w:rsidR="00E65123">
                <w:rPr>
                  <w:color w:val="000000"/>
                  <w:sz w:val="22"/>
                  <w:szCs w:val="22"/>
                </w:rPr>
                <w:t xml:space="preserve"> </w:t>
              </w:r>
            </w:ins>
            <w:r w:rsidRPr="007001F1">
              <w:rPr>
                <w:color w:val="000000"/>
                <w:sz w:val="22"/>
                <w:szCs w:val="22"/>
              </w:rPr>
              <w:t>ZVO?</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8F57F1" w:rsidRPr="007001F1" w:rsidTr="00410560">
        <w:trPr>
          <w:trHeight w:val="757"/>
        </w:trPr>
        <w:tc>
          <w:tcPr>
            <w:tcW w:w="582" w:type="dxa"/>
            <w:vMerge/>
            <w:shd w:val="clear" w:color="auto" w:fill="auto"/>
            <w:noWrap/>
            <w:vAlign w:val="center"/>
          </w:tcPr>
          <w:p w:rsidR="008F57F1" w:rsidRPr="007001F1" w:rsidRDefault="008F57F1" w:rsidP="00410560">
            <w:pPr>
              <w:jc w:val="center"/>
              <w:rPr>
                <w:color w:val="000000"/>
              </w:rPr>
            </w:pP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ins w:id="909" w:author="Autor">
              <w:r w:rsidR="0083233D">
                <w:rPr>
                  <w:sz w:val="22"/>
                  <w:szCs w:val="22"/>
                </w:rPr>
                <w:t>alebo v súťažných podkladoch</w:t>
              </w:r>
              <w:r w:rsidR="0083233D" w:rsidRPr="007001F1">
                <w:rPr>
                  <w:sz w:val="22"/>
                  <w:szCs w:val="22"/>
                </w:rPr>
                <w:t xml:space="preserve"> </w:t>
              </w:r>
            </w:ins>
            <w:r w:rsidRPr="007001F1">
              <w:rPr>
                <w:color w:val="000000"/>
                <w:sz w:val="22"/>
                <w:szCs w:val="22"/>
              </w:rPr>
              <w:t>odôvodnenie?</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D16435" w:rsidRPr="007001F1" w:rsidTr="002B4A5C">
        <w:trPr>
          <w:trHeight w:val="425"/>
        </w:trPr>
        <w:tc>
          <w:tcPr>
            <w:tcW w:w="582" w:type="dxa"/>
            <w:vMerge w:val="restart"/>
            <w:shd w:val="clear" w:color="auto" w:fill="auto"/>
            <w:noWrap/>
            <w:vAlign w:val="center"/>
          </w:tcPr>
          <w:p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D16435" w:rsidRPr="007001F1" w:rsidTr="007261E4">
        <w:trPr>
          <w:trHeight w:val="84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910"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E5404D" w:rsidRPr="007001F1" w:rsidTr="007261E4">
        <w:trPr>
          <w:trHeight w:val="20"/>
        </w:trPr>
        <w:tc>
          <w:tcPr>
            <w:tcW w:w="582" w:type="dxa"/>
            <w:shd w:val="clear" w:color="auto" w:fill="auto"/>
            <w:noWrap/>
            <w:vAlign w:val="center"/>
          </w:tcPr>
          <w:p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E5404D" w:rsidRPr="007001F1" w:rsidRDefault="00E5404D" w:rsidP="00901910">
            <w:pPr>
              <w:jc w:val="center"/>
              <w:rPr>
                <w:color w:val="000000"/>
              </w:rPr>
            </w:pPr>
          </w:p>
        </w:tc>
        <w:tc>
          <w:tcPr>
            <w:tcW w:w="567" w:type="dxa"/>
            <w:shd w:val="clear" w:color="auto" w:fill="auto"/>
            <w:vAlign w:val="center"/>
          </w:tcPr>
          <w:p w:rsidR="00E5404D" w:rsidRPr="007001F1" w:rsidRDefault="00E5404D" w:rsidP="00901910">
            <w:pPr>
              <w:jc w:val="center"/>
              <w:rPr>
                <w:color w:val="000000"/>
              </w:rPr>
            </w:pPr>
          </w:p>
        </w:tc>
        <w:tc>
          <w:tcPr>
            <w:tcW w:w="776" w:type="dxa"/>
            <w:shd w:val="clear" w:color="auto" w:fill="auto"/>
            <w:vAlign w:val="center"/>
          </w:tcPr>
          <w:p w:rsidR="00E5404D" w:rsidRPr="007001F1" w:rsidRDefault="00E5404D" w:rsidP="00901910">
            <w:pPr>
              <w:jc w:val="center"/>
              <w:rPr>
                <w:color w:val="000000"/>
              </w:rPr>
            </w:pPr>
          </w:p>
        </w:tc>
        <w:tc>
          <w:tcPr>
            <w:tcW w:w="1775" w:type="dxa"/>
            <w:shd w:val="clear" w:color="auto" w:fill="auto"/>
            <w:vAlign w:val="center"/>
          </w:tcPr>
          <w:p w:rsidR="00E5404D" w:rsidRPr="007001F1" w:rsidRDefault="00E5404D" w:rsidP="00901910">
            <w:pPr>
              <w:jc w:val="center"/>
              <w:rPr>
                <w:color w:val="000000"/>
              </w:rPr>
            </w:pPr>
          </w:p>
        </w:tc>
      </w:tr>
      <w:tr w:rsidR="00901910" w:rsidRPr="007001F1" w:rsidTr="007261E4">
        <w:trPr>
          <w:trHeight w:val="300"/>
        </w:trPr>
        <w:tc>
          <w:tcPr>
            <w:tcW w:w="9087" w:type="dxa"/>
            <w:gridSpan w:val="7"/>
            <w:shd w:val="clear" w:color="auto" w:fill="auto"/>
            <w:noWrap/>
            <w:vAlign w:val="center"/>
          </w:tcPr>
          <w:p w:rsidR="00901910" w:rsidRPr="007001F1" w:rsidRDefault="00901910" w:rsidP="00901910">
            <w:pPr>
              <w:jc w:val="both"/>
              <w:rPr>
                <w:b/>
                <w:sz w:val="20"/>
                <w:szCs w:val="20"/>
              </w:rPr>
            </w:pPr>
            <w:r w:rsidRPr="007001F1">
              <w:rPr>
                <w:b/>
                <w:sz w:val="20"/>
                <w:szCs w:val="20"/>
              </w:rPr>
              <w:t>VYJADRENIE</w:t>
            </w:r>
          </w:p>
          <w:p w:rsidR="00901910" w:rsidRPr="007001F1" w:rsidRDefault="00901910" w:rsidP="00901910">
            <w:pPr>
              <w:jc w:val="both"/>
              <w:rPr>
                <w:sz w:val="20"/>
                <w:szCs w:val="20"/>
              </w:rPr>
            </w:pPr>
          </w:p>
          <w:p w:rsidR="006605DD" w:rsidRPr="00A20234" w:rsidDel="00663F20" w:rsidRDefault="006605DD" w:rsidP="006605DD">
            <w:pPr>
              <w:jc w:val="both"/>
              <w:rPr>
                <w:del w:id="911" w:author="Auto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4"/>
              <w:t>[1]</w:t>
            </w:r>
          </w:p>
          <w:p w:rsidR="00901910" w:rsidRPr="007001F1" w:rsidDel="00663F20" w:rsidRDefault="00901910">
            <w:pPr>
              <w:jc w:val="both"/>
              <w:rPr>
                <w:del w:id="914" w:author="Autor"/>
              </w:rPr>
              <w:pPrChange w:id="915" w:author="Autor">
                <w:pPr/>
              </w:pPrChange>
            </w:pPr>
          </w:p>
          <w:p w:rsidR="00901910" w:rsidRPr="007001F1" w:rsidRDefault="00901910" w:rsidP="00901910">
            <w:pPr>
              <w:rPr>
                <w:b/>
                <w:bCs/>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ins w:id="916" w:author="Autor">
              <w:r w:rsidR="00A90B4D">
                <w:rPr>
                  <w:rStyle w:val="Odkaznapoznmkupodiarou"/>
                  <w:b/>
                  <w:bCs/>
                  <w:sz w:val="22"/>
                  <w:szCs w:val="22"/>
                </w:rPr>
                <w:footnoteReference w:customMarkFollows="1" w:id="45"/>
                <w:t>2</w:t>
              </w:r>
            </w:ins>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ins w:id="918" w:author="Autor">
              <w:r w:rsidR="00E3352C">
                <w:rPr>
                  <w:b/>
                  <w:bCs/>
                  <w:sz w:val="22"/>
                  <w:szCs w:val="22"/>
                </w:rPr>
                <w:t>schválil</w:t>
              </w:r>
              <w:r w:rsidR="00E3352C" w:rsidRPr="007001F1" w:rsidDel="00E3352C">
                <w:rPr>
                  <w:b/>
                  <w:bCs/>
                  <w:sz w:val="22"/>
                  <w:szCs w:val="22"/>
                </w:rPr>
                <w:t xml:space="preserve"> </w:t>
              </w:r>
            </w:ins>
            <w:del w:id="919" w:author="Autor">
              <w:r w:rsidRPr="007001F1" w:rsidDel="00E3352C">
                <w:rPr>
                  <w:b/>
                  <w:bCs/>
                  <w:sz w:val="22"/>
                  <w:szCs w:val="22"/>
                </w:rPr>
                <w:delText>vykonal</w:delText>
              </w:r>
            </w:del>
            <w:ins w:id="920" w:author="Autor">
              <w:r w:rsidR="00A90B4D">
                <w:rPr>
                  <w:rStyle w:val="Odkaznapoznmkupodiarou"/>
                  <w:b/>
                  <w:bCs/>
                  <w:sz w:val="22"/>
                  <w:szCs w:val="22"/>
                </w:rPr>
                <w:footnoteReference w:customMarkFollows="1" w:id="46"/>
                <w:t>3</w:t>
              </w:r>
            </w:ins>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lastRenderedPageBreak/>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CF2350" w:rsidRPr="007001F1" w:rsidRDefault="00CF2350">
      <w:pPr>
        <w:spacing w:after="160" w:line="259" w:lineRule="auto"/>
      </w:pPr>
    </w:p>
    <w:p w:rsidR="00CF2350" w:rsidRPr="007001F1" w:rsidRDefault="00CF235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922" w:name="KZ_15"/>
            <w:r w:rsidRPr="007001F1">
              <w:rPr>
                <w:b/>
                <w:bCs/>
                <w:color w:val="FFFFFF"/>
              </w:rPr>
              <w:t>Nadlimitná zákazka - užšia súťaž - následná ex</w:t>
            </w:r>
            <w:ins w:id="923" w:author="Autor">
              <w:r w:rsidR="00E65123">
                <w:rPr>
                  <w:b/>
                  <w:bCs/>
                  <w:color w:val="FFFFFF"/>
                </w:rPr>
                <w:t xml:space="preserve"> </w:t>
              </w:r>
            </w:ins>
            <w:r w:rsidRPr="007001F1">
              <w:rPr>
                <w:b/>
                <w:bCs/>
                <w:color w:val="FFFFFF"/>
              </w:rPr>
              <w:t>post kontrola</w:t>
            </w:r>
            <w:bookmarkEnd w:id="922"/>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Následná ex</w:t>
            </w:r>
            <w:ins w:id="924" w:author="Autor">
              <w:r w:rsidR="00E65123">
                <w:rPr>
                  <w:color w:val="000000"/>
                  <w:sz w:val="22"/>
                  <w:szCs w:val="22"/>
                </w:rPr>
                <w:t xml:space="preserve"> </w:t>
              </w:r>
            </w:ins>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ins w:id="925" w:author="Autor">
              <w:r w:rsidR="00E65123">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926" w:author="Autor">
              <w:r w:rsidR="00E65123">
                <w:rPr>
                  <w:color w:val="000000"/>
                  <w:sz w:val="22"/>
                  <w:szCs w:val="22"/>
                </w:rPr>
                <w:t xml:space="preserve"> </w:t>
              </w:r>
            </w:ins>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7261E4">
        <w:trPr>
          <w:trHeight w:val="505"/>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2B4A5C">
        <w:trPr>
          <w:trHeight w:val="228"/>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50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ins w:id="927" w:author="Autor">
              <w:r w:rsidR="00E65123">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ins w:id="928" w:author="Autor">
              <w:r w:rsidR="00E65123">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2B4A5C">
        <w:trPr>
          <w:trHeight w:val="491"/>
        </w:trPr>
        <w:tc>
          <w:tcPr>
            <w:tcW w:w="582" w:type="dxa"/>
            <w:vMerge w:val="restart"/>
            <w:shd w:val="clear" w:color="auto" w:fill="auto"/>
            <w:noWrap/>
            <w:vAlign w:val="center"/>
          </w:tcPr>
          <w:p w:rsidR="00D16435" w:rsidRPr="007001F1" w:rsidRDefault="00D16435" w:rsidP="001F1C28">
            <w:pPr>
              <w:jc w:val="center"/>
              <w:rPr>
                <w:color w:val="000000"/>
              </w:rPr>
            </w:pPr>
            <w:r w:rsidRPr="007001F1">
              <w:rPr>
                <w:color w:val="000000"/>
                <w:sz w:val="22"/>
                <w:szCs w:val="22"/>
              </w:rPr>
              <w:t>6</w:t>
            </w: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6465B6">
            <w:pPr>
              <w:jc w:val="both"/>
              <w:rPr>
                <w:color w:val="000000"/>
              </w:rPr>
            </w:pPr>
            <w:r w:rsidRPr="007001F1">
              <w:rPr>
                <w:color w:val="000000"/>
                <w:sz w:val="22"/>
                <w:szCs w:val="22"/>
              </w:rPr>
              <w:t>b) Boli v prípade konfliktu záujmov prijaté primerané opatrenia a vykonaná náprav</w:t>
            </w:r>
            <w:r w:rsidR="006465B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9650E8" w:rsidRPr="007001F1" w:rsidTr="007261E4">
        <w:trPr>
          <w:trHeight w:val="675"/>
          <w:ins w:id="929" w:author="Autor"/>
        </w:trPr>
        <w:tc>
          <w:tcPr>
            <w:tcW w:w="582" w:type="dxa"/>
            <w:vMerge w:val="restart"/>
            <w:shd w:val="clear" w:color="auto" w:fill="auto"/>
            <w:noWrap/>
            <w:vAlign w:val="center"/>
          </w:tcPr>
          <w:p w:rsidR="009650E8" w:rsidRPr="007001F1" w:rsidRDefault="009650E8" w:rsidP="001F1C28">
            <w:pPr>
              <w:jc w:val="center"/>
              <w:rPr>
                <w:ins w:id="930" w:author="Autor"/>
                <w:color w:val="000000"/>
              </w:rPr>
            </w:pPr>
            <w:ins w:id="931" w:author="Autor">
              <w:r>
                <w:rPr>
                  <w:color w:val="000000"/>
                </w:rPr>
                <w:t>7</w:t>
              </w:r>
            </w:ins>
          </w:p>
        </w:tc>
        <w:tc>
          <w:tcPr>
            <w:tcW w:w="4820" w:type="dxa"/>
            <w:gridSpan w:val="2"/>
            <w:shd w:val="clear" w:color="auto" w:fill="auto"/>
            <w:vAlign w:val="center"/>
          </w:tcPr>
          <w:p w:rsidR="009650E8" w:rsidRPr="007001F1" w:rsidRDefault="009650E8" w:rsidP="00EC1F84">
            <w:pPr>
              <w:jc w:val="both"/>
              <w:rPr>
                <w:ins w:id="932" w:author="Autor"/>
                <w:color w:val="000000"/>
                <w:sz w:val="22"/>
                <w:szCs w:val="22"/>
              </w:rPr>
            </w:pPr>
            <w:ins w:id="933"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ins>
          </w:p>
        </w:tc>
        <w:tc>
          <w:tcPr>
            <w:tcW w:w="567" w:type="dxa"/>
            <w:shd w:val="clear" w:color="auto" w:fill="auto"/>
            <w:vAlign w:val="center"/>
          </w:tcPr>
          <w:p w:rsidR="009650E8" w:rsidRPr="007001F1" w:rsidRDefault="009650E8" w:rsidP="001F1C28">
            <w:pPr>
              <w:jc w:val="center"/>
              <w:rPr>
                <w:ins w:id="934" w:author="Autor"/>
                <w:color w:val="000000"/>
              </w:rPr>
            </w:pPr>
          </w:p>
        </w:tc>
        <w:tc>
          <w:tcPr>
            <w:tcW w:w="567" w:type="dxa"/>
            <w:shd w:val="clear" w:color="auto" w:fill="auto"/>
            <w:vAlign w:val="center"/>
          </w:tcPr>
          <w:p w:rsidR="009650E8" w:rsidRPr="007001F1" w:rsidRDefault="009650E8" w:rsidP="001F1C28">
            <w:pPr>
              <w:jc w:val="center"/>
              <w:rPr>
                <w:ins w:id="935" w:author="Autor"/>
                <w:color w:val="000000"/>
              </w:rPr>
            </w:pPr>
          </w:p>
        </w:tc>
        <w:tc>
          <w:tcPr>
            <w:tcW w:w="776" w:type="dxa"/>
            <w:shd w:val="clear" w:color="auto" w:fill="auto"/>
            <w:vAlign w:val="center"/>
          </w:tcPr>
          <w:p w:rsidR="009650E8" w:rsidRPr="007001F1" w:rsidRDefault="009650E8" w:rsidP="001F1C28">
            <w:pPr>
              <w:jc w:val="center"/>
              <w:rPr>
                <w:ins w:id="936" w:author="Autor"/>
                <w:color w:val="000000"/>
              </w:rPr>
            </w:pPr>
          </w:p>
        </w:tc>
        <w:tc>
          <w:tcPr>
            <w:tcW w:w="1775" w:type="dxa"/>
            <w:shd w:val="clear" w:color="auto" w:fill="auto"/>
            <w:vAlign w:val="center"/>
          </w:tcPr>
          <w:p w:rsidR="009650E8" w:rsidRPr="007001F1" w:rsidRDefault="009650E8" w:rsidP="001F1C28">
            <w:pPr>
              <w:jc w:val="center"/>
              <w:rPr>
                <w:ins w:id="937" w:author="Autor"/>
                <w:color w:val="000000"/>
              </w:rPr>
            </w:pPr>
          </w:p>
        </w:tc>
      </w:tr>
      <w:tr w:rsidR="009650E8" w:rsidRPr="007001F1" w:rsidTr="007261E4">
        <w:trPr>
          <w:trHeight w:val="675"/>
          <w:ins w:id="938" w:author="Autor"/>
        </w:trPr>
        <w:tc>
          <w:tcPr>
            <w:tcW w:w="582" w:type="dxa"/>
            <w:vMerge/>
            <w:shd w:val="clear" w:color="auto" w:fill="auto"/>
            <w:noWrap/>
            <w:vAlign w:val="center"/>
          </w:tcPr>
          <w:p w:rsidR="009650E8" w:rsidRPr="007001F1" w:rsidRDefault="009650E8" w:rsidP="001F1C28">
            <w:pPr>
              <w:jc w:val="center"/>
              <w:rPr>
                <w:ins w:id="939" w:author="Autor"/>
                <w:color w:val="000000"/>
              </w:rPr>
            </w:pPr>
          </w:p>
        </w:tc>
        <w:tc>
          <w:tcPr>
            <w:tcW w:w="4820" w:type="dxa"/>
            <w:gridSpan w:val="2"/>
            <w:shd w:val="clear" w:color="auto" w:fill="auto"/>
            <w:vAlign w:val="center"/>
          </w:tcPr>
          <w:p w:rsidR="009650E8" w:rsidRPr="007001F1" w:rsidRDefault="009650E8" w:rsidP="00EC1F84">
            <w:pPr>
              <w:jc w:val="both"/>
              <w:rPr>
                <w:ins w:id="940" w:author="Autor"/>
                <w:color w:val="000000"/>
                <w:sz w:val="22"/>
                <w:szCs w:val="22"/>
              </w:rPr>
            </w:pPr>
            <w:ins w:id="941"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rsidR="009650E8" w:rsidRPr="007001F1" w:rsidRDefault="009650E8" w:rsidP="001F1C28">
            <w:pPr>
              <w:jc w:val="center"/>
              <w:rPr>
                <w:ins w:id="942" w:author="Autor"/>
                <w:color w:val="000000"/>
              </w:rPr>
            </w:pPr>
          </w:p>
        </w:tc>
        <w:tc>
          <w:tcPr>
            <w:tcW w:w="567" w:type="dxa"/>
            <w:shd w:val="clear" w:color="auto" w:fill="auto"/>
            <w:vAlign w:val="center"/>
          </w:tcPr>
          <w:p w:rsidR="009650E8" w:rsidRPr="007001F1" w:rsidRDefault="009650E8" w:rsidP="001F1C28">
            <w:pPr>
              <w:jc w:val="center"/>
              <w:rPr>
                <w:ins w:id="943" w:author="Autor"/>
                <w:color w:val="000000"/>
              </w:rPr>
            </w:pPr>
          </w:p>
        </w:tc>
        <w:tc>
          <w:tcPr>
            <w:tcW w:w="776" w:type="dxa"/>
            <w:shd w:val="clear" w:color="auto" w:fill="auto"/>
            <w:vAlign w:val="center"/>
          </w:tcPr>
          <w:p w:rsidR="009650E8" w:rsidRPr="007001F1" w:rsidRDefault="009650E8" w:rsidP="001F1C28">
            <w:pPr>
              <w:jc w:val="center"/>
              <w:rPr>
                <w:ins w:id="944" w:author="Autor"/>
                <w:color w:val="000000"/>
              </w:rPr>
            </w:pPr>
          </w:p>
        </w:tc>
        <w:tc>
          <w:tcPr>
            <w:tcW w:w="1775" w:type="dxa"/>
            <w:shd w:val="clear" w:color="auto" w:fill="auto"/>
            <w:vAlign w:val="center"/>
          </w:tcPr>
          <w:p w:rsidR="009650E8" w:rsidRPr="007001F1" w:rsidRDefault="009650E8" w:rsidP="001F1C28">
            <w:pPr>
              <w:jc w:val="center"/>
              <w:rPr>
                <w:ins w:id="945" w:author="Autor"/>
                <w:color w:val="000000"/>
              </w:rPr>
            </w:pPr>
          </w:p>
        </w:tc>
      </w:tr>
      <w:tr w:rsidR="007702DD" w:rsidRPr="007001F1" w:rsidTr="007261E4">
        <w:trPr>
          <w:trHeight w:val="675"/>
          <w:ins w:id="946" w:author="Autor"/>
        </w:trPr>
        <w:tc>
          <w:tcPr>
            <w:tcW w:w="582" w:type="dxa"/>
            <w:shd w:val="clear" w:color="auto" w:fill="auto"/>
            <w:noWrap/>
            <w:vAlign w:val="center"/>
          </w:tcPr>
          <w:p w:rsidR="007702DD" w:rsidRPr="007001F1" w:rsidRDefault="007702DD" w:rsidP="001F1C28">
            <w:pPr>
              <w:jc w:val="center"/>
              <w:rPr>
                <w:ins w:id="947" w:author="Autor"/>
                <w:color w:val="000000"/>
              </w:rPr>
            </w:pPr>
            <w:ins w:id="948" w:author="Autor">
              <w:r>
                <w:rPr>
                  <w:color w:val="000000"/>
                </w:rPr>
                <w:t>8</w:t>
              </w:r>
            </w:ins>
          </w:p>
        </w:tc>
        <w:tc>
          <w:tcPr>
            <w:tcW w:w="4820" w:type="dxa"/>
            <w:gridSpan w:val="2"/>
            <w:shd w:val="clear" w:color="auto" w:fill="auto"/>
            <w:vAlign w:val="center"/>
          </w:tcPr>
          <w:p w:rsidR="007702DD" w:rsidRPr="007001F1" w:rsidRDefault="007702DD" w:rsidP="00EC1F84">
            <w:pPr>
              <w:jc w:val="both"/>
              <w:rPr>
                <w:ins w:id="949" w:author="Autor"/>
                <w:sz w:val="22"/>
                <w:szCs w:val="22"/>
              </w:rPr>
            </w:pPr>
            <w:ins w:id="950"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7702DD" w:rsidRPr="007001F1" w:rsidRDefault="007702DD" w:rsidP="001F1C28">
            <w:pPr>
              <w:jc w:val="center"/>
              <w:rPr>
                <w:ins w:id="951" w:author="Autor"/>
                <w:color w:val="000000"/>
              </w:rPr>
            </w:pPr>
          </w:p>
        </w:tc>
        <w:tc>
          <w:tcPr>
            <w:tcW w:w="567" w:type="dxa"/>
            <w:shd w:val="clear" w:color="auto" w:fill="auto"/>
            <w:vAlign w:val="center"/>
          </w:tcPr>
          <w:p w:rsidR="007702DD" w:rsidRPr="007001F1" w:rsidRDefault="007702DD" w:rsidP="001F1C28">
            <w:pPr>
              <w:jc w:val="center"/>
              <w:rPr>
                <w:ins w:id="952" w:author="Autor"/>
                <w:color w:val="000000"/>
              </w:rPr>
            </w:pPr>
          </w:p>
        </w:tc>
        <w:tc>
          <w:tcPr>
            <w:tcW w:w="776" w:type="dxa"/>
            <w:shd w:val="clear" w:color="auto" w:fill="auto"/>
            <w:vAlign w:val="center"/>
          </w:tcPr>
          <w:p w:rsidR="007702DD" w:rsidRPr="007001F1" w:rsidRDefault="007702DD" w:rsidP="001F1C28">
            <w:pPr>
              <w:jc w:val="center"/>
              <w:rPr>
                <w:ins w:id="953" w:author="Autor"/>
                <w:color w:val="000000"/>
              </w:rPr>
            </w:pPr>
          </w:p>
        </w:tc>
        <w:tc>
          <w:tcPr>
            <w:tcW w:w="1775" w:type="dxa"/>
            <w:shd w:val="clear" w:color="auto" w:fill="auto"/>
            <w:vAlign w:val="center"/>
          </w:tcPr>
          <w:p w:rsidR="007702DD" w:rsidRPr="007001F1" w:rsidRDefault="007702DD" w:rsidP="001F1C28">
            <w:pPr>
              <w:jc w:val="center"/>
              <w:rPr>
                <w:ins w:id="954" w:author="Autor"/>
                <w:color w:val="000000"/>
              </w:rPr>
            </w:pPr>
          </w:p>
        </w:tc>
      </w:tr>
      <w:tr w:rsidR="009650E8" w:rsidRPr="007001F1" w:rsidTr="007261E4">
        <w:trPr>
          <w:trHeight w:val="20"/>
        </w:trPr>
        <w:tc>
          <w:tcPr>
            <w:tcW w:w="582" w:type="dxa"/>
            <w:shd w:val="clear" w:color="auto" w:fill="auto"/>
            <w:noWrap/>
            <w:vAlign w:val="center"/>
            <w:hideMark/>
          </w:tcPr>
          <w:p w:rsidR="009650E8" w:rsidRPr="007001F1" w:rsidRDefault="007702DD" w:rsidP="001F1C28">
            <w:pPr>
              <w:jc w:val="center"/>
              <w:rPr>
                <w:color w:val="000000"/>
              </w:rPr>
            </w:pPr>
            <w:ins w:id="955" w:author="Autor">
              <w:r>
                <w:rPr>
                  <w:color w:val="000000"/>
                  <w:sz w:val="22"/>
                  <w:szCs w:val="22"/>
                </w:rPr>
                <w:t>9</w:t>
              </w:r>
            </w:ins>
            <w:del w:id="956" w:author="Autor">
              <w:r w:rsidR="009650E8" w:rsidRPr="007001F1" w:rsidDel="009650E8">
                <w:rPr>
                  <w:color w:val="000000"/>
                  <w:sz w:val="22"/>
                  <w:szCs w:val="22"/>
                </w:rPr>
                <w:delText>7</w:delText>
              </w:r>
            </w:del>
          </w:p>
        </w:tc>
        <w:tc>
          <w:tcPr>
            <w:tcW w:w="4820" w:type="dxa"/>
            <w:gridSpan w:val="2"/>
            <w:shd w:val="clear" w:color="auto" w:fill="auto"/>
            <w:vAlign w:val="center"/>
            <w:hideMark/>
          </w:tcPr>
          <w:p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center"/>
          </w:tcPr>
          <w:p w:rsidR="009650E8" w:rsidRPr="007001F1" w:rsidRDefault="009650E8" w:rsidP="001F1C28">
            <w:pPr>
              <w:jc w:val="both"/>
              <w:rPr>
                <w:b/>
                <w:sz w:val="20"/>
                <w:szCs w:val="20"/>
              </w:rPr>
            </w:pPr>
            <w:r w:rsidRPr="007001F1">
              <w:rPr>
                <w:b/>
                <w:sz w:val="20"/>
                <w:szCs w:val="20"/>
              </w:rPr>
              <w:t>VYJADRENIE</w:t>
            </w:r>
          </w:p>
          <w:p w:rsidR="009650E8" w:rsidRPr="007001F1" w:rsidRDefault="009650E8" w:rsidP="001F1C28">
            <w:pPr>
              <w:jc w:val="both"/>
              <w:rPr>
                <w:sz w:val="20"/>
                <w:szCs w:val="20"/>
              </w:rPr>
            </w:pPr>
          </w:p>
          <w:p w:rsidR="009650E8" w:rsidRPr="00A20234" w:rsidRDefault="009650E8"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47"/>
              <w:t>[1]</w:t>
            </w:r>
          </w:p>
          <w:p w:rsidR="009650E8" w:rsidRPr="007001F1" w:rsidRDefault="009650E8" w:rsidP="001F1C28">
            <w:pPr>
              <w:rPr>
                <w:b/>
                <w:bCs/>
                <w:color w:val="000000"/>
              </w:rPr>
            </w:pP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Kontrolu vykonal</w:t>
            </w:r>
            <w:ins w:id="959" w:author="Autor">
              <w:r>
                <w:rPr>
                  <w:rStyle w:val="Odkaznapoznmkupodiarou"/>
                  <w:b/>
                  <w:bCs/>
                  <w:sz w:val="22"/>
                  <w:szCs w:val="22"/>
                </w:rPr>
                <w:footnoteReference w:customMarkFollows="1" w:id="48"/>
                <w:t>2</w:t>
              </w:r>
            </w:ins>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bottom"/>
            <w:hideMark/>
          </w:tcPr>
          <w:p w:rsidR="009650E8" w:rsidRPr="007001F1" w:rsidRDefault="009650E8" w:rsidP="001F1C28">
            <w:pPr>
              <w:jc w:val="center"/>
              <w:rPr>
                <w:color w:val="000000"/>
              </w:rPr>
            </w:pPr>
            <w:r w:rsidRPr="007001F1">
              <w:rPr>
                <w:color w:val="000000"/>
                <w:sz w:val="22"/>
                <w:szCs w:val="22"/>
              </w:rPr>
              <w:lastRenderedPageBreak/>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Kontrolu </w:t>
            </w:r>
            <w:ins w:id="961" w:author="Autor">
              <w:r w:rsidR="00E3352C">
                <w:rPr>
                  <w:b/>
                  <w:bCs/>
                  <w:sz w:val="22"/>
                  <w:szCs w:val="22"/>
                </w:rPr>
                <w:t>schválil</w:t>
              </w:r>
              <w:r w:rsidR="00E3352C" w:rsidRPr="007001F1" w:rsidDel="00E3352C">
                <w:rPr>
                  <w:b/>
                  <w:bCs/>
                  <w:sz w:val="22"/>
                  <w:szCs w:val="22"/>
                </w:rPr>
                <w:t xml:space="preserve"> </w:t>
              </w:r>
            </w:ins>
            <w:del w:id="962" w:author="Autor">
              <w:r w:rsidRPr="007001F1" w:rsidDel="00E3352C">
                <w:rPr>
                  <w:b/>
                  <w:bCs/>
                  <w:sz w:val="22"/>
                  <w:szCs w:val="22"/>
                </w:rPr>
                <w:delText>vykonal</w:delText>
              </w:r>
            </w:del>
            <w:ins w:id="963" w:author="Autor">
              <w:r>
                <w:rPr>
                  <w:rStyle w:val="Odkaznapoznmkupodiarou"/>
                  <w:b/>
                  <w:bCs/>
                  <w:sz w:val="22"/>
                  <w:szCs w:val="22"/>
                </w:rPr>
                <w:footnoteReference w:customMarkFollows="1" w:id="49"/>
                <w:t>3</w:t>
              </w:r>
            </w:ins>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bl>
    <w:p w:rsidR="001F1C28" w:rsidRPr="007001F1" w:rsidRDefault="001F1C28"/>
    <w:p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965" w:name="KZ_16"/>
            <w:r w:rsidRPr="007001F1">
              <w:rPr>
                <w:b/>
                <w:bCs/>
                <w:color w:val="FFFFFF"/>
              </w:rPr>
              <w:t>Nadlimitná zákazka - užšia súťaž - štandardná ex</w:t>
            </w:r>
            <w:ins w:id="966" w:author="Autor">
              <w:r w:rsidR="00E65123">
                <w:rPr>
                  <w:b/>
                  <w:bCs/>
                  <w:color w:val="FFFFFF"/>
                </w:rPr>
                <w:t xml:space="preserve"> </w:t>
              </w:r>
            </w:ins>
            <w:r w:rsidRPr="007001F1">
              <w:rPr>
                <w:b/>
                <w:bCs/>
                <w:color w:val="FFFFFF"/>
              </w:rPr>
              <w:t>post kontrola</w:t>
            </w:r>
            <w:bookmarkEnd w:id="965"/>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Štandardná ex</w:t>
            </w:r>
            <w:ins w:id="967" w:author="Autor">
              <w:r w:rsidR="00E65123">
                <w:rPr>
                  <w:color w:val="000000"/>
                  <w:sz w:val="22"/>
                  <w:szCs w:val="22"/>
                </w:rPr>
                <w:t xml:space="preserve"> </w:t>
              </w:r>
            </w:ins>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D16435" w:rsidRPr="007001F1" w:rsidTr="002B4A5C">
        <w:trPr>
          <w:trHeight w:val="292"/>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1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6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CE7473" w:rsidRPr="007001F1" w:rsidTr="007261E4">
        <w:trPr>
          <w:trHeight w:val="20"/>
        </w:trPr>
        <w:tc>
          <w:tcPr>
            <w:tcW w:w="582" w:type="dxa"/>
            <w:vMerge w:val="restart"/>
            <w:shd w:val="clear" w:color="auto" w:fill="auto"/>
            <w:noWrap/>
            <w:vAlign w:val="center"/>
            <w:hideMark/>
          </w:tcPr>
          <w:p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CE7473" w:rsidRPr="007001F1" w:rsidRDefault="00CE7473" w:rsidP="00EC1F84">
            <w:pPr>
              <w:jc w:val="both"/>
              <w:rPr>
                <w:color w:val="000000"/>
              </w:rPr>
            </w:pPr>
            <w:ins w:id="968" w:author="Autor">
              <w:r>
                <w:rPr>
                  <w:color w:val="000000"/>
                  <w:sz w:val="22"/>
                  <w:szCs w:val="22"/>
                </w:rPr>
                <w:t xml:space="preserve">a) </w:t>
              </w:r>
            </w:ins>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r>
      <w:tr w:rsidR="00CE7473" w:rsidRPr="007001F1" w:rsidTr="007261E4">
        <w:trPr>
          <w:trHeight w:val="20"/>
          <w:ins w:id="969" w:author="Autor"/>
        </w:trPr>
        <w:tc>
          <w:tcPr>
            <w:tcW w:w="582" w:type="dxa"/>
            <w:vMerge/>
            <w:shd w:val="clear" w:color="auto" w:fill="auto"/>
            <w:noWrap/>
            <w:vAlign w:val="center"/>
          </w:tcPr>
          <w:p w:rsidR="00CE7473" w:rsidRPr="007001F1" w:rsidRDefault="00CE7473" w:rsidP="001F1C28">
            <w:pPr>
              <w:jc w:val="center"/>
              <w:rPr>
                <w:ins w:id="970" w:author="Autor"/>
                <w:color w:val="000000"/>
                <w:sz w:val="22"/>
                <w:szCs w:val="22"/>
              </w:rPr>
            </w:pPr>
          </w:p>
        </w:tc>
        <w:tc>
          <w:tcPr>
            <w:tcW w:w="4820" w:type="dxa"/>
            <w:gridSpan w:val="2"/>
            <w:shd w:val="clear" w:color="auto" w:fill="auto"/>
            <w:vAlign w:val="center"/>
          </w:tcPr>
          <w:p w:rsidR="00CE7473" w:rsidRPr="007001F1" w:rsidRDefault="00CE7473" w:rsidP="00EC1F84">
            <w:pPr>
              <w:jc w:val="both"/>
              <w:rPr>
                <w:ins w:id="971" w:author="Autor"/>
                <w:color w:val="000000"/>
                <w:sz w:val="22"/>
                <w:szCs w:val="22"/>
              </w:rPr>
            </w:pPr>
            <w:ins w:id="972"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CE7473" w:rsidRPr="007001F1" w:rsidRDefault="00CE7473" w:rsidP="001F1C28">
            <w:pPr>
              <w:jc w:val="center"/>
              <w:rPr>
                <w:ins w:id="973" w:author="Autor"/>
                <w:color w:val="000000"/>
                <w:sz w:val="22"/>
                <w:szCs w:val="22"/>
              </w:rPr>
            </w:pPr>
          </w:p>
        </w:tc>
        <w:tc>
          <w:tcPr>
            <w:tcW w:w="567" w:type="dxa"/>
            <w:shd w:val="clear" w:color="auto" w:fill="auto"/>
            <w:vAlign w:val="center"/>
          </w:tcPr>
          <w:p w:rsidR="00CE7473" w:rsidRPr="007001F1" w:rsidRDefault="00CE7473" w:rsidP="001F1C28">
            <w:pPr>
              <w:jc w:val="center"/>
              <w:rPr>
                <w:ins w:id="974" w:author="Autor"/>
                <w:color w:val="000000"/>
                <w:sz w:val="22"/>
                <w:szCs w:val="22"/>
              </w:rPr>
            </w:pPr>
          </w:p>
        </w:tc>
        <w:tc>
          <w:tcPr>
            <w:tcW w:w="776" w:type="dxa"/>
            <w:shd w:val="clear" w:color="auto" w:fill="auto"/>
            <w:vAlign w:val="center"/>
          </w:tcPr>
          <w:p w:rsidR="00CE7473" w:rsidRPr="007001F1" w:rsidRDefault="00CE7473" w:rsidP="001F1C28">
            <w:pPr>
              <w:jc w:val="center"/>
              <w:rPr>
                <w:ins w:id="975" w:author="Autor"/>
                <w:color w:val="000000"/>
                <w:sz w:val="22"/>
                <w:szCs w:val="22"/>
              </w:rPr>
            </w:pPr>
          </w:p>
        </w:tc>
        <w:tc>
          <w:tcPr>
            <w:tcW w:w="1775" w:type="dxa"/>
            <w:shd w:val="clear" w:color="auto" w:fill="auto"/>
            <w:vAlign w:val="center"/>
          </w:tcPr>
          <w:p w:rsidR="00CE7473" w:rsidRPr="007001F1" w:rsidRDefault="00CE7473" w:rsidP="001F1C28">
            <w:pPr>
              <w:jc w:val="center"/>
              <w:rPr>
                <w:ins w:id="976" w:author="Autor"/>
                <w:color w:val="000000"/>
                <w:sz w:val="22"/>
                <w:szCs w:val="22"/>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rsidR="000E26FB" w:rsidRPr="007001F1" w:rsidRDefault="000E26FB" w:rsidP="001F1C28">
            <w:pPr>
              <w:jc w:val="center"/>
              <w:rPr>
                <w:color w:val="000000"/>
              </w:rPr>
            </w:pPr>
          </w:p>
        </w:tc>
        <w:tc>
          <w:tcPr>
            <w:tcW w:w="567" w:type="dxa"/>
            <w:shd w:val="clear" w:color="auto" w:fill="auto"/>
            <w:vAlign w:val="center"/>
          </w:tcPr>
          <w:p w:rsidR="000E26FB" w:rsidRPr="007001F1" w:rsidRDefault="000E26FB" w:rsidP="001F1C28">
            <w:pPr>
              <w:jc w:val="center"/>
              <w:rPr>
                <w:color w:val="000000"/>
              </w:rPr>
            </w:pPr>
          </w:p>
        </w:tc>
        <w:tc>
          <w:tcPr>
            <w:tcW w:w="776" w:type="dxa"/>
            <w:shd w:val="clear" w:color="auto" w:fill="auto"/>
            <w:vAlign w:val="center"/>
          </w:tcPr>
          <w:p w:rsidR="000E26FB" w:rsidRPr="007001F1" w:rsidRDefault="000E26FB" w:rsidP="001F1C28">
            <w:pPr>
              <w:jc w:val="center"/>
              <w:rPr>
                <w:color w:val="000000"/>
              </w:rPr>
            </w:pPr>
          </w:p>
        </w:tc>
        <w:tc>
          <w:tcPr>
            <w:tcW w:w="1775" w:type="dxa"/>
            <w:shd w:val="clear" w:color="auto" w:fill="auto"/>
            <w:vAlign w:val="center"/>
          </w:tcPr>
          <w:p w:rsidR="000E26FB" w:rsidRPr="007001F1" w:rsidRDefault="000E26FB" w:rsidP="001F1C28">
            <w:pPr>
              <w:jc w:val="center"/>
              <w:rPr>
                <w:color w:val="000000"/>
              </w:rPr>
            </w:pPr>
          </w:p>
        </w:tc>
      </w:tr>
      <w:tr w:rsidR="009806E4" w:rsidRPr="007001F1" w:rsidTr="007261E4">
        <w:trPr>
          <w:trHeight w:val="758"/>
        </w:trPr>
        <w:tc>
          <w:tcPr>
            <w:tcW w:w="582" w:type="dxa"/>
            <w:vMerge w:val="restart"/>
            <w:shd w:val="clear" w:color="auto" w:fill="auto"/>
            <w:noWrap/>
            <w:vAlign w:val="center"/>
          </w:tcPr>
          <w:p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ins w:id="977" w:author="Autor">
              <w:r w:rsidR="00C20B64">
                <w:rPr>
                  <w:color w:val="000000"/>
                  <w:sz w:val="22"/>
                  <w:szCs w:val="22"/>
                </w:rPr>
                <w:t xml:space="preserve"> </w:t>
              </w:r>
            </w:ins>
            <w:r w:rsidRPr="007001F1">
              <w:rPr>
                <w:color w:val="000000"/>
                <w:sz w:val="22"/>
                <w:szCs w:val="22"/>
              </w:rPr>
              <w:t>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ins w:id="978" w:author="Autor">
              <w:r w:rsidR="0083233D">
                <w:rPr>
                  <w:sz w:val="22"/>
                  <w:szCs w:val="22"/>
                </w:rPr>
                <w:t>alebo v súťažných podkladoch</w:t>
              </w:r>
              <w:r w:rsidR="0083233D" w:rsidRPr="007001F1">
                <w:rPr>
                  <w:sz w:val="22"/>
                  <w:szCs w:val="22"/>
                </w:rPr>
                <w:t xml:space="preserve"> </w:t>
              </w:r>
            </w:ins>
            <w:del w:id="979" w:author="Autor">
              <w:r w:rsidR="007F62A7" w:rsidDel="0083233D">
                <w:rPr>
                  <w:color w:val="000000"/>
                  <w:sz w:val="22"/>
                  <w:szCs w:val="22"/>
                </w:rPr>
                <w:delText xml:space="preserve">alebo v správe o zákazke </w:delText>
              </w:r>
            </w:del>
            <w:r w:rsidRPr="007001F1">
              <w:rPr>
                <w:color w:val="000000"/>
                <w:sz w:val="22"/>
                <w:szCs w:val="22"/>
              </w:rPr>
              <w:t>odôvodnenie?</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ins w:id="980" w:author="Autor">
              <w:r w:rsidR="00C20B64">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981" w:author="Autor">
              <w:r w:rsidR="00C20B64">
                <w:rPr>
                  <w:color w:val="000000"/>
                  <w:sz w:val="22"/>
                  <w:szCs w:val="22"/>
                </w:rPr>
                <w:t xml:space="preserve"> </w:t>
              </w:r>
            </w:ins>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1268"/>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26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3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3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36"/>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72"/>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7B3CA2">
            <w:pPr>
              <w:jc w:val="both"/>
              <w:rPr>
                <w:color w:val="000000"/>
              </w:rPr>
            </w:pPr>
            <w:r w:rsidRPr="007001F1">
              <w:rPr>
                <w:color w:val="000000"/>
                <w:sz w:val="22"/>
                <w:szCs w:val="22"/>
              </w:rPr>
              <w:t xml:space="preserve">c) Je opis predmetu zákazky v súlade s § 42 ods. 2 resp. </w:t>
            </w:r>
            <w:del w:id="982" w:author="Autor">
              <w:r w:rsidRPr="007001F1" w:rsidDel="007B3CA2">
                <w:rPr>
                  <w:color w:val="000000"/>
                  <w:sz w:val="22"/>
                  <w:szCs w:val="22"/>
                </w:rPr>
                <w:delText xml:space="preserve">§ 43 </w:delText>
              </w:r>
            </w:del>
            <w:r w:rsidRPr="007001F1">
              <w:rPr>
                <w:color w:val="000000"/>
                <w:sz w:val="22"/>
                <w:szCs w:val="22"/>
              </w:rPr>
              <w:t>ods. 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38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28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val="restart"/>
            <w:shd w:val="clear" w:color="auto" w:fill="auto"/>
            <w:noWrap/>
            <w:vAlign w:val="center"/>
          </w:tcPr>
          <w:p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747"/>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14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w:t>
            </w:r>
            <w:r w:rsidR="001F1C28" w:rsidRPr="007001F1">
              <w:rPr>
                <w:color w:val="000000"/>
                <w:sz w:val="22"/>
                <w:szCs w:val="22"/>
              </w:rPr>
              <w:lastRenderedPageBreak/>
              <w:t xml:space="preserve">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4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27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rsidR="009806E4" w:rsidRPr="007001F1" w:rsidRDefault="009806E4"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b) Boli v prípade konfliktu záujmov prijaté primerané opatrenia a vykonaná náprav</w:t>
            </w:r>
            <w:r w:rsidR="00B10037">
              <w:rPr>
                <w:sz w:val="22"/>
                <w:szCs w:val="22"/>
              </w:rPr>
              <w:t>a</w:t>
            </w:r>
            <w:r w:rsidRPr="007001F1">
              <w:rPr>
                <w:sz w:val="22"/>
                <w:szCs w:val="22"/>
              </w:rPr>
              <w:t xml:space="preserve"> v zmysle      </w:t>
            </w:r>
            <w:r w:rsidR="00EC1F84" w:rsidRPr="007001F1">
              <w:rPr>
                <w:sz w:val="22"/>
                <w:szCs w:val="22"/>
              </w:rPr>
              <w:t>§ 23 ods. 5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903"/>
        </w:trPr>
        <w:tc>
          <w:tcPr>
            <w:tcW w:w="582" w:type="dxa"/>
            <w:shd w:val="clear" w:color="auto" w:fill="auto"/>
            <w:noWrap/>
            <w:vAlign w:val="center"/>
          </w:tcPr>
          <w:p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rsidR="009806E4" w:rsidRPr="007001F1" w:rsidRDefault="009806E4" w:rsidP="00EC1F84">
            <w:pPr>
              <w:jc w:val="both"/>
            </w:pPr>
            <w:r w:rsidRPr="007001F1">
              <w:rPr>
                <w:sz w:val="22"/>
                <w:szCs w:val="22"/>
              </w:rPr>
              <w:t>Je kontrolované verejné obstarávanie v súlade so závermi vykonanej ex</w:t>
            </w:r>
            <w:ins w:id="983" w:author="Autor">
              <w:r w:rsidR="00E16FF8">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ex</w:t>
            </w:r>
            <w:ins w:id="984" w:author="Autor">
              <w:r w:rsidR="00E16FF8">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591"/>
        </w:trPr>
        <w:tc>
          <w:tcPr>
            <w:tcW w:w="582" w:type="dxa"/>
            <w:vMerge w:val="restart"/>
            <w:shd w:val="clear" w:color="auto" w:fill="auto"/>
            <w:noWrap/>
            <w:vAlign w:val="center"/>
            <w:hideMark/>
          </w:tcPr>
          <w:p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659"/>
        </w:trPr>
        <w:tc>
          <w:tcPr>
            <w:tcW w:w="582" w:type="dxa"/>
            <w:vMerge/>
            <w:shd w:val="clear" w:color="auto" w:fill="auto"/>
            <w:noWrap/>
            <w:vAlign w:val="center"/>
          </w:tcPr>
          <w:p w:rsidR="009806E4" w:rsidRPr="007001F1" w:rsidRDefault="009806E4">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34"/>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88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178"/>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37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434"/>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633"/>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val="restart"/>
            <w:shd w:val="clear" w:color="auto" w:fill="auto"/>
            <w:noWrap/>
            <w:vAlign w:val="center"/>
            <w:hideMark/>
          </w:tcPr>
          <w:p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272"/>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1140"/>
        </w:trPr>
        <w:tc>
          <w:tcPr>
            <w:tcW w:w="582" w:type="dxa"/>
            <w:vMerge w:val="restart"/>
            <w:shd w:val="clear" w:color="auto" w:fill="auto"/>
            <w:noWrap/>
            <w:vAlign w:val="center"/>
            <w:hideMark/>
          </w:tcPr>
          <w:p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87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1130"/>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696"/>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A6C49" w:rsidRPr="007001F1" w:rsidTr="002B4A5C">
        <w:trPr>
          <w:trHeight w:val="388"/>
        </w:trPr>
        <w:tc>
          <w:tcPr>
            <w:tcW w:w="582" w:type="dxa"/>
            <w:vMerge w:val="restart"/>
            <w:shd w:val="clear" w:color="auto" w:fill="auto"/>
            <w:noWrap/>
            <w:vAlign w:val="center"/>
            <w:hideMark/>
          </w:tcPr>
          <w:p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r>
      <w:tr w:rsidR="006A6C49" w:rsidRPr="007001F1" w:rsidTr="007261E4">
        <w:trPr>
          <w:trHeight w:val="114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9040BC" w:rsidRPr="007001F1" w:rsidTr="002B4A5C">
        <w:trPr>
          <w:trHeight w:val="811"/>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lastRenderedPageBreak/>
              <w:t>3</w:t>
            </w:r>
            <w:r w:rsidR="00936525">
              <w:rPr>
                <w:color w:val="000000"/>
                <w:sz w:val="22"/>
                <w:szCs w:val="22"/>
              </w:rPr>
              <w:t>5</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7261E4">
        <w:trPr>
          <w:trHeight w:val="139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397"/>
        </w:trPr>
        <w:tc>
          <w:tcPr>
            <w:tcW w:w="582" w:type="dxa"/>
            <w:vMerge w:val="restart"/>
            <w:shd w:val="clear" w:color="auto" w:fill="auto"/>
            <w:noWrap/>
            <w:vAlign w:val="center"/>
          </w:tcPr>
          <w:p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84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985"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19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8747D0" w:rsidRPr="007001F1" w:rsidTr="007261E4">
        <w:trPr>
          <w:trHeight w:val="505"/>
          <w:ins w:id="986" w:author="Autor"/>
        </w:trPr>
        <w:tc>
          <w:tcPr>
            <w:tcW w:w="582" w:type="dxa"/>
            <w:shd w:val="clear" w:color="auto" w:fill="auto"/>
            <w:noWrap/>
            <w:vAlign w:val="center"/>
          </w:tcPr>
          <w:p w:rsidR="008747D0" w:rsidRPr="007001F1" w:rsidRDefault="008747D0">
            <w:pPr>
              <w:jc w:val="center"/>
              <w:rPr>
                <w:ins w:id="987" w:author="Autor"/>
                <w:color w:val="000000"/>
              </w:rPr>
            </w:pPr>
            <w:ins w:id="988" w:author="Autor">
              <w:r w:rsidRPr="008747D0">
                <w:rPr>
                  <w:color w:val="000000"/>
                  <w:sz w:val="22"/>
                  <w:szCs w:val="22"/>
                </w:rPr>
                <w:t>39</w:t>
              </w:r>
            </w:ins>
          </w:p>
        </w:tc>
        <w:tc>
          <w:tcPr>
            <w:tcW w:w="4820" w:type="dxa"/>
            <w:gridSpan w:val="2"/>
            <w:shd w:val="clear" w:color="auto" w:fill="auto"/>
            <w:vAlign w:val="center"/>
          </w:tcPr>
          <w:p w:rsidR="008747D0" w:rsidRPr="007001F1" w:rsidRDefault="008747D0" w:rsidP="00EC1F84">
            <w:pPr>
              <w:jc w:val="both"/>
              <w:rPr>
                <w:ins w:id="989" w:author="Autor"/>
                <w:color w:val="000000"/>
                <w:sz w:val="22"/>
                <w:szCs w:val="22"/>
              </w:rPr>
            </w:pPr>
            <w:ins w:id="990"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8747D0" w:rsidRPr="007001F1" w:rsidRDefault="008747D0" w:rsidP="001F1C28">
            <w:pPr>
              <w:jc w:val="center"/>
              <w:rPr>
                <w:ins w:id="991" w:author="Autor"/>
                <w:color w:val="000000"/>
              </w:rPr>
            </w:pPr>
          </w:p>
        </w:tc>
        <w:tc>
          <w:tcPr>
            <w:tcW w:w="567" w:type="dxa"/>
            <w:shd w:val="clear" w:color="auto" w:fill="auto"/>
            <w:vAlign w:val="center"/>
          </w:tcPr>
          <w:p w:rsidR="008747D0" w:rsidRPr="007001F1" w:rsidRDefault="008747D0" w:rsidP="001F1C28">
            <w:pPr>
              <w:jc w:val="center"/>
              <w:rPr>
                <w:ins w:id="992" w:author="Autor"/>
                <w:color w:val="000000"/>
              </w:rPr>
            </w:pPr>
          </w:p>
        </w:tc>
        <w:tc>
          <w:tcPr>
            <w:tcW w:w="776" w:type="dxa"/>
            <w:shd w:val="clear" w:color="auto" w:fill="auto"/>
            <w:vAlign w:val="center"/>
          </w:tcPr>
          <w:p w:rsidR="008747D0" w:rsidRPr="007001F1" w:rsidRDefault="008747D0" w:rsidP="001F1C28">
            <w:pPr>
              <w:jc w:val="center"/>
              <w:rPr>
                <w:ins w:id="993" w:author="Autor"/>
                <w:color w:val="000000"/>
              </w:rPr>
            </w:pPr>
          </w:p>
        </w:tc>
        <w:tc>
          <w:tcPr>
            <w:tcW w:w="1775" w:type="dxa"/>
            <w:shd w:val="clear" w:color="auto" w:fill="auto"/>
            <w:vAlign w:val="center"/>
          </w:tcPr>
          <w:p w:rsidR="008747D0" w:rsidRPr="007001F1" w:rsidRDefault="008747D0" w:rsidP="001F1C28">
            <w:pPr>
              <w:jc w:val="center"/>
              <w:rPr>
                <w:ins w:id="994" w:author="Auto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8747D0">
            <w:pPr>
              <w:jc w:val="center"/>
              <w:rPr>
                <w:color w:val="000000"/>
              </w:rPr>
            </w:pPr>
            <w:ins w:id="995" w:author="Autor">
              <w:r>
                <w:rPr>
                  <w:color w:val="000000"/>
                  <w:sz w:val="22"/>
                  <w:szCs w:val="22"/>
                </w:rPr>
                <w:t>40</w:t>
              </w:r>
            </w:ins>
            <w:del w:id="996" w:author="Autor">
              <w:r w:rsidR="00936525" w:rsidDel="008747D0">
                <w:rPr>
                  <w:color w:val="000000"/>
                  <w:sz w:val="22"/>
                  <w:szCs w:val="22"/>
                </w:rPr>
                <w:delText>39</w:delText>
              </w:r>
            </w:del>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8747D0">
            <w:pPr>
              <w:jc w:val="center"/>
              <w:rPr>
                <w:color w:val="000000"/>
              </w:rPr>
            </w:pPr>
            <w:r w:rsidRPr="007001F1">
              <w:rPr>
                <w:color w:val="000000"/>
                <w:sz w:val="22"/>
                <w:szCs w:val="22"/>
              </w:rPr>
              <w:t>4</w:t>
            </w:r>
            <w:del w:id="997" w:author="Autor">
              <w:r w:rsidR="00936525" w:rsidDel="008747D0">
                <w:rPr>
                  <w:color w:val="000000"/>
                  <w:sz w:val="22"/>
                  <w:szCs w:val="22"/>
                </w:rPr>
                <w:delText>0</w:delText>
              </w:r>
            </w:del>
            <w:ins w:id="998" w:author="Autor">
              <w:r w:rsidR="008747D0">
                <w:rPr>
                  <w:color w:val="000000"/>
                  <w:sz w:val="22"/>
                  <w:szCs w:val="22"/>
                </w:rPr>
                <w:t>1</w:t>
              </w:r>
            </w:ins>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35447" w:rsidRPr="007001F1" w:rsidTr="007261E4">
        <w:trPr>
          <w:trHeight w:val="20"/>
        </w:trPr>
        <w:tc>
          <w:tcPr>
            <w:tcW w:w="582" w:type="dxa"/>
            <w:shd w:val="clear" w:color="auto" w:fill="auto"/>
            <w:noWrap/>
            <w:vAlign w:val="center"/>
          </w:tcPr>
          <w:p w:rsidR="00635447" w:rsidRPr="007001F1" w:rsidRDefault="00635447" w:rsidP="001F1C28">
            <w:pPr>
              <w:jc w:val="center"/>
              <w:rPr>
                <w:color w:val="000000"/>
              </w:rPr>
            </w:pPr>
            <w:r>
              <w:rPr>
                <w:color w:val="000000"/>
                <w:sz w:val="22"/>
                <w:szCs w:val="22"/>
              </w:rPr>
              <w:t>4</w:t>
            </w:r>
            <w:ins w:id="999" w:author="Autor">
              <w:r w:rsidR="008747D0">
                <w:rPr>
                  <w:color w:val="000000"/>
                  <w:sz w:val="22"/>
                  <w:szCs w:val="22"/>
                </w:rPr>
                <w:t>2</w:t>
              </w:r>
            </w:ins>
            <w:del w:id="1000" w:author="Autor">
              <w:r w:rsidDel="008747D0">
                <w:rPr>
                  <w:color w:val="000000"/>
                  <w:sz w:val="22"/>
                  <w:szCs w:val="22"/>
                </w:rPr>
                <w:delText>1</w:delText>
              </w:r>
            </w:del>
          </w:p>
        </w:tc>
        <w:tc>
          <w:tcPr>
            <w:tcW w:w="4820" w:type="dxa"/>
            <w:gridSpan w:val="2"/>
            <w:shd w:val="clear" w:color="auto" w:fill="auto"/>
            <w:vAlign w:val="center"/>
          </w:tcPr>
          <w:p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635447" w:rsidRPr="007001F1" w:rsidRDefault="00635447" w:rsidP="001F1C28">
            <w:pPr>
              <w:jc w:val="center"/>
              <w:rPr>
                <w:color w:val="000000"/>
              </w:rPr>
            </w:pPr>
          </w:p>
        </w:tc>
        <w:tc>
          <w:tcPr>
            <w:tcW w:w="567" w:type="dxa"/>
            <w:shd w:val="clear" w:color="auto" w:fill="auto"/>
            <w:vAlign w:val="center"/>
          </w:tcPr>
          <w:p w:rsidR="00635447" w:rsidRPr="007001F1" w:rsidRDefault="00635447" w:rsidP="001F1C28">
            <w:pPr>
              <w:jc w:val="center"/>
              <w:rPr>
                <w:color w:val="000000"/>
              </w:rPr>
            </w:pPr>
          </w:p>
        </w:tc>
        <w:tc>
          <w:tcPr>
            <w:tcW w:w="776" w:type="dxa"/>
            <w:shd w:val="clear" w:color="auto" w:fill="auto"/>
            <w:vAlign w:val="center"/>
          </w:tcPr>
          <w:p w:rsidR="00635447" w:rsidRPr="007001F1" w:rsidRDefault="00635447" w:rsidP="001F1C28">
            <w:pPr>
              <w:jc w:val="center"/>
              <w:rPr>
                <w:color w:val="000000"/>
              </w:rPr>
            </w:pPr>
          </w:p>
        </w:tc>
        <w:tc>
          <w:tcPr>
            <w:tcW w:w="1775" w:type="dxa"/>
            <w:shd w:val="clear" w:color="auto" w:fill="auto"/>
            <w:vAlign w:val="center"/>
          </w:tcPr>
          <w:p w:rsidR="00635447" w:rsidRPr="007001F1" w:rsidRDefault="00635447" w:rsidP="001F1C28">
            <w:pPr>
              <w:jc w:val="center"/>
              <w:rPr>
                <w:color w:val="000000"/>
              </w:rPr>
            </w:pPr>
          </w:p>
        </w:tc>
      </w:tr>
      <w:tr w:rsidR="001F1C28" w:rsidRPr="007001F1" w:rsidTr="007261E4">
        <w:trPr>
          <w:trHeight w:val="300"/>
        </w:trPr>
        <w:tc>
          <w:tcPr>
            <w:tcW w:w="9087" w:type="dxa"/>
            <w:gridSpan w:val="7"/>
            <w:shd w:val="clear" w:color="auto" w:fill="auto"/>
            <w:noWrap/>
            <w:vAlign w:val="center"/>
          </w:tcPr>
          <w:p w:rsidR="001F1C28" w:rsidRPr="007001F1" w:rsidRDefault="001F1C28" w:rsidP="001F1C28">
            <w:pPr>
              <w:jc w:val="both"/>
              <w:rPr>
                <w:b/>
                <w:sz w:val="20"/>
                <w:szCs w:val="20"/>
              </w:rPr>
            </w:pPr>
            <w:r w:rsidRPr="007001F1">
              <w:rPr>
                <w:b/>
                <w:sz w:val="20"/>
                <w:szCs w:val="20"/>
              </w:rPr>
              <w:t>VYJADRENIE</w:t>
            </w:r>
          </w:p>
          <w:p w:rsidR="001F1C28" w:rsidRPr="007001F1" w:rsidRDefault="001F1C28" w:rsidP="001F1C28">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0"/>
              <w:t>[1]</w:t>
            </w:r>
          </w:p>
          <w:p w:rsidR="001F1C28" w:rsidRPr="007001F1" w:rsidRDefault="001F1C28" w:rsidP="001F1C28">
            <w:pPr>
              <w:rPr>
                <w:b/>
                <w:bCs/>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Kontrolu vykonal</w:t>
            </w:r>
            <w:ins w:id="1003" w:author="Autor">
              <w:r w:rsidR="00A90B4D">
                <w:rPr>
                  <w:rStyle w:val="Odkaznapoznmkupodiarou"/>
                  <w:b/>
                  <w:bCs/>
                  <w:sz w:val="22"/>
                  <w:szCs w:val="22"/>
                </w:rPr>
                <w:footnoteReference w:customMarkFollows="1" w:id="51"/>
                <w:t>2</w:t>
              </w:r>
            </w:ins>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lastRenderedPageBreak/>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9087" w:type="dxa"/>
            <w:gridSpan w:val="7"/>
            <w:shd w:val="clear" w:color="auto" w:fill="auto"/>
            <w:noWrap/>
            <w:vAlign w:val="bottom"/>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Kontrolu </w:t>
            </w:r>
            <w:ins w:id="1005" w:author="Autor">
              <w:r w:rsidR="00E3352C">
                <w:rPr>
                  <w:b/>
                  <w:bCs/>
                  <w:sz w:val="22"/>
                  <w:szCs w:val="22"/>
                </w:rPr>
                <w:t>schválil</w:t>
              </w:r>
              <w:r w:rsidR="00E3352C" w:rsidRPr="007001F1" w:rsidDel="00E3352C">
                <w:rPr>
                  <w:b/>
                  <w:bCs/>
                  <w:sz w:val="22"/>
                  <w:szCs w:val="22"/>
                </w:rPr>
                <w:t xml:space="preserve"> </w:t>
              </w:r>
            </w:ins>
            <w:del w:id="1006" w:author="Autor">
              <w:r w:rsidRPr="007001F1" w:rsidDel="00E3352C">
                <w:rPr>
                  <w:b/>
                  <w:bCs/>
                  <w:sz w:val="22"/>
                  <w:szCs w:val="22"/>
                </w:rPr>
                <w:delText>vykonal</w:delText>
              </w:r>
            </w:del>
            <w:ins w:id="1007" w:author="Autor">
              <w:r w:rsidR="00A90B4D">
                <w:rPr>
                  <w:rStyle w:val="Odkaznapoznmkupodiarou"/>
                  <w:b/>
                  <w:bCs/>
                  <w:sz w:val="22"/>
                  <w:szCs w:val="22"/>
                </w:rPr>
                <w:footnoteReference w:customMarkFollows="1" w:id="52"/>
                <w:t>3</w:t>
              </w:r>
            </w:ins>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bl>
    <w:p w:rsidR="00480283" w:rsidRPr="007001F1" w:rsidRDefault="00480283"/>
    <w:p w:rsidR="00480283" w:rsidRPr="007001F1" w:rsidRDefault="0048028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rsidTr="007261E4">
        <w:trPr>
          <w:trHeight w:val="645"/>
        </w:trPr>
        <w:tc>
          <w:tcPr>
            <w:tcW w:w="9087" w:type="dxa"/>
            <w:gridSpan w:val="7"/>
            <w:shd w:val="clear" w:color="000000" w:fill="60497A"/>
            <w:vAlign w:val="center"/>
            <w:hideMark/>
          </w:tcPr>
          <w:p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1009"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ins w:id="1010" w:author="Autor">
              <w:r w:rsidR="00D55631">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1009"/>
          </w:p>
        </w:tc>
      </w:tr>
      <w:tr w:rsidR="00480283" w:rsidRPr="007001F1" w:rsidTr="007261E4">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66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rsidTr="007261E4">
        <w:trPr>
          <w:trHeight w:val="33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Nadlimitná zákazka</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80283" w:rsidRPr="007001F1" w:rsidRDefault="00480283"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ins w:id="1011" w:author="Autor">
              <w:r w:rsidR="00D55631">
                <w:rPr>
                  <w:color w:val="000000"/>
                  <w:sz w:val="22"/>
                  <w:szCs w:val="22"/>
                </w:rPr>
                <w:t xml:space="preserve"> </w:t>
              </w:r>
            </w:ins>
            <w:proofErr w:type="spellStart"/>
            <w:r w:rsidR="00480283" w:rsidRPr="007001F1">
              <w:rPr>
                <w:color w:val="000000"/>
                <w:sz w:val="22"/>
                <w:szCs w:val="22"/>
              </w:rPr>
              <w:t>ante</w:t>
            </w:r>
            <w:proofErr w:type="spellEnd"/>
            <w:r w:rsidR="00480283" w:rsidRPr="007001F1">
              <w:rPr>
                <w:color w:val="000000"/>
                <w:sz w:val="22"/>
                <w:szCs w:val="22"/>
              </w:rPr>
              <w:t xml:space="preserve"> kontrola</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15"/>
        </w:trPr>
        <w:tc>
          <w:tcPr>
            <w:tcW w:w="582"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Poznámka</w:t>
            </w:r>
          </w:p>
        </w:tc>
      </w:tr>
      <w:tr w:rsidR="00BE7BD4" w:rsidRPr="007001F1" w:rsidTr="002B4A5C">
        <w:trPr>
          <w:trHeight w:val="354"/>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F44682">
            <w:pPr>
              <w:jc w:val="both"/>
              <w:rPr>
                <w:color w:val="000000"/>
              </w:rPr>
            </w:pPr>
            <w:r w:rsidRPr="007001F1">
              <w:rPr>
                <w:color w:val="000000"/>
                <w:sz w:val="22"/>
                <w:szCs w:val="22"/>
              </w:rPr>
              <w:t xml:space="preserve">b) Bola určená PHZ podľa podmienok platných v čase </w:t>
            </w:r>
            <w:del w:id="1012" w:author="Autor">
              <w:r w:rsidRPr="007001F1" w:rsidDel="00F44682">
                <w:rPr>
                  <w:color w:val="000000"/>
                  <w:sz w:val="22"/>
                  <w:szCs w:val="22"/>
                </w:rPr>
                <w:delText>odoslania oznámenia o použití</w:delText>
              </w:r>
            </w:del>
            <w:ins w:id="1013" w:author="Autor">
              <w:r w:rsidR="00F44682">
                <w:rPr>
                  <w:color w:val="000000"/>
                  <w:sz w:val="22"/>
                  <w:szCs w:val="22"/>
                </w:rPr>
                <w:t>použitia</w:t>
              </w:r>
            </w:ins>
            <w:r w:rsidRPr="007001F1">
              <w:rPr>
                <w:color w:val="000000"/>
                <w:sz w:val="22"/>
                <w:szCs w:val="22"/>
              </w:rPr>
              <w:t xml:space="preserve"> priameho rokovacieho konania?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B4A5C">
        <w:trPr>
          <w:trHeight w:val="4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B4A5C">
        <w:trPr>
          <w:trHeight w:val="441"/>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7261E4">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7261E4">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BE7BD4" w:rsidRPr="007001F1" w:rsidTr="007261E4">
        <w:trPr>
          <w:trHeight w:val="758"/>
        </w:trPr>
        <w:tc>
          <w:tcPr>
            <w:tcW w:w="582" w:type="dxa"/>
            <w:vMerge w:val="restart"/>
            <w:shd w:val="clear" w:color="auto" w:fill="auto"/>
            <w:noWrap/>
            <w:vAlign w:val="center"/>
          </w:tcPr>
          <w:p w:rsidR="00BE7BD4" w:rsidRPr="007001F1" w:rsidRDefault="00BE7BD4" w:rsidP="00872D5A">
            <w:pPr>
              <w:jc w:val="center"/>
              <w:rPr>
                <w:color w:val="000000"/>
              </w:rPr>
            </w:pPr>
            <w:del w:id="1014" w:author="Autor">
              <w:r w:rsidRPr="007001F1" w:rsidDel="005939A2">
                <w:rPr>
                  <w:color w:val="000000"/>
                  <w:sz w:val="22"/>
                  <w:szCs w:val="22"/>
                </w:rPr>
                <w:delText>4</w:delText>
              </w:r>
            </w:del>
          </w:p>
        </w:tc>
        <w:tc>
          <w:tcPr>
            <w:tcW w:w="4820" w:type="dxa"/>
            <w:gridSpan w:val="2"/>
            <w:shd w:val="clear" w:color="auto" w:fill="auto"/>
            <w:vAlign w:val="center"/>
          </w:tcPr>
          <w:p w:rsidR="00BE7BD4" w:rsidRPr="007001F1" w:rsidRDefault="00BE7BD4" w:rsidP="00EC1F84">
            <w:pPr>
              <w:jc w:val="both"/>
              <w:rPr>
                <w:color w:val="000000"/>
              </w:rPr>
            </w:pPr>
            <w:del w:id="1015" w:author="Autor">
              <w:r w:rsidRPr="007001F1" w:rsidDel="005939A2">
                <w:rPr>
                  <w:color w:val="000000"/>
                  <w:sz w:val="22"/>
                  <w:szCs w:val="22"/>
                </w:rPr>
                <w:delText xml:space="preserve">a) V prípade, ak rozdelil verejný obstarávateľ zákazku na samostatné časti, dodržal všetky ustanovenia §28ZVO? </w:delText>
              </w:r>
            </w:del>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75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del w:id="1016" w:author="Autor">
              <w:r w:rsidRPr="007001F1" w:rsidDel="005939A2">
                <w:rPr>
                  <w:color w:val="000000"/>
                  <w:sz w:val="22"/>
                  <w:szCs w:val="22"/>
                </w:rPr>
                <w:delText>b) V prípade, ak verejný obstarávateľ nerozdelil zákazku na časti, uviedol v</w:delText>
              </w:r>
              <w:r w:rsidR="003025C1" w:rsidDel="005939A2">
                <w:rPr>
                  <w:color w:val="000000"/>
                  <w:sz w:val="22"/>
                  <w:szCs w:val="22"/>
                </w:rPr>
                <w:delText xml:space="preserve"> návrhu </w:delText>
              </w:r>
              <w:r w:rsidRPr="007001F1" w:rsidDel="005939A2">
                <w:rPr>
                  <w:color w:val="000000"/>
                  <w:sz w:val="22"/>
                  <w:szCs w:val="22"/>
                </w:rPr>
                <w:delText>oznámen</w:delText>
              </w:r>
              <w:r w:rsidR="003025C1" w:rsidDel="005939A2">
                <w:rPr>
                  <w:color w:val="000000"/>
                  <w:sz w:val="22"/>
                  <w:szCs w:val="22"/>
                </w:rPr>
                <w:delText>ia</w:delText>
              </w:r>
              <w:r w:rsidRPr="007001F1" w:rsidDel="005939A2">
                <w:rPr>
                  <w:color w:val="000000"/>
                  <w:sz w:val="22"/>
                  <w:szCs w:val="22"/>
                </w:rPr>
                <w:delText xml:space="preserve"> o vyhlásení verejného obstarávania odôvodnenie?</w:delText>
              </w:r>
            </w:del>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7261E4">
        <w:trPr>
          <w:trHeight w:val="20"/>
        </w:trPr>
        <w:tc>
          <w:tcPr>
            <w:tcW w:w="582" w:type="dxa"/>
            <w:shd w:val="clear" w:color="auto" w:fill="auto"/>
            <w:noWrap/>
            <w:vAlign w:val="center"/>
            <w:hideMark/>
          </w:tcPr>
          <w:p w:rsidR="00480283" w:rsidRPr="007001F1" w:rsidRDefault="005939A2" w:rsidP="00872D5A">
            <w:pPr>
              <w:jc w:val="center"/>
              <w:rPr>
                <w:color w:val="000000"/>
              </w:rPr>
            </w:pPr>
            <w:ins w:id="1017" w:author="Autor">
              <w:r>
                <w:rPr>
                  <w:color w:val="000000"/>
                  <w:sz w:val="22"/>
                  <w:szCs w:val="22"/>
                </w:rPr>
                <w:t>4</w:t>
              </w:r>
            </w:ins>
            <w:del w:id="1018" w:author="Autor">
              <w:r w:rsidR="00517473" w:rsidRPr="007001F1" w:rsidDel="005939A2">
                <w:rPr>
                  <w:color w:val="000000"/>
                  <w:sz w:val="22"/>
                  <w:szCs w:val="22"/>
                </w:rPr>
                <w:delText>5</w:delText>
              </w:r>
            </w:del>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ins w:id="1019" w:author="Autor">
              <w:r w:rsidR="000F559F">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020" w:author="Autor">
              <w:r w:rsidR="000F559F">
                <w:rPr>
                  <w:color w:val="000000"/>
                  <w:sz w:val="22"/>
                  <w:szCs w:val="22"/>
                </w:rPr>
                <w:t xml:space="preserve"> </w:t>
              </w:r>
            </w:ins>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7261E4">
        <w:trPr>
          <w:trHeight w:val="20"/>
        </w:trPr>
        <w:tc>
          <w:tcPr>
            <w:tcW w:w="582" w:type="dxa"/>
            <w:shd w:val="clear" w:color="auto" w:fill="auto"/>
            <w:noWrap/>
            <w:vAlign w:val="center"/>
            <w:hideMark/>
          </w:tcPr>
          <w:p w:rsidR="00480283" w:rsidRPr="007001F1" w:rsidRDefault="005939A2" w:rsidP="00872D5A">
            <w:pPr>
              <w:jc w:val="center"/>
              <w:rPr>
                <w:color w:val="000000"/>
              </w:rPr>
            </w:pPr>
            <w:ins w:id="1021" w:author="Autor">
              <w:r>
                <w:rPr>
                  <w:color w:val="000000"/>
                  <w:sz w:val="22"/>
                  <w:szCs w:val="22"/>
                </w:rPr>
                <w:t>5</w:t>
              </w:r>
            </w:ins>
            <w:del w:id="1022" w:author="Autor">
              <w:r w:rsidR="00517473" w:rsidRPr="007001F1" w:rsidDel="005939A2">
                <w:rPr>
                  <w:color w:val="000000"/>
                  <w:sz w:val="22"/>
                  <w:szCs w:val="22"/>
                </w:rPr>
                <w:delText>6</w:delText>
              </w:r>
            </w:del>
          </w:p>
        </w:tc>
        <w:tc>
          <w:tcPr>
            <w:tcW w:w="4820" w:type="dxa"/>
            <w:gridSpan w:val="2"/>
            <w:shd w:val="clear" w:color="auto" w:fill="auto"/>
            <w:vAlign w:val="center"/>
            <w:hideMark/>
          </w:tcPr>
          <w:p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7261E4">
        <w:trPr>
          <w:trHeight w:val="20"/>
        </w:trPr>
        <w:tc>
          <w:tcPr>
            <w:tcW w:w="582" w:type="dxa"/>
            <w:shd w:val="clear" w:color="auto" w:fill="auto"/>
            <w:noWrap/>
            <w:vAlign w:val="center"/>
            <w:hideMark/>
          </w:tcPr>
          <w:p w:rsidR="00480283" w:rsidRPr="007001F1" w:rsidRDefault="005939A2" w:rsidP="00872D5A">
            <w:pPr>
              <w:jc w:val="center"/>
              <w:rPr>
                <w:color w:val="000000"/>
              </w:rPr>
            </w:pPr>
            <w:ins w:id="1023" w:author="Autor">
              <w:r>
                <w:rPr>
                  <w:color w:val="000000"/>
                  <w:sz w:val="22"/>
                  <w:szCs w:val="22"/>
                </w:rPr>
                <w:t>6</w:t>
              </w:r>
            </w:ins>
            <w:del w:id="1024" w:author="Autor">
              <w:r w:rsidR="00517473" w:rsidRPr="007001F1" w:rsidDel="005939A2">
                <w:rPr>
                  <w:color w:val="000000"/>
                  <w:sz w:val="22"/>
                  <w:szCs w:val="22"/>
                </w:rPr>
                <w:delText>7</w:delText>
              </w:r>
            </w:del>
          </w:p>
        </w:tc>
        <w:tc>
          <w:tcPr>
            <w:tcW w:w="4820" w:type="dxa"/>
            <w:gridSpan w:val="2"/>
            <w:shd w:val="clear" w:color="auto" w:fill="auto"/>
            <w:vAlign w:val="center"/>
            <w:hideMark/>
          </w:tcPr>
          <w:p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356E36" w:rsidRPr="007001F1" w:rsidTr="007261E4">
        <w:trPr>
          <w:trHeight w:val="20"/>
        </w:trPr>
        <w:tc>
          <w:tcPr>
            <w:tcW w:w="582" w:type="dxa"/>
            <w:shd w:val="clear" w:color="auto" w:fill="auto"/>
            <w:noWrap/>
            <w:vAlign w:val="center"/>
          </w:tcPr>
          <w:p w:rsidR="00356E36" w:rsidRPr="007001F1" w:rsidRDefault="005939A2" w:rsidP="00872D5A">
            <w:pPr>
              <w:jc w:val="center"/>
              <w:rPr>
                <w:color w:val="000000"/>
              </w:rPr>
            </w:pPr>
            <w:ins w:id="1025" w:author="Autor">
              <w:r>
                <w:rPr>
                  <w:color w:val="000000"/>
                  <w:sz w:val="22"/>
                  <w:szCs w:val="22"/>
                </w:rPr>
                <w:t>7</w:t>
              </w:r>
            </w:ins>
            <w:del w:id="1026" w:author="Autor">
              <w:r w:rsidR="00356E36" w:rsidDel="005939A2">
                <w:rPr>
                  <w:color w:val="000000"/>
                  <w:sz w:val="22"/>
                  <w:szCs w:val="22"/>
                </w:rPr>
                <w:delText>8</w:delText>
              </w:r>
            </w:del>
          </w:p>
        </w:tc>
        <w:tc>
          <w:tcPr>
            <w:tcW w:w="4820" w:type="dxa"/>
            <w:gridSpan w:val="2"/>
            <w:shd w:val="clear" w:color="auto" w:fill="auto"/>
            <w:vAlign w:val="center"/>
          </w:tcPr>
          <w:p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rsidR="00356E36" w:rsidRPr="007001F1" w:rsidRDefault="00356E36" w:rsidP="00872D5A">
            <w:pPr>
              <w:jc w:val="center"/>
              <w:rPr>
                <w:color w:val="000000"/>
              </w:rPr>
            </w:pPr>
          </w:p>
        </w:tc>
        <w:tc>
          <w:tcPr>
            <w:tcW w:w="567" w:type="dxa"/>
            <w:shd w:val="clear" w:color="auto" w:fill="auto"/>
            <w:vAlign w:val="center"/>
          </w:tcPr>
          <w:p w:rsidR="00356E36" w:rsidRPr="007001F1" w:rsidRDefault="00356E36" w:rsidP="00872D5A">
            <w:pPr>
              <w:jc w:val="center"/>
              <w:rPr>
                <w:color w:val="000000"/>
              </w:rPr>
            </w:pPr>
          </w:p>
        </w:tc>
        <w:tc>
          <w:tcPr>
            <w:tcW w:w="776" w:type="dxa"/>
            <w:shd w:val="clear" w:color="auto" w:fill="auto"/>
            <w:vAlign w:val="center"/>
          </w:tcPr>
          <w:p w:rsidR="00356E36" w:rsidRPr="007001F1" w:rsidRDefault="00356E36" w:rsidP="00872D5A">
            <w:pPr>
              <w:jc w:val="center"/>
              <w:rPr>
                <w:color w:val="000000"/>
              </w:rPr>
            </w:pPr>
          </w:p>
        </w:tc>
        <w:tc>
          <w:tcPr>
            <w:tcW w:w="1775" w:type="dxa"/>
            <w:shd w:val="clear" w:color="auto" w:fill="auto"/>
            <w:vAlign w:val="center"/>
          </w:tcPr>
          <w:p w:rsidR="00356E36" w:rsidRPr="007001F1" w:rsidRDefault="00356E36" w:rsidP="00872D5A">
            <w:pPr>
              <w:jc w:val="center"/>
              <w:rPr>
                <w:color w:val="000000"/>
              </w:rPr>
            </w:pPr>
          </w:p>
        </w:tc>
      </w:tr>
      <w:tr w:rsidR="00BE7BD4" w:rsidRPr="007001F1" w:rsidTr="002B4A5C">
        <w:trPr>
          <w:trHeight w:val="325"/>
        </w:trPr>
        <w:tc>
          <w:tcPr>
            <w:tcW w:w="582" w:type="dxa"/>
            <w:vMerge w:val="restart"/>
            <w:shd w:val="clear" w:color="auto" w:fill="auto"/>
            <w:noWrap/>
            <w:vAlign w:val="center"/>
            <w:hideMark/>
          </w:tcPr>
          <w:p w:rsidR="00BE7BD4" w:rsidRPr="007001F1" w:rsidRDefault="005939A2" w:rsidP="00872D5A">
            <w:pPr>
              <w:jc w:val="center"/>
              <w:rPr>
                <w:color w:val="000000"/>
              </w:rPr>
            </w:pPr>
            <w:ins w:id="1027" w:author="Autor">
              <w:r>
                <w:rPr>
                  <w:color w:val="000000"/>
                  <w:sz w:val="22"/>
                  <w:szCs w:val="22"/>
                </w:rPr>
                <w:t>8</w:t>
              </w:r>
            </w:ins>
            <w:del w:id="1028" w:author="Autor">
              <w:r w:rsidR="00356E36" w:rsidDel="005939A2">
                <w:rPr>
                  <w:color w:val="000000"/>
                  <w:sz w:val="22"/>
                  <w:szCs w:val="22"/>
                </w:rPr>
                <w:delText>9</w:delText>
              </w:r>
            </w:del>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63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7261E4">
        <w:trPr>
          <w:trHeight w:val="20"/>
        </w:trPr>
        <w:tc>
          <w:tcPr>
            <w:tcW w:w="582" w:type="dxa"/>
            <w:shd w:val="clear" w:color="auto" w:fill="auto"/>
            <w:noWrap/>
            <w:vAlign w:val="center"/>
            <w:hideMark/>
          </w:tcPr>
          <w:p w:rsidR="00480283" w:rsidRPr="007001F1" w:rsidRDefault="005939A2" w:rsidP="00872D5A">
            <w:pPr>
              <w:jc w:val="center"/>
              <w:rPr>
                <w:color w:val="000000"/>
              </w:rPr>
            </w:pPr>
            <w:ins w:id="1029" w:author="Autor">
              <w:r>
                <w:rPr>
                  <w:color w:val="000000"/>
                  <w:sz w:val="22"/>
                  <w:szCs w:val="22"/>
                </w:rPr>
                <w:t>9</w:t>
              </w:r>
            </w:ins>
            <w:del w:id="1030" w:author="Autor">
              <w:r w:rsidR="00356E36" w:rsidDel="005939A2">
                <w:rPr>
                  <w:color w:val="000000"/>
                  <w:sz w:val="22"/>
                  <w:szCs w:val="22"/>
                </w:rPr>
                <w:delText>10</w:delText>
              </w:r>
            </w:del>
          </w:p>
        </w:tc>
        <w:tc>
          <w:tcPr>
            <w:tcW w:w="4820" w:type="dxa"/>
            <w:gridSpan w:val="2"/>
            <w:shd w:val="clear" w:color="auto" w:fill="auto"/>
            <w:vAlign w:val="center"/>
            <w:hideMark/>
          </w:tcPr>
          <w:p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7261E4">
        <w:trPr>
          <w:trHeight w:val="300"/>
        </w:trPr>
        <w:tc>
          <w:tcPr>
            <w:tcW w:w="9087" w:type="dxa"/>
            <w:gridSpan w:val="7"/>
            <w:shd w:val="clear" w:color="auto" w:fill="auto"/>
            <w:noWrap/>
            <w:vAlign w:val="center"/>
          </w:tcPr>
          <w:p w:rsidR="00480283" w:rsidRPr="007001F1" w:rsidRDefault="00027816" w:rsidP="00872D5A">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3"/>
              <w:t>[1]</w:t>
            </w:r>
          </w:p>
          <w:p w:rsidR="00480283" w:rsidRPr="007001F1" w:rsidRDefault="00480283" w:rsidP="00872D5A">
            <w:pPr>
              <w:rPr>
                <w:b/>
                <w:bCs/>
                <w:color w:val="000000"/>
              </w:rPr>
            </w:pP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Kontrolu vykonal</w:t>
            </w:r>
            <w:ins w:id="1033" w:author="Autor">
              <w:r w:rsidR="00A90B4D">
                <w:rPr>
                  <w:rStyle w:val="Odkaznapoznmkupodiarou"/>
                  <w:b/>
                  <w:bCs/>
                  <w:sz w:val="22"/>
                  <w:szCs w:val="22"/>
                </w:rPr>
                <w:footnoteReference w:customMarkFollows="1" w:id="54"/>
                <w:t>2</w:t>
              </w:r>
            </w:ins>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9087" w:type="dxa"/>
            <w:gridSpan w:val="7"/>
            <w:shd w:val="clear" w:color="auto" w:fill="auto"/>
            <w:noWrap/>
            <w:vAlign w:val="bottom"/>
            <w:hideMark/>
          </w:tcPr>
          <w:p w:rsidR="00480283" w:rsidRPr="007001F1" w:rsidRDefault="00480283" w:rsidP="00872D5A">
            <w:pPr>
              <w:jc w:val="center"/>
              <w:rPr>
                <w:color w:val="000000"/>
              </w:rPr>
            </w:pPr>
            <w:r w:rsidRPr="007001F1">
              <w:rPr>
                <w:color w:val="000000"/>
                <w:sz w:val="22"/>
                <w:szCs w:val="22"/>
              </w:rPr>
              <w:t> </w:t>
            </w:r>
          </w:p>
        </w:tc>
      </w:tr>
      <w:tr w:rsidR="00480283" w:rsidRPr="007001F1" w:rsidTr="007261E4">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Kontrolu </w:t>
            </w:r>
            <w:ins w:id="1035" w:author="Autor">
              <w:r w:rsidR="00E3352C">
                <w:rPr>
                  <w:b/>
                  <w:bCs/>
                  <w:sz w:val="22"/>
                  <w:szCs w:val="22"/>
                </w:rPr>
                <w:t>schválil</w:t>
              </w:r>
              <w:r w:rsidR="00E3352C" w:rsidRPr="007001F1" w:rsidDel="00E3352C">
                <w:rPr>
                  <w:b/>
                  <w:bCs/>
                  <w:sz w:val="22"/>
                  <w:szCs w:val="22"/>
                </w:rPr>
                <w:t xml:space="preserve"> </w:t>
              </w:r>
            </w:ins>
            <w:del w:id="1036" w:author="Autor">
              <w:r w:rsidRPr="007001F1" w:rsidDel="00E3352C">
                <w:rPr>
                  <w:b/>
                  <w:bCs/>
                  <w:sz w:val="22"/>
                  <w:szCs w:val="22"/>
                </w:rPr>
                <w:delText>vykonal</w:delText>
              </w:r>
            </w:del>
            <w:ins w:id="1037" w:author="Autor">
              <w:r w:rsidR="00A90B4D">
                <w:rPr>
                  <w:rStyle w:val="Odkaznapoznmkupodiarou"/>
                  <w:b/>
                  <w:bCs/>
                  <w:sz w:val="22"/>
                  <w:szCs w:val="22"/>
                </w:rPr>
                <w:footnoteReference w:customMarkFollows="1" w:id="55"/>
                <w:t>3</w:t>
              </w:r>
            </w:ins>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7261E4">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bl>
    <w:p w:rsidR="00391DED" w:rsidRPr="007001F1" w:rsidRDefault="00391DED"/>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rsidTr="007261E4">
        <w:trPr>
          <w:trHeight w:val="645"/>
        </w:trPr>
        <w:tc>
          <w:tcPr>
            <w:tcW w:w="9087" w:type="dxa"/>
            <w:gridSpan w:val="7"/>
            <w:shd w:val="clear" w:color="000000" w:fill="60497A"/>
            <w:vAlign w:val="center"/>
            <w:hideMark/>
          </w:tcPr>
          <w:p w:rsidR="00391DED" w:rsidRPr="007001F1" w:rsidRDefault="00391DED" w:rsidP="00BE66E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1039"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ins w:id="1040" w:author="Autor">
              <w:r w:rsidR="00832D74">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1039"/>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66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rsidTr="007261E4">
        <w:trPr>
          <w:trHeight w:val="33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Nadlimitná zákazka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391DED" w:rsidRPr="007001F1" w:rsidRDefault="00391DED"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ins w:id="1041" w:author="Autor">
              <w:r w:rsidR="00832D74">
                <w:rPr>
                  <w:color w:val="000000"/>
                  <w:sz w:val="22"/>
                  <w:szCs w:val="22"/>
                </w:rPr>
                <w:t xml:space="preserve"> </w:t>
              </w:r>
            </w:ins>
            <w:proofErr w:type="spellStart"/>
            <w:r w:rsidR="00391DED" w:rsidRPr="007001F1">
              <w:rPr>
                <w:color w:val="000000"/>
                <w:sz w:val="22"/>
                <w:szCs w:val="22"/>
              </w:rPr>
              <w:t>ante</w:t>
            </w:r>
            <w:proofErr w:type="spellEnd"/>
            <w:r w:rsidR="00391DED" w:rsidRPr="007001F1">
              <w:rPr>
                <w:color w:val="000000"/>
                <w:sz w:val="22"/>
                <w:szCs w:val="22"/>
              </w:rPr>
              <w:t xml:space="preserve"> kontrola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15"/>
        </w:trPr>
        <w:tc>
          <w:tcPr>
            <w:tcW w:w="582"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Poznámka</w:t>
            </w:r>
          </w:p>
        </w:tc>
      </w:tr>
      <w:tr w:rsidR="00BE7BD4" w:rsidRPr="007001F1" w:rsidTr="002B4A5C">
        <w:trPr>
          <w:trHeight w:val="367"/>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75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ins w:id="1042" w:author="Autor">
              <w:r w:rsidR="00832D74">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043" w:author="Autor">
              <w:r w:rsidR="00832D74">
                <w:rPr>
                  <w:color w:val="000000"/>
                  <w:sz w:val="22"/>
                  <w:szCs w:val="22"/>
                </w:rPr>
                <w:t xml:space="preserve"> </w:t>
              </w:r>
            </w:ins>
            <w:r w:rsidR="006B0182" w:rsidRPr="007001F1">
              <w:rPr>
                <w:color w:val="000000"/>
                <w:sz w:val="22"/>
                <w:szCs w:val="22"/>
              </w:rPr>
              <w:t xml:space="preserve">Neboli </w:t>
            </w:r>
            <w:r w:rsidR="006B0182"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lastRenderedPageBreak/>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2B4A5C">
        <w:trPr>
          <w:trHeight w:val="271"/>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114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11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ins w:id="1044" w:author="Autor">
              <w:r w:rsidR="00832D74">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ex</w:t>
            </w:r>
            <w:ins w:id="1045" w:author="Autor">
              <w:r w:rsidR="00832D74">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7</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ins w:id="1046" w:author="Autor">
              <w:r w:rsidR="00832D74">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7261E4">
        <w:trPr>
          <w:trHeight w:val="758"/>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B4A5C">
        <w:trPr>
          <w:trHeight w:val="34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9</w:t>
            </w:r>
          </w:p>
        </w:tc>
        <w:tc>
          <w:tcPr>
            <w:tcW w:w="4820" w:type="dxa"/>
            <w:gridSpan w:val="2"/>
            <w:shd w:val="clear" w:color="auto" w:fill="auto"/>
            <w:vAlign w:val="center"/>
          </w:tcPr>
          <w:p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BE7BD4" w:rsidRPr="007001F1" w:rsidTr="002B4A5C">
        <w:trPr>
          <w:trHeight w:val="386"/>
        </w:trPr>
        <w:tc>
          <w:tcPr>
            <w:tcW w:w="582" w:type="dxa"/>
            <w:vMerge w:val="restart"/>
            <w:shd w:val="clear" w:color="auto" w:fill="auto"/>
            <w:noWrap/>
            <w:vAlign w:val="center"/>
          </w:tcPr>
          <w:p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845"/>
        </w:trPr>
        <w:tc>
          <w:tcPr>
            <w:tcW w:w="582" w:type="dxa"/>
            <w:vMerge/>
            <w:shd w:val="clear" w:color="auto" w:fill="auto"/>
            <w:noWrap/>
            <w:vAlign w:val="center"/>
          </w:tcPr>
          <w:p w:rsidR="00BE7BD4" w:rsidRPr="007001F1" w:rsidRDefault="00BE7BD4" w:rsidP="00F2042D">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1047"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C116C" w:rsidRPr="007001F1" w:rsidTr="007261E4">
        <w:trPr>
          <w:trHeight w:val="20"/>
        </w:trPr>
        <w:tc>
          <w:tcPr>
            <w:tcW w:w="582" w:type="dxa"/>
            <w:shd w:val="clear" w:color="auto" w:fill="auto"/>
            <w:noWrap/>
            <w:vAlign w:val="center"/>
          </w:tcPr>
          <w:p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BC116C" w:rsidRPr="007001F1" w:rsidRDefault="00BC116C" w:rsidP="00872D5A">
            <w:pPr>
              <w:jc w:val="center"/>
              <w:rPr>
                <w:color w:val="000000"/>
              </w:rPr>
            </w:pPr>
          </w:p>
        </w:tc>
        <w:tc>
          <w:tcPr>
            <w:tcW w:w="567" w:type="dxa"/>
            <w:shd w:val="clear" w:color="auto" w:fill="auto"/>
            <w:vAlign w:val="center"/>
          </w:tcPr>
          <w:p w:rsidR="00BC116C" w:rsidRPr="007001F1" w:rsidRDefault="00BC116C" w:rsidP="00872D5A">
            <w:pPr>
              <w:jc w:val="center"/>
              <w:rPr>
                <w:color w:val="000000"/>
              </w:rPr>
            </w:pPr>
          </w:p>
        </w:tc>
        <w:tc>
          <w:tcPr>
            <w:tcW w:w="776" w:type="dxa"/>
            <w:shd w:val="clear" w:color="auto" w:fill="auto"/>
            <w:vAlign w:val="center"/>
          </w:tcPr>
          <w:p w:rsidR="00BC116C" w:rsidRPr="007001F1" w:rsidRDefault="00BC116C" w:rsidP="00872D5A">
            <w:pPr>
              <w:jc w:val="center"/>
              <w:rPr>
                <w:color w:val="000000"/>
              </w:rPr>
            </w:pPr>
          </w:p>
        </w:tc>
        <w:tc>
          <w:tcPr>
            <w:tcW w:w="1775" w:type="dxa"/>
            <w:shd w:val="clear" w:color="auto" w:fill="auto"/>
            <w:vAlign w:val="center"/>
          </w:tcPr>
          <w:p w:rsidR="00BC116C" w:rsidRPr="007001F1" w:rsidRDefault="00BC116C" w:rsidP="00872D5A">
            <w:pPr>
              <w:jc w:val="center"/>
              <w:rPr>
                <w:color w:val="000000"/>
              </w:rPr>
            </w:pPr>
          </w:p>
        </w:tc>
      </w:tr>
      <w:tr w:rsidR="00391DED" w:rsidRPr="007001F1" w:rsidTr="007261E4">
        <w:trPr>
          <w:trHeight w:val="300"/>
        </w:trPr>
        <w:tc>
          <w:tcPr>
            <w:tcW w:w="9087" w:type="dxa"/>
            <w:gridSpan w:val="7"/>
            <w:shd w:val="clear" w:color="auto" w:fill="auto"/>
            <w:noWrap/>
            <w:vAlign w:val="center"/>
          </w:tcPr>
          <w:p w:rsidR="00391DED" w:rsidRPr="007001F1" w:rsidRDefault="00391DED" w:rsidP="00872D5A">
            <w:pPr>
              <w:jc w:val="both"/>
              <w:rPr>
                <w:b/>
                <w:sz w:val="20"/>
                <w:szCs w:val="20"/>
              </w:rPr>
            </w:pPr>
            <w:r w:rsidRPr="007001F1">
              <w:rPr>
                <w:b/>
                <w:sz w:val="20"/>
                <w:szCs w:val="20"/>
              </w:rPr>
              <w:t>VYJADRENIE</w:t>
            </w:r>
          </w:p>
          <w:p w:rsidR="00391DED" w:rsidRPr="007001F1" w:rsidRDefault="00391DED" w:rsidP="00872D5A">
            <w:pPr>
              <w:jc w:val="both"/>
              <w:rPr>
                <w:sz w:val="20"/>
                <w:szCs w:val="20"/>
              </w:rPr>
            </w:pPr>
          </w:p>
          <w:p w:rsidR="006605DD" w:rsidRPr="00A20234" w:rsidRDefault="006605DD" w:rsidP="006605DD">
            <w:pPr>
              <w:jc w:val="both"/>
              <w:rPr>
                <w:sz w:val="20"/>
                <w:szCs w:val="20"/>
              </w:rPr>
            </w:pPr>
            <w:r w:rsidRPr="00A20234">
              <w:rPr>
                <w:sz w:val="20"/>
                <w:szCs w:val="20"/>
              </w:rPr>
              <w:lastRenderedPageBreak/>
              <w:t xml:space="preserve"> Na základe overených skutočností potvrdzujem, že (uveďte jednu z možností v súlade s ustanovením § 7 ods. 3 zákona o finančnej kontrole).</w:t>
            </w:r>
            <w:r w:rsidRPr="00A20234">
              <w:rPr>
                <w:sz w:val="20"/>
                <w:szCs w:val="20"/>
              </w:rPr>
              <w:footnoteReference w:customMarkFollows="1" w:id="56"/>
              <w:t>[1]</w:t>
            </w:r>
          </w:p>
          <w:p w:rsidR="00391DED" w:rsidRPr="007001F1" w:rsidDel="001B2D8A" w:rsidRDefault="00391DED" w:rsidP="00872D5A">
            <w:pPr>
              <w:rPr>
                <w:del w:id="1050" w:author="Autor"/>
              </w:rPr>
            </w:pPr>
          </w:p>
          <w:p w:rsidR="00391DED" w:rsidRPr="007001F1" w:rsidDel="001B2D8A" w:rsidRDefault="00391DED" w:rsidP="00872D5A">
            <w:pPr>
              <w:rPr>
                <w:del w:id="1051" w:author="Autor"/>
                <w:sz w:val="20"/>
                <w:szCs w:val="20"/>
              </w:rPr>
            </w:pPr>
          </w:p>
          <w:p w:rsidR="00391DED" w:rsidRPr="007001F1" w:rsidRDefault="00391DED" w:rsidP="00872D5A">
            <w:pPr>
              <w:rPr>
                <w:b/>
                <w:bCs/>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lastRenderedPageBreak/>
              <w:t>Kontrolu vykonal</w:t>
            </w:r>
            <w:ins w:id="1052" w:author="Autor">
              <w:r w:rsidR="00A90B4D">
                <w:rPr>
                  <w:rStyle w:val="Odkaznapoznmkupodiarou"/>
                  <w:b/>
                  <w:bCs/>
                  <w:sz w:val="22"/>
                  <w:szCs w:val="22"/>
                </w:rPr>
                <w:footnoteReference w:customMarkFollows="1" w:id="57"/>
                <w:t>2</w:t>
              </w:r>
            </w:ins>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9087" w:type="dxa"/>
            <w:gridSpan w:val="7"/>
            <w:shd w:val="clear" w:color="auto" w:fill="auto"/>
            <w:noWrap/>
            <w:vAlign w:val="bottom"/>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Kontrolu </w:t>
            </w:r>
            <w:ins w:id="1054" w:author="Autor">
              <w:r w:rsidR="00E3352C">
                <w:rPr>
                  <w:b/>
                  <w:bCs/>
                  <w:sz w:val="22"/>
                  <w:szCs w:val="22"/>
                </w:rPr>
                <w:t>schválil</w:t>
              </w:r>
              <w:r w:rsidR="00E3352C" w:rsidRPr="007001F1" w:rsidDel="00E3352C">
                <w:rPr>
                  <w:b/>
                  <w:bCs/>
                  <w:sz w:val="22"/>
                  <w:szCs w:val="22"/>
                </w:rPr>
                <w:t xml:space="preserve"> </w:t>
              </w:r>
            </w:ins>
            <w:del w:id="1055" w:author="Autor">
              <w:r w:rsidRPr="007001F1" w:rsidDel="00E3352C">
                <w:rPr>
                  <w:b/>
                  <w:bCs/>
                  <w:sz w:val="22"/>
                  <w:szCs w:val="22"/>
                </w:rPr>
                <w:delText>vykonal</w:delText>
              </w:r>
            </w:del>
            <w:ins w:id="1056" w:author="Autor">
              <w:r w:rsidR="00A90B4D">
                <w:rPr>
                  <w:rStyle w:val="Odkaznapoznmkupodiarou"/>
                  <w:b/>
                  <w:bCs/>
                  <w:sz w:val="22"/>
                  <w:szCs w:val="22"/>
                </w:rPr>
                <w:footnoteReference w:customMarkFollows="1" w:id="58"/>
                <w:t>3</w:t>
              </w:r>
            </w:ins>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bl>
    <w:p w:rsidR="00AC5799" w:rsidRPr="007001F1" w:rsidRDefault="00AC5799"/>
    <w:p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rsidTr="007261E4">
        <w:trPr>
          <w:trHeight w:val="645"/>
        </w:trPr>
        <w:tc>
          <w:tcPr>
            <w:tcW w:w="9087" w:type="dxa"/>
            <w:gridSpan w:val="7"/>
            <w:shd w:val="clear" w:color="000000" w:fill="60497A"/>
            <w:vAlign w:val="center"/>
            <w:hideMark/>
          </w:tcPr>
          <w:p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058" w:name="KZ_19"/>
            <w:r w:rsidRPr="007001F1">
              <w:rPr>
                <w:b/>
                <w:bCs/>
                <w:color w:val="FFFFFF"/>
              </w:rPr>
              <w:t>Nadlimitná zákazka - priame rokovacie konanie - následná ex</w:t>
            </w:r>
            <w:ins w:id="1059" w:author="Autor">
              <w:r w:rsidR="00832D74">
                <w:rPr>
                  <w:b/>
                  <w:bCs/>
                  <w:color w:val="FFFFFF"/>
                </w:rPr>
                <w:t xml:space="preserve"> </w:t>
              </w:r>
            </w:ins>
            <w:r w:rsidRPr="007001F1">
              <w:rPr>
                <w:b/>
                <w:bCs/>
                <w:color w:val="FFFFFF"/>
              </w:rPr>
              <w:t>post kontrola</w:t>
            </w:r>
            <w:bookmarkEnd w:id="1058"/>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66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rsidTr="007261E4">
        <w:trPr>
          <w:trHeight w:val="33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Nadlimitná zákazka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AC5799" w:rsidRPr="007001F1" w:rsidRDefault="00AC5799"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Následná ex</w:t>
            </w:r>
            <w:ins w:id="1060" w:author="Autor">
              <w:r w:rsidR="00832D74">
                <w:rPr>
                  <w:color w:val="000000"/>
                  <w:sz w:val="22"/>
                  <w:szCs w:val="22"/>
                </w:rPr>
                <w:t xml:space="preserve"> </w:t>
              </w:r>
            </w:ins>
            <w:r w:rsidRPr="007001F1">
              <w:rPr>
                <w:color w:val="000000"/>
                <w:sz w:val="22"/>
                <w:szCs w:val="22"/>
              </w:rPr>
              <w:t>post kontrola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15"/>
        </w:trPr>
        <w:tc>
          <w:tcPr>
            <w:tcW w:w="582"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Poznámka</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ins w:id="1061" w:author="Autor">
              <w:r w:rsidR="00832D74">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062" w:author="Autor">
              <w:r w:rsidR="00832D74">
                <w:rPr>
                  <w:color w:val="000000"/>
                  <w:sz w:val="22"/>
                  <w:szCs w:val="22"/>
                </w:rPr>
                <w:t xml:space="preserve"> </w:t>
              </w:r>
            </w:ins>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ins w:id="1063" w:author="Autor">
              <w:r w:rsidR="00832D74">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1064" w:author="Autor">
              <w:r w:rsidR="00832D74">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B4A5C">
        <w:trPr>
          <w:trHeight w:val="22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2B4A5C">
        <w:trPr>
          <w:trHeight w:val="326"/>
        </w:trPr>
        <w:tc>
          <w:tcPr>
            <w:tcW w:w="582" w:type="dxa"/>
            <w:vMerge w:val="restart"/>
            <w:shd w:val="clear" w:color="auto" w:fill="auto"/>
            <w:noWrap/>
            <w:vAlign w:val="center"/>
          </w:tcPr>
          <w:p w:rsidR="00BE7BD4" w:rsidRPr="007001F1" w:rsidRDefault="00BE7BD4" w:rsidP="00872D5A">
            <w:pPr>
              <w:jc w:val="center"/>
              <w:rPr>
                <w:color w:val="000000"/>
              </w:rPr>
            </w:pPr>
            <w:r w:rsidRPr="007001F1">
              <w:rPr>
                <w:color w:val="000000"/>
                <w:sz w:val="22"/>
                <w:szCs w:val="22"/>
              </w:rPr>
              <w:t>6</w:t>
            </w:r>
          </w:p>
        </w:tc>
        <w:tc>
          <w:tcPr>
            <w:tcW w:w="4820" w:type="dxa"/>
            <w:gridSpan w:val="2"/>
            <w:shd w:val="clear" w:color="auto" w:fill="auto"/>
            <w:vAlign w:val="center"/>
          </w:tcPr>
          <w:p w:rsidR="00BE7BD4" w:rsidRPr="007001F1" w:rsidRDefault="00EC1F84" w:rsidP="00EC1F84">
            <w:pPr>
              <w:jc w:val="both"/>
              <w:rPr>
                <w:color w:val="000000"/>
              </w:rPr>
            </w:pPr>
            <w:r w:rsidRPr="007001F1">
              <w:rPr>
                <w:color w:val="000000"/>
                <w:sz w:val="22"/>
                <w:szCs w:val="22"/>
              </w:rPr>
              <w:t>a)</w:t>
            </w:r>
            <w:ins w:id="1065" w:author="Autor">
              <w:r w:rsidR="00832D74">
                <w:rPr>
                  <w:color w:val="000000"/>
                  <w:sz w:val="22"/>
                  <w:szCs w:val="22"/>
                </w:rPr>
                <w:t xml:space="preserve"> </w:t>
              </w:r>
            </w:ins>
            <w:r w:rsidR="00BE7BD4" w:rsidRPr="007001F1">
              <w:rPr>
                <w:color w:val="000000"/>
                <w:sz w:val="22"/>
                <w:szCs w:val="22"/>
              </w:rPr>
              <w:t>Nebol pri zadávaní zákazky identifikovaný konflikt záujmov podľa § 23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w:t>
            </w:r>
            <w:ins w:id="1066" w:author="Autor">
              <w:r w:rsidR="00832D74">
                <w:rPr>
                  <w:color w:val="000000"/>
                  <w:sz w:val="22"/>
                  <w:szCs w:val="22"/>
                </w:rPr>
                <w:t xml:space="preserve"> </w:t>
              </w:r>
            </w:ins>
            <w:r w:rsidRPr="007001F1">
              <w:rPr>
                <w:color w:val="000000"/>
                <w:sz w:val="22"/>
                <w:szCs w:val="22"/>
              </w:rPr>
              <w:t>Boli v prípade konfliktu záujmov prijaté primerané opatrenia a vykonaná náprav</w:t>
            </w:r>
            <w:r w:rsidR="00BE66E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1207D0" w:rsidRPr="007001F1" w:rsidTr="007261E4">
        <w:trPr>
          <w:trHeight w:val="675"/>
          <w:ins w:id="1067" w:author="Autor"/>
        </w:trPr>
        <w:tc>
          <w:tcPr>
            <w:tcW w:w="582" w:type="dxa"/>
            <w:vMerge w:val="restart"/>
            <w:shd w:val="clear" w:color="auto" w:fill="auto"/>
            <w:noWrap/>
            <w:vAlign w:val="center"/>
          </w:tcPr>
          <w:p w:rsidR="001207D0" w:rsidRPr="007001F1" w:rsidRDefault="001207D0" w:rsidP="00872D5A">
            <w:pPr>
              <w:jc w:val="center"/>
              <w:rPr>
                <w:ins w:id="1068" w:author="Autor"/>
                <w:color w:val="000000"/>
              </w:rPr>
            </w:pPr>
            <w:ins w:id="1069" w:author="Autor">
              <w:r>
                <w:rPr>
                  <w:color w:val="000000"/>
                </w:rPr>
                <w:t>7</w:t>
              </w:r>
            </w:ins>
          </w:p>
        </w:tc>
        <w:tc>
          <w:tcPr>
            <w:tcW w:w="4820" w:type="dxa"/>
            <w:gridSpan w:val="2"/>
            <w:shd w:val="clear" w:color="auto" w:fill="auto"/>
            <w:vAlign w:val="center"/>
          </w:tcPr>
          <w:p w:rsidR="001207D0" w:rsidRPr="007001F1" w:rsidRDefault="001207D0" w:rsidP="00EC1F84">
            <w:pPr>
              <w:jc w:val="both"/>
              <w:rPr>
                <w:ins w:id="1070" w:author="Autor"/>
                <w:color w:val="000000"/>
                <w:sz w:val="22"/>
                <w:szCs w:val="22"/>
              </w:rPr>
            </w:pPr>
            <w:ins w:id="1071"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ins>
          </w:p>
        </w:tc>
        <w:tc>
          <w:tcPr>
            <w:tcW w:w="567" w:type="dxa"/>
            <w:shd w:val="clear" w:color="auto" w:fill="auto"/>
            <w:vAlign w:val="center"/>
          </w:tcPr>
          <w:p w:rsidR="001207D0" w:rsidRPr="007001F1" w:rsidRDefault="001207D0" w:rsidP="00872D5A">
            <w:pPr>
              <w:jc w:val="center"/>
              <w:rPr>
                <w:ins w:id="1072" w:author="Autor"/>
                <w:color w:val="000000"/>
              </w:rPr>
            </w:pPr>
          </w:p>
        </w:tc>
        <w:tc>
          <w:tcPr>
            <w:tcW w:w="567" w:type="dxa"/>
            <w:shd w:val="clear" w:color="auto" w:fill="auto"/>
            <w:vAlign w:val="center"/>
          </w:tcPr>
          <w:p w:rsidR="001207D0" w:rsidRPr="007001F1" w:rsidRDefault="001207D0" w:rsidP="00872D5A">
            <w:pPr>
              <w:jc w:val="center"/>
              <w:rPr>
                <w:ins w:id="1073" w:author="Autor"/>
                <w:color w:val="000000"/>
              </w:rPr>
            </w:pPr>
          </w:p>
        </w:tc>
        <w:tc>
          <w:tcPr>
            <w:tcW w:w="776" w:type="dxa"/>
            <w:shd w:val="clear" w:color="auto" w:fill="auto"/>
            <w:vAlign w:val="center"/>
          </w:tcPr>
          <w:p w:rsidR="001207D0" w:rsidRPr="007001F1" w:rsidRDefault="001207D0" w:rsidP="00872D5A">
            <w:pPr>
              <w:jc w:val="center"/>
              <w:rPr>
                <w:ins w:id="1074" w:author="Autor"/>
                <w:color w:val="000000"/>
              </w:rPr>
            </w:pPr>
          </w:p>
        </w:tc>
        <w:tc>
          <w:tcPr>
            <w:tcW w:w="1775" w:type="dxa"/>
            <w:shd w:val="clear" w:color="auto" w:fill="auto"/>
            <w:vAlign w:val="center"/>
          </w:tcPr>
          <w:p w:rsidR="001207D0" w:rsidRPr="007001F1" w:rsidRDefault="001207D0" w:rsidP="00872D5A">
            <w:pPr>
              <w:jc w:val="center"/>
              <w:rPr>
                <w:ins w:id="1075" w:author="Autor"/>
                <w:color w:val="000000"/>
              </w:rPr>
            </w:pPr>
          </w:p>
        </w:tc>
      </w:tr>
      <w:tr w:rsidR="001207D0" w:rsidRPr="007001F1" w:rsidTr="007261E4">
        <w:trPr>
          <w:trHeight w:val="675"/>
          <w:ins w:id="1076" w:author="Autor"/>
        </w:trPr>
        <w:tc>
          <w:tcPr>
            <w:tcW w:w="582" w:type="dxa"/>
            <w:vMerge/>
            <w:shd w:val="clear" w:color="auto" w:fill="auto"/>
            <w:noWrap/>
            <w:vAlign w:val="center"/>
          </w:tcPr>
          <w:p w:rsidR="001207D0" w:rsidRPr="007001F1" w:rsidRDefault="001207D0" w:rsidP="00872D5A">
            <w:pPr>
              <w:jc w:val="center"/>
              <w:rPr>
                <w:ins w:id="1077" w:author="Autor"/>
                <w:color w:val="000000"/>
              </w:rPr>
            </w:pPr>
          </w:p>
        </w:tc>
        <w:tc>
          <w:tcPr>
            <w:tcW w:w="4820" w:type="dxa"/>
            <w:gridSpan w:val="2"/>
            <w:shd w:val="clear" w:color="auto" w:fill="auto"/>
            <w:vAlign w:val="center"/>
          </w:tcPr>
          <w:p w:rsidR="001207D0" w:rsidRPr="007001F1" w:rsidRDefault="001207D0" w:rsidP="00EC1F84">
            <w:pPr>
              <w:jc w:val="both"/>
              <w:rPr>
                <w:ins w:id="1078" w:author="Autor"/>
                <w:color w:val="000000"/>
                <w:sz w:val="22"/>
                <w:szCs w:val="22"/>
              </w:rPr>
            </w:pPr>
            <w:ins w:id="1079"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rsidR="001207D0" w:rsidRPr="007001F1" w:rsidRDefault="001207D0" w:rsidP="00872D5A">
            <w:pPr>
              <w:jc w:val="center"/>
              <w:rPr>
                <w:ins w:id="1080" w:author="Autor"/>
                <w:color w:val="000000"/>
              </w:rPr>
            </w:pPr>
          </w:p>
        </w:tc>
        <w:tc>
          <w:tcPr>
            <w:tcW w:w="567" w:type="dxa"/>
            <w:shd w:val="clear" w:color="auto" w:fill="auto"/>
            <w:vAlign w:val="center"/>
          </w:tcPr>
          <w:p w:rsidR="001207D0" w:rsidRPr="007001F1" w:rsidRDefault="001207D0" w:rsidP="00872D5A">
            <w:pPr>
              <w:jc w:val="center"/>
              <w:rPr>
                <w:ins w:id="1081" w:author="Autor"/>
                <w:color w:val="000000"/>
              </w:rPr>
            </w:pPr>
          </w:p>
        </w:tc>
        <w:tc>
          <w:tcPr>
            <w:tcW w:w="776" w:type="dxa"/>
            <w:shd w:val="clear" w:color="auto" w:fill="auto"/>
            <w:vAlign w:val="center"/>
          </w:tcPr>
          <w:p w:rsidR="001207D0" w:rsidRPr="007001F1" w:rsidRDefault="001207D0" w:rsidP="00872D5A">
            <w:pPr>
              <w:jc w:val="center"/>
              <w:rPr>
                <w:ins w:id="1082" w:author="Autor"/>
                <w:color w:val="000000"/>
              </w:rPr>
            </w:pPr>
          </w:p>
        </w:tc>
        <w:tc>
          <w:tcPr>
            <w:tcW w:w="1775" w:type="dxa"/>
            <w:shd w:val="clear" w:color="auto" w:fill="auto"/>
            <w:vAlign w:val="center"/>
          </w:tcPr>
          <w:p w:rsidR="001207D0" w:rsidRPr="007001F1" w:rsidRDefault="001207D0" w:rsidP="00872D5A">
            <w:pPr>
              <w:jc w:val="center"/>
              <w:rPr>
                <w:ins w:id="1083" w:author="Autor"/>
                <w:color w:val="000000"/>
              </w:rPr>
            </w:pPr>
          </w:p>
        </w:tc>
      </w:tr>
      <w:tr w:rsidR="008747D0" w:rsidRPr="007001F1" w:rsidTr="007261E4">
        <w:trPr>
          <w:trHeight w:val="675"/>
          <w:ins w:id="1084" w:author="Autor"/>
        </w:trPr>
        <w:tc>
          <w:tcPr>
            <w:tcW w:w="582" w:type="dxa"/>
            <w:shd w:val="clear" w:color="auto" w:fill="auto"/>
            <w:noWrap/>
            <w:vAlign w:val="center"/>
          </w:tcPr>
          <w:p w:rsidR="008747D0" w:rsidRPr="007001F1" w:rsidRDefault="008747D0" w:rsidP="00872D5A">
            <w:pPr>
              <w:jc w:val="center"/>
              <w:rPr>
                <w:ins w:id="1085" w:author="Autor"/>
                <w:color w:val="000000"/>
              </w:rPr>
            </w:pPr>
            <w:ins w:id="1086" w:author="Autor">
              <w:r>
                <w:rPr>
                  <w:color w:val="000000"/>
                </w:rPr>
                <w:t>8</w:t>
              </w:r>
            </w:ins>
          </w:p>
        </w:tc>
        <w:tc>
          <w:tcPr>
            <w:tcW w:w="4820" w:type="dxa"/>
            <w:gridSpan w:val="2"/>
            <w:shd w:val="clear" w:color="auto" w:fill="auto"/>
            <w:vAlign w:val="center"/>
          </w:tcPr>
          <w:p w:rsidR="008747D0" w:rsidRPr="007001F1" w:rsidRDefault="008747D0" w:rsidP="00EC1F84">
            <w:pPr>
              <w:jc w:val="both"/>
              <w:rPr>
                <w:ins w:id="1087" w:author="Autor"/>
                <w:sz w:val="22"/>
                <w:szCs w:val="22"/>
              </w:rPr>
            </w:pPr>
            <w:ins w:id="1088"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8747D0" w:rsidRPr="007001F1" w:rsidRDefault="008747D0" w:rsidP="00872D5A">
            <w:pPr>
              <w:jc w:val="center"/>
              <w:rPr>
                <w:ins w:id="1089" w:author="Autor"/>
                <w:color w:val="000000"/>
              </w:rPr>
            </w:pPr>
          </w:p>
        </w:tc>
        <w:tc>
          <w:tcPr>
            <w:tcW w:w="567" w:type="dxa"/>
            <w:shd w:val="clear" w:color="auto" w:fill="auto"/>
            <w:vAlign w:val="center"/>
          </w:tcPr>
          <w:p w:rsidR="008747D0" w:rsidRPr="007001F1" w:rsidRDefault="008747D0" w:rsidP="00872D5A">
            <w:pPr>
              <w:jc w:val="center"/>
              <w:rPr>
                <w:ins w:id="1090" w:author="Autor"/>
                <w:color w:val="000000"/>
              </w:rPr>
            </w:pPr>
          </w:p>
        </w:tc>
        <w:tc>
          <w:tcPr>
            <w:tcW w:w="776" w:type="dxa"/>
            <w:shd w:val="clear" w:color="auto" w:fill="auto"/>
            <w:vAlign w:val="center"/>
          </w:tcPr>
          <w:p w:rsidR="008747D0" w:rsidRPr="007001F1" w:rsidRDefault="008747D0" w:rsidP="00872D5A">
            <w:pPr>
              <w:jc w:val="center"/>
              <w:rPr>
                <w:ins w:id="1091" w:author="Autor"/>
                <w:color w:val="000000"/>
              </w:rPr>
            </w:pPr>
          </w:p>
        </w:tc>
        <w:tc>
          <w:tcPr>
            <w:tcW w:w="1775" w:type="dxa"/>
            <w:shd w:val="clear" w:color="auto" w:fill="auto"/>
            <w:vAlign w:val="center"/>
          </w:tcPr>
          <w:p w:rsidR="008747D0" w:rsidRPr="007001F1" w:rsidRDefault="008747D0" w:rsidP="00872D5A">
            <w:pPr>
              <w:jc w:val="center"/>
              <w:rPr>
                <w:ins w:id="1092" w:author="Autor"/>
                <w:color w:val="000000"/>
              </w:rPr>
            </w:pPr>
          </w:p>
        </w:tc>
      </w:tr>
      <w:tr w:rsidR="001207D0" w:rsidRPr="007001F1" w:rsidTr="007261E4">
        <w:trPr>
          <w:trHeight w:val="20"/>
        </w:trPr>
        <w:tc>
          <w:tcPr>
            <w:tcW w:w="582" w:type="dxa"/>
            <w:shd w:val="clear" w:color="auto" w:fill="auto"/>
            <w:noWrap/>
            <w:vAlign w:val="center"/>
            <w:hideMark/>
          </w:tcPr>
          <w:p w:rsidR="001207D0" w:rsidRPr="007001F1" w:rsidRDefault="008747D0" w:rsidP="00872D5A">
            <w:pPr>
              <w:jc w:val="center"/>
              <w:rPr>
                <w:color w:val="000000"/>
              </w:rPr>
            </w:pPr>
            <w:ins w:id="1093" w:author="Autor">
              <w:r>
                <w:rPr>
                  <w:color w:val="000000"/>
                  <w:sz w:val="22"/>
                  <w:szCs w:val="22"/>
                </w:rPr>
                <w:t>9</w:t>
              </w:r>
            </w:ins>
            <w:del w:id="1094" w:author="Autor">
              <w:r w:rsidR="001207D0" w:rsidRPr="007001F1" w:rsidDel="001207D0">
                <w:rPr>
                  <w:color w:val="000000"/>
                  <w:sz w:val="22"/>
                  <w:szCs w:val="22"/>
                </w:rPr>
                <w:delText>7</w:delText>
              </w:r>
            </w:del>
          </w:p>
        </w:tc>
        <w:tc>
          <w:tcPr>
            <w:tcW w:w="4820" w:type="dxa"/>
            <w:gridSpan w:val="2"/>
            <w:shd w:val="clear" w:color="auto" w:fill="auto"/>
            <w:vAlign w:val="center"/>
            <w:hideMark/>
          </w:tcPr>
          <w:p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center"/>
          </w:tcPr>
          <w:p w:rsidR="001207D0" w:rsidRPr="007001F1" w:rsidRDefault="001207D0" w:rsidP="00872D5A">
            <w:pPr>
              <w:jc w:val="both"/>
              <w:rPr>
                <w:b/>
                <w:sz w:val="20"/>
                <w:szCs w:val="20"/>
              </w:rPr>
            </w:pPr>
            <w:r w:rsidRPr="007001F1">
              <w:rPr>
                <w:b/>
                <w:sz w:val="20"/>
                <w:szCs w:val="20"/>
              </w:rPr>
              <w:t>VYJADRENIE</w:t>
            </w:r>
          </w:p>
          <w:p w:rsidR="001207D0" w:rsidRPr="007001F1" w:rsidRDefault="001207D0" w:rsidP="00872D5A">
            <w:pPr>
              <w:jc w:val="both"/>
              <w:rPr>
                <w:sz w:val="20"/>
                <w:szCs w:val="20"/>
              </w:rPr>
            </w:pPr>
          </w:p>
          <w:p w:rsidR="001207D0" w:rsidRPr="00A20234" w:rsidRDefault="001207D0"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59"/>
              <w:t>[1]</w:t>
            </w:r>
          </w:p>
          <w:p w:rsidR="001207D0" w:rsidRPr="007001F1" w:rsidRDefault="001207D0" w:rsidP="00872D5A">
            <w:pPr>
              <w:rPr>
                <w:sz w:val="20"/>
                <w:szCs w:val="20"/>
              </w:rPr>
            </w:pPr>
          </w:p>
          <w:p w:rsidR="001207D0" w:rsidRPr="007001F1" w:rsidRDefault="001207D0" w:rsidP="00872D5A">
            <w:pPr>
              <w:rPr>
                <w:b/>
                <w:bCs/>
                <w:color w:val="000000"/>
              </w:rPr>
            </w:pP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Kontrolu vykonal</w:t>
            </w:r>
            <w:ins w:id="1097" w:author="Autor">
              <w:r>
                <w:rPr>
                  <w:rStyle w:val="Odkaznapoznmkupodiarou"/>
                  <w:b/>
                  <w:bCs/>
                  <w:sz w:val="22"/>
                  <w:szCs w:val="22"/>
                </w:rPr>
                <w:footnoteReference w:customMarkFollows="1" w:id="60"/>
                <w:t>2</w:t>
              </w:r>
            </w:ins>
            <w:r w:rsidRPr="007001F1">
              <w:rPr>
                <w:b/>
                <w:bCs/>
                <w:sz w:val="22"/>
                <w:szCs w:val="22"/>
              </w:rPr>
              <w:t>:</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bottom"/>
            <w:hideMark/>
          </w:tcPr>
          <w:p w:rsidR="001207D0" w:rsidRPr="007001F1" w:rsidRDefault="001207D0" w:rsidP="00872D5A">
            <w:pPr>
              <w:jc w:val="center"/>
              <w:rPr>
                <w:color w:val="000000"/>
              </w:rPr>
            </w:pPr>
            <w:r w:rsidRPr="007001F1">
              <w:rPr>
                <w:color w:val="000000"/>
                <w:sz w:val="22"/>
                <w:szCs w:val="22"/>
              </w:rPr>
              <w:lastRenderedPageBreak/>
              <w:t> </w:t>
            </w:r>
          </w:p>
        </w:tc>
      </w:tr>
      <w:tr w:rsidR="001207D0" w:rsidRPr="007001F1" w:rsidTr="007261E4">
        <w:trPr>
          <w:trHeight w:val="300"/>
        </w:trPr>
        <w:tc>
          <w:tcPr>
            <w:tcW w:w="3559" w:type="dxa"/>
            <w:gridSpan w:val="2"/>
            <w:shd w:val="clear" w:color="000000" w:fill="FFFFFF"/>
            <w:vAlign w:val="center"/>
            <w:hideMark/>
          </w:tcPr>
          <w:p w:rsidR="001207D0" w:rsidRDefault="001207D0" w:rsidP="00A90B4D">
            <w:pPr>
              <w:rPr>
                <w:ins w:id="1099" w:author="Autor"/>
                <w:b/>
                <w:bCs/>
                <w:sz w:val="20"/>
                <w:szCs w:val="20"/>
              </w:rPr>
            </w:pPr>
            <w:r w:rsidRPr="007001F1">
              <w:rPr>
                <w:b/>
                <w:bCs/>
                <w:sz w:val="22"/>
                <w:szCs w:val="22"/>
              </w:rPr>
              <w:t xml:space="preserve">Kontrolu </w:t>
            </w:r>
            <w:ins w:id="1100" w:author="Autor">
              <w:r w:rsidR="00E3352C">
                <w:rPr>
                  <w:b/>
                  <w:bCs/>
                  <w:sz w:val="22"/>
                  <w:szCs w:val="22"/>
                </w:rPr>
                <w:t>schválil</w:t>
              </w:r>
              <w:r w:rsidR="00E3352C" w:rsidRPr="007001F1" w:rsidDel="00E3352C">
                <w:rPr>
                  <w:b/>
                  <w:bCs/>
                  <w:sz w:val="22"/>
                  <w:szCs w:val="22"/>
                </w:rPr>
                <w:t xml:space="preserve"> </w:t>
              </w:r>
            </w:ins>
            <w:del w:id="1101" w:author="Autor">
              <w:r w:rsidRPr="007001F1" w:rsidDel="00E3352C">
                <w:rPr>
                  <w:b/>
                  <w:bCs/>
                  <w:sz w:val="22"/>
                  <w:szCs w:val="22"/>
                </w:rPr>
                <w:delText>vykonal</w:delText>
              </w:r>
            </w:del>
            <w:ins w:id="1102" w:author="Autor">
              <w:r>
                <w:rPr>
                  <w:rStyle w:val="Odkaznapoznmkupodiarou"/>
                  <w:b/>
                  <w:bCs/>
                  <w:sz w:val="22"/>
                  <w:szCs w:val="22"/>
                </w:rPr>
                <w:footnoteReference w:customMarkFollows="1" w:id="61"/>
                <w:t>3</w:t>
              </w:r>
            </w:ins>
            <w:r w:rsidRPr="007001F1">
              <w:rPr>
                <w:b/>
                <w:bCs/>
                <w:sz w:val="22"/>
                <w:szCs w:val="22"/>
              </w:rPr>
              <w:t>:</w:t>
            </w:r>
          </w:p>
          <w:p w:rsidR="001207D0" w:rsidRPr="007001F1" w:rsidRDefault="001207D0" w:rsidP="00A90B4D">
            <w:pPr>
              <w:rPr>
                <w:b/>
                <w:bCs/>
              </w:rPr>
            </w:pP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bl>
    <w:p w:rsidR="00872D5A" w:rsidRPr="007001F1" w:rsidRDefault="00872D5A"/>
    <w:p w:rsidR="00872D5A" w:rsidRPr="007001F1" w:rsidRDefault="00872D5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rsidTr="007261E4">
        <w:trPr>
          <w:trHeight w:val="645"/>
        </w:trPr>
        <w:tc>
          <w:tcPr>
            <w:tcW w:w="9087" w:type="dxa"/>
            <w:gridSpan w:val="7"/>
            <w:shd w:val="clear" w:color="000000" w:fill="60497A"/>
            <w:vAlign w:val="center"/>
            <w:hideMark/>
          </w:tcPr>
          <w:p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105" w:name="KZ_20"/>
            <w:r w:rsidRPr="007001F1">
              <w:rPr>
                <w:b/>
                <w:bCs/>
                <w:color w:val="FFFFFF"/>
              </w:rPr>
              <w:t>Nadlimitná zákazka - priame rokovacie konanie - štandardná ex</w:t>
            </w:r>
            <w:ins w:id="1106" w:author="Autor">
              <w:r w:rsidR="00832D74">
                <w:rPr>
                  <w:b/>
                  <w:bCs/>
                  <w:color w:val="FFFFFF"/>
                </w:rPr>
                <w:t xml:space="preserve"> </w:t>
              </w:r>
            </w:ins>
            <w:r w:rsidRPr="007001F1">
              <w:rPr>
                <w:b/>
                <w:bCs/>
                <w:color w:val="FFFFFF"/>
              </w:rPr>
              <w:t>post kontrola</w:t>
            </w:r>
            <w:bookmarkEnd w:id="1105"/>
          </w:p>
        </w:tc>
      </w:tr>
      <w:tr w:rsidR="00872D5A" w:rsidRPr="007001F1" w:rsidTr="007261E4">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66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rsidTr="007261E4">
        <w:trPr>
          <w:trHeight w:val="33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Nadlimitná zákazka</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D5A" w:rsidRPr="007001F1" w:rsidRDefault="00872D5A"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Štandardná ex</w:t>
            </w:r>
            <w:ins w:id="1107" w:author="Autor">
              <w:r w:rsidR="00832D74">
                <w:rPr>
                  <w:color w:val="000000"/>
                  <w:sz w:val="22"/>
                  <w:szCs w:val="22"/>
                </w:rPr>
                <w:t xml:space="preserve"> </w:t>
              </w:r>
            </w:ins>
            <w:r w:rsidRPr="007001F1">
              <w:rPr>
                <w:color w:val="000000"/>
                <w:sz w:val="22"/>
                <w:szCs w:val="22"/>
              </w:rPr>
              <w:t>post kontrola</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15"/>
        </w:trPr>
        <w:tc>
          <w:tcPr>
            <w:tcW w:w="582"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Poznámka</w:t>
            </w:r>
          </w:p>
        </w:tc>
      </w:tr>
      <w:tr w:rsidR="00ED3F92" w:rsidRPr="007001F1" w:rsidTr="002B4A5C">
        <w:trPr>
          <w:trHeight w:val="302"/>
        </w:trPr>
        <w:tc>
          <w:tcPr>
            <w:tcW w:w="582" w:type="dxa"/>
            <w:vMerge w:val="restart"/>
            <w:shd w:val="clear" w:color="auto" w:fill="auto"/>
            <w:noWrap/>
            <w:vAlign w:val="center"/>
            <w:hideMark/>
          </w:tcPr>
          <w:p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B4A5C">
        <w:trPr>
          <w:trHeight w:val="703"/>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B4A5C">
        <w:trPr>
          <w:trHeight w:val="58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B4A5C">
        <w:trPr>
          <w:trHeight w:val="66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7261E4">
        <w:trPr>
          <w:trHeight w:val="86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B4A5C">
        <w:trPr>
          <w:trHeight w:val="34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B4A5C">
        <w:trPr>
          <w:trHeight w:val="39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sz w:val="22"/>
                <w:szCs w:val="22"/>
              </w:rPr>
              <w:t>g)Stanovil verejný obstarávateľ PHZ v zmysle  ostatných ustanovení § 6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7261E4">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7261E4">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7261E4">
        <w:trPr>
          <w:trHeight w:val="758"/>
        </w:trPr>
        <w:tc>
          <w:tcPr>
            <w:tcW w:w="582" w:type="dxa"/>
            <w:vMerge w:val="restart"/>
            <w:shd w:val="clear" w:color="auto" w:fill="auto"/>
            <w:noWrap/>
            <w:vAlign w:val="center"/>
          </w:tcPr>
          <w:p w:rsidR="00ED3F92" w:rsidRPr="007001F1" w:rsidRDefault="00ED3F92" w:rsidP="00872D5A">
            <w:pPr>
              <w:jc w:val="center"/>
              <w:rPr>
                <w:color w:val="000000"/>
              </w:rPr>
            </w:pPr>
            <w:del w:id="1108" w:author="Autor">
              <w:r w:rsidRPr="007001F1" w:rsidDel="00F970C8">
                <w:rPr>
                  <w:color w:val="000000"/>
                  <w:sz w:val="22"/>
                  <w:szCs w:val="22"/>
                </w:rPr>
                <w:delText>4</w:delText>
              </w:r>
            </w:del>
          </w:p>
        </w:tc>
        <w:tc>
          <w:tcPr>
            <w:tcW w:w="4820" w:type="dxa"/>
            <w:gridSpan w:val="2"/>
            <w:shd w:val="clear" w:color="auto" w:fill="auto"/>
            <w:vAlign w:val="center"/>
          </w:tcPr>
          <w:p w:rsidR="00ED3F92" w:rsidRPr="007001F1" w:rsidRDefault="00ED3F92" w:rsidP="00EC1F84">
            <w:pPr>
              <w:jc w:val="both"/>
              <w:rPr>
                <w:color w:val="000000"/>
              </w:rPr>
            </w:pPr>
            <w:del w:id="1109" w:author="Autor">
              <w:r w:rsidRPr="007001F1" w:rsidDel="00F970C8">
                <w:rPr>
                  <w:color w:val="000000"/>
                  <w:sz w:val="22"/>
                  <w:szCs w:val="22"/>
                </w:rPr>
                <w:delText xml:space="preserve">a) V prípade, ak rozdelil verejný obstarávateľ zákazku na samostatné časti, dodržal všetky ustanovenia §28 ZVO? </w:delText>
              </w:r>
            </w:del>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7261E4">
        <w:trPr>
          <w:trHeight w:val="75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del w:id="1110" w:author="Autor">
              <w:r w:rsidRPr="007001F1" w:rsidDel="00F970C8">
                <w:rPr>
                  <w:color w:val="000000"/>
                  <w:sz w:val="22"/>
                  <w:szCs w:val="22"/>
                </w:rPr>
                <w:delText xml:space="preserve">b) V prípade, ak verejný obstarávateľ nerozdelil zákazku na časti, uviedol v oznámení o vyhlásení verejného obstarávania </w:delText>
              </w:r>
              <w:r w:rsidR="007F62A7" w:rsidDel="00F970C8">
                <w:rPr>
                  <w:color w:val="000000"/>
                  <w:sz w:val="22"/>
                  <w:szCs w:val="22"/>
                </w:rPr>
                <w:delText xml:space="preserve">alebo v správe o zákazke </w:delText>
              </w:r>
              <w:r w:rsidRPr="007001F1" w:rsidDel="00F970C8">
                <w:rPr>
                  <w:color w:val="000000"/>
                  <w:sz w:val="22"/>
                  <w:szCs w:val="22"/>
                </w:rPr>
                <w:delText>odôvodnenie?</w:delText>
              </w:r>
            </w:del>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7261E4">
        <w:trPr>
          <w:trHeight w:val="20"/>
        </w:trPr>
        <w:tc>
          <w:tcPr>
            <w:tcW w:w="582" w:type="dxa"/>
            <w:shd w:val="clear" w:color="auto" w:fill="auto"/>
            <w:noWrap/>
            <w:vAlign w:val="center"/>
            <w:hideMark/>
          </w:tcPr>
          <w:p w:rsidR="00872D5A" w:rsidRPr="007001F1" w:rsidRDefault="003075EA" w:rsidP="00872D5A">
            <w:pPr>
              <w:jc w:val="center"/>
              <w:rPr>
                <w:color w:val="000000"/>
              </w:rPr>
            </w:pPr>
            <w:ins w:id="1111" w:author="Autor">
              <w:r>
                <w:rPr>
                  <w:color w:val="000000"/>
                  <w:sz w:val="22"/>
                  <w:szCs w:val="22"/>
                </w:rPr>
                <w:t>4</w:t>
              </w:r>
            </w:ins>
            <w:del w:id="1112" w:author="Autor">
              <w:r w:rsidR="00517473" w:rsidRPr="007001F1" w:rsidDel="003075EA">
                <w:rPr>
                  <w:color w:val="000000"/>
                  <w:sz w:val="22"/>
                  <w:szCs w:val="22"/>
                </w:rPr>
                <w:delText>5</w:delText>
              </w:r>
            </w:del>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ins w:id="1113" w:author="Autor">
              <w:r w:rsidR="00F970C8">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114" w:author="Autor">
              <w:r w:rsidR="00F970C8">
                <w:rPr>
                  <w:color w:val="000000"/>
                  <w:sz w:val="22"/>
                  <w:szCs w:val="22"/>
                </w:rPr>
                <w:t xml:space="preserve"> </w:t>
              </w:r>
            </w:ins>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7261E4">
        <w:trPr>
          <w:trHeight w:val="20"/>
        </w:trPr>
        <w:tc>
          <w:tcPr>
            <w:tcW w:w="582" w:type="dxa"/>
            <w:shd w:val="clear" w:color="auto" w:fill="auto"/>
            <w:noWrap/>
            <w:vAlign w:val="center"/>
            <w:hideMark/>
          </w:tcPr>
          <w:p w:rsidR="00872D5A" w:rsidRPr="007001F1" w:rsidRDefault="003075EA" w:rsidP="00872D5A">
            <w:pPr>
              <w:jc w:val="center"/>
              <w:rPr>
                <w:color w:val="000000"/>
              </w:rPr>
            </w:pPr>
            <w:ins w:id="1115" w:author="Autor">
              <w:r>
                <w:rPr>
                  <w:color w:val="000000"/>
                  <w:sz w:val="22"/>
                  <w:szCs w:val="22"/>
                </w:rPr>
                <w:t>5</w:t>
              </w:r>
            </w:ins>
            <w:del w:id="1116" w:author="Autor">
              <w:r w:rsidR="00517473" w:rsidRPr="007001F1" w:rsidDel="003075EA">
                <w:rPr>
                  <w:color w:val="000000"/>
                  <w:sz w:val="22"/>
                  <w:szCs w:val="22"/>
                </w:rPr>
                <w:delText>6</w:delText>
              </w:r>
            </w:del>
          </w:p>
        </w:tc>
        <w:tc>
          <w:tcPr>
            <w:tcW w:w="4820" w:type="dxa"/>
            <w:gridSpan w:val="2"/>
            <w:shd w:val="clear" w:color="auto" w:fill="auto"/>
            <w:vAlign w:val="center"/>
            <w:hideMark/>
          </w:tcPr>
          <w:p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7261E4">
        <w:trPr>
          <w:trHeight w:val="20"/>
        </w:trPr>
        <w:tc>
          <w:tcPr>
            <w:tcW w:w="582" w:type="dxa"/>
            <w:shd w:val="clear" w:color="auto" w:fill="auto"/>
            <w:noWrap/>
            <w:vAlign w:val="center"/>
            <w:hideMark/>
          </w:tcPr>
          <w:p w:rsidR="00872D5A" w:rsidRPr="007001F1" w:rsidRDefault="003075EA" w:rsidP="00872D5A">
            <w:pPr>
              <w:jc w:val="center"/>
              <w:rPr>
                <w:color w:val="000000"/>
              </w:rPr>
            </w:pPr>
            <w:ins w:id="1117" w:author="Autor">
              <w:r>
                <w:rPr>
                  <w:color w:val="000000"/>
                  <w:sz w:val="22"/>
                  <w:szCs w:val="22"/>
                </w:rPr>
                <w:t>6</w:t>
              </w:r>
            </w:ins>
            <w:del w:id="1118" w:author="Autor">
              <w:r w:rsidR="00517473" w:rsidRPr="007001F1" w:rsidDel="003075EA">
                <w:rPr>
                  <w:color w:val="000000"/>
                  <w:sz w:val="22"/>
                  <w:szCs w:val="22"/>
                </w:rPr>
                <w:delText>7</w:delText>
              </w:r>
            </w:del>
          </w:p>
        </w:tc>
        <w:tc>
          <w:tcPr>
            <w:tcW w:w="4820" w:type="dxa"/>
            <w:gridSpan w:val="2"/>
            <w:shd w:val="clear" w:color="auto" w:fill="auto"/>
            <w:vAlign w:val="center"/>
            <w:hideMark/>
          </w:tcPr>
          <w:p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B4A5C">
        <w:trPr>
          <w:trHeight w:val="292"/>
        </w:trPr>
        <w:tc>
          <w:tcPr>
            <w:tcW w:w="582" w:type="dxa"/>
            <w:vMerge w:val="restart"/>
            <w:shd w:val="clear" w:color="auto" w:fill="auto"/>
            <w:noWrap/>
            <w:vAlign w:val="center"/>
            <w:hideMark/>
          </w:tcPr>
          <w:p w:rsidR="00ED3F92" w:rsidRPr="007001F1" w:rsidRDefault="003075EA" w:rsidP="00872D5A">
            <w:pPr>
              <w:jc w:val="center"/>
              <w:rPr>
                <w:color w:val="000000"/>
              </w:rPr>
            </w:pPr>
            <w:ins w:id="1119" w:author="Autor">
              <w:r>
                <w:rPr>
                  <w:color w:val="000000"/>
                  <w:sz w:val="22"/>
                  <w:szCs w:val="22"/>
                </w:rPr>
                <w:t>7</w:t>
              </w:r>
            </w:ins>
            <w:del w:id="1120" w:author="Autor">
              <w:r w:rsidR="00ED3F92" w:rsidRPr="007001F1" w:rsidDel="003075EA">
                <w:rPr>
                  <w:color w:val="000000"/>
                  <w:sz w:val="22"/>
                  <w:szCs w:val="22"/>
                </w:rPr>
                <w:delText>8</w:delText>
              </w:r>
            </w:del>
          </w:p>
        </w:tc>
        <w:tc>
          <w:tcPr>
            <w:tcW w:w="4820" w:type="dxa"/>
            <w:gridSpan w:val="2"/>
            <w:shd w:val="clear" w:color="auto" w:fill="auto"/>
            <w:vAlign w:val="center"/>
            <w:hideMark/>
          </w:tcPr>
          <w:p w:rsidR="00ED3F92" w:rsidRPr="007001F1" w:rsidRDefault="00ED3F92"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7261E4">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7261E4">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B4A5C">
        <w:trPr>
          <w:trHeight w:val="364"/>
        </w:trPr>
        <w:tc>
          <w:tcPr>
            <w:tcW w:w="582" w:type="dxa"/>
            <w:vMerge w:val="restart"/>
            <w:shd w:val="clear" w:color="auto" w:fill="auto"/>
            <w:noWrap/>
            <w:vAlign w:val="center"/>
            <w:hideMark/>
          </w:tcPr>
          <w:p w:rsidR="00ED3F92" w:rsidRPr="007001F1" w:rsidRDefault="003075EA" w:rsidP="00872D5A">
            <w:pPr>
              <w:jc w:val="center"/>
              <w:rPr>
                <w:color w:val="000000"/>
              </w:rPr>
            </w:pPr>
            <w:ins w:id="1121" w:author="Autor">
              <w:r>
                <w:rPr>
                  <w:color w:val="000000"/>
                  <w:sz w:val="22"/>
                  <w:szCs w:val="22"/>
                </w:rPr>
                <w:t>8</w:t>
              </w:r>
            </w:ins>
            <w:del w:id="1122" w:author="Autor">
              <w:r w:rsidR="00ED3F92" w:rsidRPr="007001F1" w:rsidDel="003075EA">
                <w:rPr>
                  <w:color w:val="000000"/>
                  <w:sz w:val="22"/>
                  <w:szCs w:val="22"/>
                </w:rPr>
                <w:delText>9</w:delText>
              </w:r>
            </w:del>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7261E4">
        <w:trPr>
          <w:trHeight w:val="75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ED26C9">
        <w:trPr>
          <w:trHeight w:val="1140"/>
        </w:trPr>
        <w:tc>
          <w:tcPr>
            <w:tcW w:w="582" w:type="dxa"/>
            <w:shd w:val="clear" w:color="auto" w:fill="auto"/>
            <w:noWrap/>
            <w:vAlign w:val="center"/>
            <w:hideMark/>
          </w:tcPr>
          <w:p w:rsidR="00ED3F92" w:rsidRPr="007001F1" w:rsidRDefault="003075EA" w:rsidP="00872D5A">
            <w:pPr>
              <w:jc w:val="center"/>
              <w:rPr>
                <w:color w:val="000000"/>
              </w:rPr>
            </w:pPr>
            <w:ins w:id="1123" w:author="Autor">
              <w:r>
                <w:rPr>
                  <w:color w:val="000000"/>
                  <w:sz w:val="22"/>
                  <w:szCs w:val="22"/>
                </w:rPr>
                <w:t>9</w:t>
              </w:r>
            </w:ins>
            <w:del w:id="1124" w:author="Autor">
              <w:r w:rsidR="00ED3F92" w:rsidRPr="007001F1" w:rsidDel="003075EA">
                <w:rPr>
                  <w:color w:val="000000"/>
                  <w:sz w:val="22"/>
                  <w:szCs w:val="22"/>
                </w:rPr>
                <w:delText>10</w:delText>
              </w:r>
            </w:del>
          </w:p>
        </w:tc>
        <w:tc>
          <w:tcPr>
            <w:tcW w:w="4820" w:type="dxa"/>
            <w:gridSpan w:val="2"/>
            <w:shd w:val="clear" w:color="auto" w:fill="auto"/>
            <w:vAlign w:val="center"/>
          </w:tcPr>
          <w:p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ins w:id="1125" w:author="Autor">
              <w:r w:rsidR="00F970C8">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ex</w:t>
            </w:r>
            <w:ins w:id="1126" w:author="Autor">
              <w:r w:rsidR="00F970C8">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7261E4">
        <w:trPr>
          <w:trHeight w:val="20"/>
        </w:trPr>
        <w:tc>
          <w:tcPr>
            <w:tcW w:w="582" w:type="dxa"/>
            <w:shd w:val="clear" w:color="auto" w:fill="auto"/>
            <w:noWrap/>
            <w:vAlign w:val="center"/>
            <w:hideMark/>
          </w:tcPr>
          <w:p w:rsidR="00872D5A" w:rsidRPr="007001F1" w:rsidRDefault="00517473" w:rsidP="003075EA">
            <w:pPr>
              <w:jc w:val="center"/>
              <w:rPr>
                <w:color w:val="000000"/>
              </w:rPr>
            </w:pPr>
            <w:r w:rsidRPr="007001F1">
              <w:rPr>
                <w:color w:val="000000"/>
                <w:sz w:val="22"/>
                <w:szCs w:val="22"/>
              </w:rPr>
              <w:lastRenderedPageBreak/>
              <w:t>1</w:t>
            </w:r>
            <w:del w:id="1127" w:author="Autor">
              <w:r w:rsidRPr="007001F1" w:rsidDel="003075EA">
                <w:rPr>
                  <w:color w:val="000000"/>
                  <w:sz w:val="22"/>
                  <w:szCs w:val="22"/>
                </w:rPr>
                <w:delText>1</w:delText>
              </w:r>
            </w:del>
            <w:ins w:id="1128" w:author="Autor">
              <w:r w:rsidR="003075EA">
                <w:rPr>
                  <w:color w:val="000000"/>
                  <w:sz w:val="22"/>
                  <w:szCs w:val="22"/>
                </w:rPr>
                <w:t>0</w:t>
              </w:r>
            </w:ins>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7261E4">
        <w:trPr>
          <w:trHeight w:val="20"/>
        </w:trPr>
        <w:tc>
          <w:tcPr>
            <w:tcW w:w="582" w:type="dxa"/>
            <w:shd w:val="clear" w:color="auto" w:fill="auto"/>
            <w:noWrap/>
            <w:vAlign w:val="center"/>
            <w:hideMark/>
          </w:tcPr>
          <w:p w:rsidR="00872D5A" w:rsidRPr="007001F1" w:rsidRDefault="00517473" w:rsidP="00872D5A">
            <w:pPr>
              <w:jc w:val="center"/>
              <w:rPr>
                <w:color w:val="000000"/>
              </w:rPr>
            </w:pPr>
            <w:r w:rsidRPr="007001F1">
              <w:rPr>
                <w:color w:val="000000"/>
                <w:sz w:val="22"/>
                <w:szCs w:val="22"/>
              </w:rPr>
              <w:t>1</w:t>
            </w:r>
            <w:ins w:id="1129" w:author="Autor">
              <w:r w:rsidR="003075EA">
                <w:rPr>
                  <w:color w:val="000000"/>
                  <w:sz w:val="22"/>
                  <w:szCs w:val="22"/>
                </w:rPr>
                <w:t>1</w:t>
              </w:r>
            </w:ins>
            <w:del w:id="1130" w:author="Autor">
              <w:r w:rsidRPr="007001F1" w:rsidDel="003075EA">
                <w:rPr>
                  <w:color w:val="000000"/>
                  <w:sz w:val="22"/>
                  <w:szCs w:val="22"/>
                </w:rPr>
                <w:delText>2</w:delText>
              </w:r>
            </w:del>
          </w:p>
        </w:tc>
        <w:tc>
          <w:tcPr>
            <w:tcW w:w="4820" w:type="dxa"/>
            <w:gridSpan w:val="2"/>
            <w:shd w:val="clear" w:color="auto" w:fill="auto"/>
            <w:vAlign w:val="center"/>
            <w:hideMark/>
          </w:tcPr>
          <w:p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ins w:id="1131" w:author="Autor">
              <w:r w:rsidR="00F970C8">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7261E4">
        <w:trPr>
          <w:trHeight w:val="758"/>
        </w:trPr>
        <w:tc>
          <w:tcPr>
            <w:tcW w:w="582" w:type="dxa"/>
            <w:vMerge w:val="restart"/>
            <w:shd w:val="clear" w:color="auto" w:fill="auto"/>
            <w:noWrap/>
            <w:vAlign w:val="center"/>
            <w:hideMark/>
          </w:tcPr>
          <w:p w:rsidR="00ED3F92" w:rsidRPr="007001F1" w:rsidRDefault="00ED3F92">
            <w:pPr>
              <w:jc w:val="center"/>
              <w:rPr>
                <w:color w:val="000000"/>
              </w:rPr>
            </w:pPr>
            <w:r w:rsidRPr="007001F1">
              <w:rPr>
                <w:color w:val="000000"/>
                <w:sz w:val="22"/>
                <w:szCs w:val="22"/>
              </w:rPr>
              <w:t>1</w:t>
            </w:r>
            <w:ins w:id="1132" w:author="Autor">
              <w:r w:rsidR="003075EA">
                <w:rPr>
                  <w:color w:val="000000"/>
                  <w:sz w:val="22"/>
                  <w:szCs w:val="22"/>
                </w:rPr>
                <w:t>2</w:t>
              </w:r>
            </w:ins>
            <w:del w:id="1133" w:author="Autor">
              <w:r w:rsidRPr="007001F1" w:rsidDel="003075EA">
                <w:rPr>
                  <w:color w:val="000000"/>
                  <w:sz w:val="22"/>
                  <w:szCs w:val="22"/>
                </w:rPr>
                <w:delText>3</w:delText>
              </w:r>
            </w:del>
          </w:p>
        </w:tc>
        <w:tc>
          <w:tcPr>
            <w:tcW w:w="4820" w:type="dxa"/>
            <w:gridSpan w:val="2"/>
            <w:shd w:val="clear" w:color="auto" w:fill="auto"/>
            <w:vAlign w:val="center"/>
            <w:hideMark/>
          </w:tcPr>
          <w:p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B4A5C">
        <w:trPr>
          <w:trHeight w:val="274"/>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2F51B0" w:rsidRPr="007001F1" w:rsidTr="007261E4">
        <w:trPr>
          <w:trHeight w:val="20"/>
        </w:trPr>
        <w:tc>
          <w:tcPr>
            <w:tcW w:w="582" w:type="dxa"/>
            <w:shd w:val="clear" w:color="auto" w:fill="auto"/>
            <w:noWrap/>
            <w:vAlign w:val="center"/>
          </w:tcPr>
          <w:p w:rsidR="002F51B0" w:rsidRPr="007001F1" w:rsidDel="002F51B0" w:rsidRDefault="00517473" w:rsidP="002F51B0">
            <w:pPr>
              <w:jc w:val="center"/>
              <w:rPr>
                <w:color w:val="000000"/>
              </w:rPr>
            </w:pPr>
            <w:r w:rsidRPr="007001F1">
              <w:rPr>
                <w:color w:val="000000"/>
                <w:sz w:val="22"/>
                <w:szCs w:val="22"/>
              </w:rPr>
              <w:t>1</w:t>
            </w:r>
            <w:ins w:id="1134" w:author="Autor">
              <w:r w:rsidR="003075EA">
                <w:rPr>
                  <w:color w:val="000000"/>
                  <w:sz w:val="22"/>
                  <w:szCs w:val="22"/>
                </w:rPr>
                <w:t>3</w:t>
              </w:r>
            </w:ins>
            <w:del w:id="1135" w:author="Autor">
              <w:r w:rsidRPr="007001F1" w:rsidDel="003075EA">
                <w:rPr>
                  <w:color w:val="000000"/>
                  <w:sz w:val="22"/>
                  <w:szCs w:val="22"/>
                </w:rPr>
                <w:delText>4</w:delText>
              </w:r>
            </w:del>
          </w:p>
        </w:tc>
        <w:tc>
          <w:tcPr>
            <w:tcW w:w="4820" w:type="dxa"/>
            <w:gridSpan w:val="2"/>
            <w:shd w:val="clear" w:color="auto" w:fill="auto"/>
            <w:vAlign w:val="center"/>
          </w:tcPr>
          <w:p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rsidR="002F51B0" w:rsidRPr="007001F1" w:rsidRDefault="002F51B0" w:rsidP="00872D5A">
            <w:pPr>
              <w:jc w:val="center"/>
              <w:rPr>
                <w:color w:val="000000"/>
              </w:rPr>
            </w:pPr>
          </w:p>
        </w:tc>
        <w:tc>
          <w:tcPr>
            <w:tcW w:w="567" w:type="dxa"/>
            <w:shd w:val="clear" w:color="auto" w:fill="auto"/>
            <w:vAlign w:val="center"/>
          </w:tcPr>
          <w:p w:rsidR="002F51B0" w:rsidRPr="007001F1" w:rsidRDefault="002F51B0" w:rsidP="00872D5A">
            <w:pPr>
              <w:jc w:val="center"/>
              <w:rPr>
                <w:color w:val="000000"/>
              </w:rPr>
            </w:pPr>
          </w:p>
        </w:tc>
        <w:tc>
          <w:tcPr>
            <w:tcW w:w="776" w:type="dxa"/>
            <w:shd w:val="clear" w:color="auto" w:fill="auto"/>
            <w:vAlign w:val="center"/>
          </w:tcPr>
          <w:p w:rsidR="002F51B0" w:rsidRPr="007001F1" w:rsidRDefault="002F51B0" w:rsidP="00872D5A">
            <w:pPr>
              <w:jc w:val="center"/>
              <w:rPr>
                <w:color w:val="000000"/>
              </w:rPr>
            </w:pPr>
          </w:p>
        </w:tc>
        <w:tc>
          <w:tcPr>
            <w:tcW w:w="1775" w:type="dxa"/>
            <w:shd w:val="clear" w:color="auto" w:fill="auto"/>
            <w:vAlign w:val="center"/>
          </w:tcPr>
          <w:p w:rsidR="002F51B0" w:rsidRPr="007001F1" w:rsidRDefault="002F51B0" w:rsidP="00872D5A">
            <w:pPr>
              <w:jc w:val="center"/>
              <w:rPr>
                <w:color w:val="000000"/>
              </w:rPr>
            </w:pPr>
          </w:p>
        </w:tc>
      </w:tr>
      <w:tr w:rsidR="00ED3F92" w:rsidRPr="007001F1" w:rsidTr="002B4A5C">
        <w:trPr>
          <w:trHeight w:val="374"/>
        </w:trPr>
        <w:tc>
          <w:tcPr>
            <w:tcW w:w="582" w:type="dxa"/>
            <w:vMerge w:val="restart"/>
            <w:shd w:val="clear" w:color="auto" w:fill="auto"/>
            <w:noWrap/>
            <w:vAlign w:val="center"/>
          </w:tcPr>
          <w:p w:rsidR="00ED3F92" w:rsidRPr="007001F1" w:rsidRDefault="00ED3F92">
            <w:pPr>
              <w:jc w:val="center"/>
              <w:rPr>
                <w:color w:val="000000"/>
              </w:rPr>
            </w:pPr>
            <w:r w:rsidRPr="007001F1">
              <w:rPr>
                <w:color w:val="000000"/>
                <w:sz w:val="22"/>
                <w:szCs w:val="22"/>
              </w:rPr>
              <w:t>1</w:t>
            </w:r>
            <w:ins w:id="1136" w:author="Autor">
              <w:r w:rsidR="003075EA">
                <w:rPr>
                  <w:color w:val="000000"/>
                  <w:sz w:val="22"/>
                  <w:szCs w:val="22"/>
                </w:rPr>
                <w:t>4</w:t>
              </w:r>
            </w:ins>
            <w:del w:id="1137" w:author="Autor">
              <w:r w:rsidRPr="007001F1" w:rsidDel="003075EA">
                <w:rPr>
                  <w:color w:val="000000"/>
                  <w:sz w:val="22"/>
                  <w:szCs w:val="22"/>
                </w:rPr>
                <w:delText>5</w:delText>
              </w:r>
            </w:del>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7261E4">
        <w:trPr>
          <w:trHeight w:val="845"/>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1138"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47D0" w:rsidRPr="007001F1" w:rsidTr="007261E4">
        <w:trPr>
          <w:trHeight w:val="845"/>
          <w:ins w:id="1139" w:author="Autor"/>
        </w:trPr>
        <w:tc>
          <w:tcPr>
            <w:tcW w:w="582" w:type="dxa"/>
            <w:shd w:val="clear" w:color="auto" w:fill="auto"/>
            <w:noWrap/>
            <w:vAlign w:val="center"/>
          </w:tcPr>
          <w:p w:rsidR="008747D0" w:rsidRPr="007001F1" w:rsidRDefault="008747D0">
            <w:pPr>
              <w:jc w:val="center"/>
              <w:rPr>
                <w:ins w:id="1140" w:author="Autor"/>
                <w:color w:val="000000"/>
              </w:rPr>
            </w:pPr>
            <w:ins w:id="1141" w:author="Autor">
              <w:r w:rsidRPr="008747D0">
                <w:rPr>
                  <w:color w:val="000000"/>
                  <w:sz w:val="22"/>
                  <w:szCs w:val="22"/>
                </w:rPr>
                <w:t>15</w:t>
              </w:r>
            </w:ins>
          </w:p>
        </w:tc>
        <w:tc>
          <w:tcPr>
            <w:tcW w:w="4820" w:type="dxa"/>
            <w:gridSpan w:val="2"/>
            <w:shd w:val="clear" w:color="auto" w:fill="auto"/>
            <w:vAlign w:val="center"/>
          </w:tcPr>
          <w:p w:rsidR="008747D0" w:rsidRPr="007001F1" w:rsidRDefault="008747D0" w:rsidP="00EC1F84">
            <w:pPr>
              <w:jc w:val="both"/>
              <w:rPr>
                <w:ins w:id="1142" w:author="Autor"/>
                <w:color w:val="000000"/>
                <w:sz w:val="22"/>
                <w:szCs w:val="22"/>
              </w:rPr>
            </w:pPr>
            <w:ins w:id="1143"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8747D0" w:rsidRPr="007001F1" w:rsidRDefault="008747D0" w:rsidP="00872D5A">
            <w:pPr>
              <w:jc w:val="center"/>
              <w:rPr>
                <w:ins w:id="1144" w:author="Autor"/>
                <w:color w:val="000000"/>
              </w:rPr>
            </w:pPr>
          </w:p>
        </w:tc>
        <w:tc>
          <w:tcPr>
            <w:tcW w:w="567" w:type="dxa"/>
            <w:shd w:val="clear" w:color="auto" w:fill="auto"/>
            <w:vAlign w:val="center"/>
          </w:tcPr>
          <w:p w:rsidR="008747D0" w:rsidRPr="007001F1" w:rsidRDefault="008747D0" w:rsidP="00872D5A">
            <w:pPr>
              <w:jc w:val="center"/>
              <w:rPr>
                <w:ins w:id="1145" w:author="Autor"/>
                <w:color w:val="000000"/>
              </w:rPr>
            </w:pPr>
          </w:p>
        </w:tc>
        <w:tc>
          <w:tcPr>
            <w:tcW w:w="776" w:type="dxa"/>
            <w:shd w:val="clear" w:color="auto" w:fill="auto"/>
            <w:vAlign w:val="center"/>
          </w:tcPr>
          <w:p w:rsidR="008747D0" w:rsidRPr="007001F1" w:rsidRDefault="008747D0" w:rsidP="00872D5A">
            <w:pPr>
              <w:jc w:val="center"/>
              <w:rPr>
                <w:ins w:id="1146" w:author="Autor"/>
                <w:color w:val="000000"/>
              </w:rPr>
            </w:pPr>
          </w:p>
        </w:tc>
        <w:tc>
          <w:tcPr>
            <w:tcW w:w="1775" w:type="dxa"/>
            <w:shd w:val="clear" w:color="auto" w:fill="auto"/>
            <w:vAlign w:val="center"/>
          </w:tcPr>
          <w:p w:rsidR="008747D0" w:rsidRPr="007001F1" w:rsidRDefault="008747D0" w:rsidP="00872D5A">
            <w:pPr>
              <w:jc w:val="center"/>
              <w:rPr>
                <w:ins w:id="1147" w:author="Autor"/>
                <w:color w:val="000000"/>
              </w:rPr>
            </w:pPr>
          </w:p>
        </w:tc>
      </w:tr>
      <w:tr w:rsidR="00ED3F92" w:rsidRPr="007001F1" w:rsidTr="002B4A5C">
        <w:trPr>
          <w:trHeight w:val="368"/>
        </w:trPr>
        <w:tc>
          <w:tcPr>
            <w:tcW w:w="582" w:type="dxa"/>
            <w:shd w:val="clear" w:color="auto" w:fill="auto"/>
            <w:noWrap/>
            <w:vAlign w:val="center"/>
            <w:hideMark/>
          </w:tcPr>
          <w:p w:rsidR="00ED3F92" w:rsidRPr="007001F1" w:rsidRDefault="00ED3F92">
            <w:pPr>
              <w:jc w:val="center"/>
              <w:rPr>
                <w:color w:val="000000"/>
              </w:rPr>
            </w:pPr>
            <w:r w:rsidRPr="007001F1">
              <w:rPr>
                <w:color w:val="000000"/>
                <w:sz w:val="22"/>
                <w:szCs w:val="22"/>
              </w:rPr>
              <w:t>16</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872D5A" w:rsidRPr="007001F1" w:rsidTr="007261E4">
        <w:trPr>
          <w:trHeight w:val="20"/>
        </w:trPr>
        <w:tc>
          <w:tcPr>
            <w:tcW w:w="582" w:type="dxa"/>
            <w:shd w:val="clear" w:color="auto" w:fill="auto"/>
            <w:noWrap/>
            <w:vAlign w:val="center"/>
            <w:hideMark/>
          </w:tcPr>
          <w:p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D56171" w:rsidRPr="007001F1" w:rsidTr="007261E4">
        <w:trPr>
          <w:trHeight w:val="20"/>
        </w:trPr>
        <w:tc>
          <w:tcPr>
            <w:tcW w:w="582" w:type="dxa"/>
            <w:shd w:val="clear" w:color="auto" w:fill="auto"/>
            <w:noWrap/>
            <w:vAlign w:val="center"/>
          </w:tcPr>
          <w:p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56171" w:rsidRPr="007001F1" w:rsidRDefault="00D56171" w:rsidP="00872D5A">
            <w:pPr>
              <w:jc w:val="center"/>
              <w:rPr>
                <w:color w:val="000000"/>
              </w:rPr>
            </w:pPr>
          </w:p>
        </w:tc>
        <w:tc>
          <w:tcPr>
            <w:tcW w:w="567" w:type="dxa"/>
            <w:shd w:val="clear" w:color="auto" w:fill="auto"/>
            <w:vAlign w:val="center"/>
          </w:tcPr>
          <w:p w:rsidR="00D56171" w:rsidRPr="007001F1" w:rsidRDefault="00D56171" w:rsidP="00872D5A">
            <w:pPr>
              <w:jc w:val="center"/>
              <w:rPr>
                <w:color w:val="000000"/>
              </w:rPr>
            </w:pPr>
          </w:p>
        </w:tc>
        <w:tc>
          <w:tcPr>
            <w:tcW w:w="776" w:type="dxa"/>
            <w:shd w:val="clear" w:color="auto" w:fill="auto"/>
            <w:vAlign w:val="center"/>
          </w:tcPr>
          <w:p w:rsidR="00D56171" w:rsidRPr="007001F1" w:rsidRDefault="00D56171" w:rsidP="00872D5A">
            <w:pPr>
              <w:jc w:val="center"/>
              <w:rPr>
                <w:color w:val="000000"/>
              </w:rPr>
            </w:pPr>
          </w:p>
        </w:tc>
        <w:tc>
          <w:tcPr>
            <w:tcW w:w="1775" w:type="dxa"/>
            <w:shd w:val="clear" w:color="auto" w:fill="auto"/>
            <w:vAlign w:val="center"/>
          </w:tcPr>
          <w:p w:rsidR="00D56171" w:rsidRPr="007001F1" w:rsidRDefault="00D56171" w:rsidP="00872D5A">
            <w:pPr>
              <w:jc w:val="center"/>
              <w:rPr>
                <w:color w:val="000000"/>
              </w:rPr>
            </w:pPr>
          </w:p>
        </w:tc>
      </w:tr>
      <w:tr w:rsidR="00872D5A" w:rsidRPr="007001F1" w:rsidTr="007261E4">
        <w:trPr>
          <w:trHeight w:val="300"/>
        </w:trPr>
        <w:tc>
          <w:tcPr>
            <w:tcW w:w="9087" w:type="dxa"/>
            <w:gridSpan w:val="7"/>
            <w:shd w:val="clear" w:color="auto" w:fill="auto"/>
            <w:noWrap/>
            <w:vAlign w:val="center"/>
          </w:tcPr>
          <w:p w:rsidR="00872D5A" w:rsidRPr="007001F1" w:rsidRDefault="00872D5A" w:rsidP="00872D5A">
            <w:pPr>
              <w:jc w:val="both"/>
              <w:rPr>
                <w:b/>
                <w:sz w:val="20"/>
                <w:szCs w:val="20"/>
              </w:rPr>
            </w:pPr>
            <w:r w:rsidRPr="007001F1">
              <w:rPr>
                <w:b/>
                <w:sz w:val="20"/>
                <w:szCs w:val="20"/>
              </w:rPr>
              <w:t>VYJADRENIE</w:t>
            </w:r>
          </w:p>
          <w:p w:rsidR="00872D5A" w:rsidRPr="007001F1" w:rsidRDefault="00872D5A" w:rsidP="00872D5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2"/>
              <w:t>[1]</w:t>
            </w:r>
          </w:p>
          <w:p w:rsidR="00872D5A" w:rsidRPr="007001F1" w:rsidRDefault="00872D5A" w:rsidP="00872D5A">
            <w:pPr>
              <w:rPr>
                <w:b/>
                <w:bCs/>
                <w:color w:val="000000"/>
              </w:rPr>
            </w:pP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Kontrolu vykonal</w:t>
            </w:r>
            <w:ins w:id="1150" w:author="Autor">
              <w:r w:rsidR="00A90B4D">
                <w:rPr>
                  <w:rStyle w:val="Odkaznapoznmkupodiarou"/>
                  <w:b/>
                  <w:bCs/>
                  <w:sz w:val="22"/>
                  <w:szCs w:val="22"/>
                </w:rPr>
                <w:footnoteReference w:customMarkFollows="1" w:id="63"/>
                <w:t>2</w:t>
              </w:r>
            </w:ins>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9087" w:type="dxa"/>
            <w:gridSpan w:val="7"/>
            <w:shd w:val="clear" w:color="auto" w:fill="auto"/>
            <w:noWrap/>
            <w:vAlign w:val="bottom"/>
            <w:hideMark/>
          </w:tcPr>
          <w:p w:rsidR="00872D5A" w:rsidRPr="007001F1" w:rsidRDefault="00872D5A" w:rsidP="00872D5A">
            <w:pPr>
              <w:jc w:val="center"/>
              <w:rPr>
                <w:color w:val="000000"/>
              </w:rPr>
            </w:pPr>
            <w:r w:rsidRPr="007001F1">
              <w:rPr>
                <w:color w:val="000000"/>
                <w:sz w:val="22"/>
                <w:szCs w:val="22"/>
              </w:rPr>
              <w:t> </w:t>
            </w:r>
          </w:p>
        </w:tc>
      </w:tr>
      <w:tr w:rsidR="00872D5A" w:rsidRPr="007001F1" w:rsidTr="007261E4">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Kontrolu </w:t>
            </w:r>
            <w:ins w:id="1152" w:author="Autor">
              <w:r w:rsidR="00E3352C">
                <w:rPr>
                  <w:b/>
                  <w:bCs/>
                  <w:sz w:val="22"/>
                  <w:szCs w:val="22"/>
                </w:rPr>
                <w:t>schválil</w:t>
              </w:r>
              <w:r w:rsidR="00E3352C" w:rsidRPr="007001F1" w:rsidDel="00E3352C">
                <w:rPr>
                  <w:b/>
                  <w:bCs/>
                  <w:sz w:val="22"/>
                  <w:szCs w:val="22"/>
                </w:rPr>
                <w:t xml:space="preserve"> </w:t>
              </w:r>
            </w:ins>
            <w:del w:id="1153" w:author="Autor">
              <w:r w:rsidRPr="007001F1" w:rsidDel="00E3352C">
                <w:rPr>
                  <w:b/>
                  <w:bCs/>
                  <w:sz w:val="22"/>
                  <w:szCs w:val="22"/>
                </w:rPr>
                <w:delText>vykonal</w:delText>
              </w:r>
            </w:del>
            <w:ins w:id="1154" w:author="Autor">
              <w:r w:rsidR="00A90B4D">
                <w:rPr>
                  <w:rStyle w:val="Odkaznapoznmkupodiarou"/>
                  <w:b/>
                  <w:bCs/>
                  <w:sz w:val="22"/>
                  <w:szCs w:val="22"/>
                </w:rPr>
                <w:footnoteReference w:customMarkFollows="1" w:id="64"/>
                <w:t>3</w:t>
              </w:r>
            </w:ins>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7261E4">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bl>
    <w:p w:rsidR="00675A3D" w:rsidRPr="007001F1" w:rsidRDefault="00675A3D"/>
    <w:p w:rsidR="00675A3D" w:rsidRPr="007001F1" w:rsidRDefault="00675A3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rsidTr="007261E4">
        <w:trPr>
          <w:trHeight w:val="645"/>
        </w:trPr>
        <w:tc>
          <w:tcPr>
            <w:tcW w:w="9087" w:type="dxa"/>
            <w:gridSpan w:val="7"/>
            <w:shd w:val="clear" w:color="000000" w:fill="60497A"/>
            <w:vAlign w:val="center"/>
            <w:hideMark/>
          </w:tcPr>
          <w:p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1156"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ins w:id="1157" w:author="Autor">
              <w:r w:rsidR="00F970C8">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1156"/>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66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rsidTr="007261E4">
        <w:trPr>
          <w:trHeight w:val="33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Nadlimitná zákazka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Rokovacie konanie so zverejnením (§ 70 ZVO)</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A3D" w:rsidRPr="007001F1" w:rsidRDefault="00675A3D" w:rsidP="00675A3D">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ins w:id="1158" w:author="Autor">
              <w:r w:rsidR="00F970C8">
                <w:rPr>
                  <w:color w:val="000000"/>
                  <w:sz w:val="22"/>
                  <w:szCs w:val="22"/>
                </w:rPr>
                <w:t xml:space="preserve"> </w:t>
              </w:r>
            </w:ins>
            <w:proofErr w:type="spellStart"/>
            <w:r w:rsidR="00675A3D" w:rsidRPr="007001F1">
              <w:rPr>
                <w:color w:val="000000"/>
                <w:sz w:val="22"/>
                <w:szCs w:val="22"/>
              </w:rPr>
              <w:t>ante</w:t>
            </w:r>
            <w:proofErr w:type="spellEnd"/>
            <w:r w:rsidR="00675A3D" w:rsidRPr="007001F1">
              <w:rPr>
                <w:color w:val="000000"/>
                <w:sz w:val="22"/>
                <w:szCs w:val="22"/>
              </w:rPr>
              <w:t xml:space="preserve"> kontrola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15"/>
        </w:trPr>
        <w:tc>
          <w:tcPr>
            <w:tcW w:w="582"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Poznámka</w:t>
            </w:r>
          </w:p>
        </w:tc>
      </w:tr>
      <w:tr w:rsidR="00962446" w:rsidRPr="007001F1" w:rsidTr="002B4A5C">
        <w:trPr>
          <w:trHeight w:val="377"/>
        </w:trPr>
        <w:tc>
          <w:tcPr>
            <w:tcW w:w="582" w:type="dxa"/>
            <w:vMerge w:val="restart"/>
            <w:shd w:val="clear" w:color="auto" w:fill="auto"/>
            <w:noWrap/>
            <w:vAlign w:val="center"/>
            <w:hideMark/>
          </w:tcPr>
          <w:p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62446" w:rsidRPr="007001F1" w:rsidTr="007261E4">
        <w:trPr>
          <w:trHeight w:val="630"/>
          <w:ins w:id="1159" w:author="Autor"/>
        </w:trPr>
        <w:tc>
          <w:tcPr>
            <w:tcW w:w="582" w:type="dxa"/>
            <w:vMerge/>
            <w:shd w:val="clear" w:color="auto" w:fill="auto"/>
            <w:noWrap/>
            <w:vAlign w:val="center"/>
          </w:tcPr>
          <w:p w:rsidR="00962446" w:rsidRPr="007001F1" w:rsidRDefault="00962446" w:rsidP="00675A3D">
            <w:pPr>
              <w:jc w:val="center"/>
              <w:rPr>
                <w:ins w:id="1160" w:author="Autor"/>
                <w:color w:val="000000"/>
              </w:rPr>
            </w:pPr>
          </w:p>
        </w:tc>
        <w:tc>
          <w:tcPr>
            <w:tcW w:w="4820" w:type="dxa"/>
            <w:gridSpan w:val="2"/>
            <w:shd w:val="clear" w:color="auto" w:fill="auto"/>
            <w:vAlign w:val="center"/>
          </w:tcPr>
          <w:p w:rsidR="00962446" w:rsidRPr="007001F1" w:rsidRDefault="00962446" w:rsidP="00EC1F84">
            <w:pPr>
              <w:jc w:val="both"/>
              <w:rPr>
                <w:ins w:id="1161" w:author="Autor"/>
                <w:color w:val="000000"/>
                <w:sz w:val="22"/>
                <w:szCs w:val="22"/>
              </w:rPr>
            </w:pPr>
            <w:ins w:id="1162" w:author="Autor">
              <w:r>
                <w:rPr>
                  <w:color w:val="000000"/>
                  <w:sz w:val="22"/>
                  <w:szCs w:val="22"/>
                </w:rPr>
                <w:t>c) V prípade, že verejný obstarávateľ využil prípravné trhové konzultácie, postupoval podľa § 25 ZVO?</w:t>
              </w:r>
            </w:ins>
          </w:p>
        </w:tc>
        <w:tc>
          <w:tcPr>
            <w:tcW w:w="567" w:type="dxa"/>
            <w:shd w:val="clear" w:color="auto" w:fill="auto"/>
            <w:vAlign w:val="center"/>
          </w:tcPr>
          <w:p w:rsidR="00962446" w:rsidRPr="007001F1" w:rsidRDefault="00962446" w:rsidP="00EC1F84">
            <w:pPr>
              <w:jc w:val="both"/>
              <w:rPr>
                <w:ins w:id="1163" w:author="Autor"/>
                <w:color w:val="000000"/>
              </w:rPr>
            </w:pPr>
          </w:p>
        </w:tc>
        <w:tc>
          <w:tcPr>
            <w:tcW w:w="567" w:type="dxa"/>
            <w:shd w:val="clear" w:color="auto" w:fill="auto"/>
            <w:vAlign w:val="center"/>
          </w:tcPr>
          <w:p w:rsidR="00962446" w:rsidRPr="007001F1" w:rsidRDefault="00962446" w:rsidP="00EC1F84">
            <w:pPr>
              <w:jc w:val="both"/>
              <w:rPr>
                <w:ins w:id="1164" w:author="Autor"/>
                <w:color w:val="000000"/>
              </w:rPr>
            </w:pPr>
          </w:p>
        </w:tc>
        <w:tc>
          <w:tcPr>
            <w:tcW w:w="776" w:type="dxa"/>
            <w:shd w:val="clear" w:color="auto" w:fill="auto"/>
            <w:vAlign w:val="center"/>
          </w:tcPr>
          <w:p w:rsidR="00962446" w:rsidRPr="007001F1" w:rsidRDefault="00962446" w:rsidP="00EC1F84">
            <w:pPr>
              <w:jc w:val="both"/>
              <w:rPr>
                <w:ins w:id="1165" w:author="Autor"/>
                <w:color w:val="000000"/>
              </w:rPr>
            </w:pPr>
          </w:p>
        </w:tc>
        <w:tc>
          <w:tcPr>
            <w:tcW w:w="1775" w:type="dxa"/>
            <w:shd w:val="clear" w:color="auto" w:fill="auto"/>
            <w:vAlign w:val="center"/>
          </w:tcPr>
          <w:p w:rsidR="00962446" w:rsidRPr="007001F1" w:rsidRDefault="00962446" w:rsidP="00EC1F84">
            <w:pPr>
              <w:jc w:val="both"/>
              <w:rPr>
                <w:ins w:id="1166" w:author="Autor"/>
                <w:color w:val="000000"/>
              </w:rPr>
            </w:pPr>
          </w:p>
        </w:tc>
      </w:tr>
      <w:tr w:rsidR="00973492" w:rsidRPr="007001F1" w:rsidTr="002B4A5C">
        <w:trPr>
          <w:trHeight w:val="226"/>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090C17">
        <w:trPr>
          <w:trHeight w:val="87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40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sz w:val="22"/>
                <w:szCs w:val="22"/>
              </w:rPr>
              <w:t>f)Stanovil verejný obstarávateľ PHZ v zmysle  ostatných ustanovení § 6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ins w:id="1167" w:author="Autor">
              <w:r w:rsidR="00F970C8">
                <w:rPr>
                  <w:color w:val="000000"/>
                  <w:sz w:val="22"/>
                  <w:szCs w:val="22"/>
                </w:rPr>
                <w:t xml:space="preserve"> </w:t>
              </w:r>
            </w:ins>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ins w:id="1168" w:author="Autor">
              <w:r w:rsidR="00F970C8">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169" w:author="Autor">
              <w:r w:rsidR="00F970C8">
                <w:rPr>
                  <w:color w:val="000000"/>
                  <w:sz w:val="22"/>
                  <w:szCs w:val="22"/>
                </w:rPr>
                <w:t xml:space="preserve"> </w:t>
              </w:r>
            </w:ins>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CC4C45" w:rsidRPr="007001F1" w:rsidRDefault="00CC4C45" w:rsidP="00EC1F84">
            <w:pPr>
              <w:jc w:val="both"/>
              <w:rPr>
                <w:color w:val="000000"/>
              </w:rPr>
            </w:pPr>
          </w:p>
        </w:tc>
        <w:tc>
          <w:tcPr>
            <w:tcW w:w="567" w:type="dxa"/>
            <w:shd w:val="clear" w:color="auto" w:fill="auto"/>
            <w:vAlign w:val="center"/>
          </w:tcPr>
          <w:p w:rsidR="00CC4C45" w:rsidRPr="007001F1" w:rsidRDefault="00CC4C45" w:rsidP="00EC1F84">
            <w:pPr>
              <w:jc w:val="both"/>
              <w:rPr>
                <w:color w:val="000000"/>
              </w:rPr>
            </w:pPr>
          </w:p>
        </w:tc>
        <w:tc>
          <w:tcPr>
            <w:tcW w:w="776" w:type="dxa"/>
            <w:shd w:val="clear" w:color="auto" w:fill="auto"/>
            <w:vAlign w:val="center"/>
          </w:tcPr>
          <w:p w:rsidR="00CC4C45" w:rsidRPr="007001F1" w:rsidRDefault="00CC4C45" w:rsidP="00EC1F84">
            <w:pPr>
              <w:jc w:val="both"/>
              <w:rPr>
                <w:color w:val="000000"/>
              </w:rPr>
            </w:pPr>
          </w:p>
        </w:tc>
        <w:tc>
          <w:tcPr>
            <w:tcW w:w="1775" w:type="dxa"/>
            <w:shd w:val="clear" w:color="auto" w:fill="auto"/>
            <w:vAlign w:val="center"/>
          </w:tcPr>
          <w:p w:rsidR="00CC4C45" w:rsidRPr="007001F1" w:rsidRDefault="00CC4C45" w:rsidP="00EC1F84">
            <w:pPr>
              <w:jc w:val="both"/>
              <w:rPr>
                <w:color w:val="000000"/>
              </w:rPr>
            </w:pPr>
          </w:p>
        </w:tc>
      </w:tr>
      <w:tr w:rsidR="00BC116C" w:rsidRPr="007001F1" w:rsidTr="007261E4">
        <w:trPr>
          <w:trHeight w:val="20"/>
        </w:trPr>
        <w:tc>
          <w:tcPr>
            <w:tcW w:w="582" w:type="dxa"/>
            <w:shd w:val="clear" w:color="auto" w:fill="auto"/>
            <w:noWrap/>
            <w:vAlign w:val="center"/>
          </w:tcPr>
          <w:p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rsidR="00BC116C" w:rsidRPr="007001F1" w:rsidRDefault="00BC116C" w:rsidP="00EC1F84">
            <w:pPr>
              <w:jc w:val="both"/>
              <w:rPr>
                <w:color w:val="000000"/>
              </w:rPr>
            </w:pPr>
          </w:p>
        </w:tc>
        <w:tc>
          <w:tcPr>
            <w:tcW w:w="567" w:type="dxa"/>
            <w:shd w:val="clear" w:color="auto" w:fill="auto"/>
            <w:vAlign w:val="center"/>
          </w:tcPr>
          <w:p w:rsidR="00BC116C" w:rsidRPr="007001F1" w:rsidRDefault="00BC116C" w:rsidP="00EC1F84">
            <w:pPr>
              <w:jc w:val="both"/>
              <w:rPr>
                <w:color w:val="000000"/>
              </w:rPr>
            </w:pPr>
          </w:p>
        </w:tc>
        <w:tc>
          <w:tcPr>
            <w:tcW w:w="776" w:type="dxa"/>
            <w:shd w:val="clear" w:color="auto" w:fill="auto"/>
            <w:vAlign w:val="center"/>
          </w:tcPr>
          <w:p w:rsidR="00BC116C" w:rsidRPr="007001F1" w:rsidRDefault="00BC116C" w:rsidP="00EC1F84">
            <w:pPr>
              <w:jc w:val="both"/>
              <w:rPr>
                <w:color w:val="000000"/>
              </w:rPr>
            </w:pPr>
          </w:p>
        </w:tc>
        <w:tc>
          <w:tcPr>
            <w:tcW w:w="1775" w:type="dxa"/>
            <w:shd w:val="clear" w:color="auto" w:fill="auto"/>
            <w:vAlign w:val="center"/>
          </w:tcPr>
          <w:p w:rsidR="00BC116C" w:rsidRPr="007001F1" w:rsidRDefault="00BC116C"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1268"/>
        </w:trPr>
        <w:tc>
          <w:tcPr>
            <w:tcW w:w="582" w:type="dxa"/>
            <w:vMerge w:val="restart"/>
            <w:shd w:val="clear" w:color="auto" w:fill="auto"/>
            <w:noWrap/>
            <w:vAlign w:val="center"/>
            <w:hideMark/>
          </w:tcPr>
          <w:p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26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299"/>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lastRenderedPageBreak/>
              <w:t>1</w:t>
            </w:r>
            <w:r w:rsidR="00CC4C45">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2B4A5C">
        <w:trPr>
          <w:trHeight w:val="275"/>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ins w:id="1170" w:author="Autor">
              <w:r w:rsidR="00F737F2">
                <w:rPr>
                  <w:color w:val="000000"/>
                  <w:sz w:val="22"/>
                  <w:szCs w:val="22"/>
                </w:rPr>
                <w:t xml:space="preserve"> </w:t>
              </w:r>
            </w:ins>
            <w:r w:rsidRPr="007001F1">
              <w:rPr>
                <w:color w:val="000000"/>
                <w:sz w:val="22"/>
                <w:szCs w:val="22"/>
              </w:rPr>
              <w:t>o vyhlásení VO náležitosti podľa § 71 ods. 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36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760"/>
        </w:trPr>
        <w:tc>
          <w:tcPr>
            <w:tcW w:w="582" w:type="dxa"/>
            <w:vMerge w:val="restart"/>
            <w:shd w:val="clear" w:color="auto" w:fill="auto"/>
            <w:noWrap/>
            <w:vAlign w:val="center"/>
          </w:tcPr>
          <w:p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6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Je navrhnutá lehota na predloženie žiadostí o účasť v</w:t>
            </w:r>
            <w:del w:id="1171" w:author="Autor">
              <w:r w:rsidRPr="007001F1" w:rsidDel="00F737F2">
                <w:rPr>
                  <w:color w:val="000000"/>
                  <w:sz w:val="22"/>
                  <w:szCs w:val="22"/>
                </w:rPr>
                <w:delText xml:space="preserve"> </w:delText>
              </w:r>
            </w:del>
            <w:ins w:id="1172" w:author="Autor">
              <w:r w:rsidR="00F737F2">
                <w:rPr>
                  <w:color w:val="000000"/>
                  <w:sz w:val="22"/>
                  <w:szCs w:val="22"/>
                </w:rPr>
                <w:t> </w:t>
              </w:r>
            </w:ins>
            <w:proofErr w:type="spellStart"/>
            <w:r w:rsidRPr="007001F1">
              <w:rPr>
                <w:color w:val="000000"/>
                <w:sz w:val="22"/>
                <w:szCs w:val="22"/>
              </w:rPr>
              <w:t>RKsZ</w:t>
            </w:r>
            <w:proofErr w:type="spellEnd"/>
            <w:ins w:id="1173" w:author="Autor">
              <w:r w:rsidR="00F737F2">
                <w:rPr>
                  <w:color w:val="000000"/>
                  <w:sz w:val="22"/>
                  <w:szCs w:val="22"/>
                </w:rPr>
                <w:t xml:space="preserve"> </w:t>
              </w:r>
            </w:ins>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del w:id="1174" w:author="Autor">
              <w:r w:rsidRPr="007001F1" w:rsidDel="00F737F2">
                <w:rPr>
                  <w:color w:val="000000"/>
                  <w:sz w:val="22"/>
                  <w:szCs w:val="22"/>
                </w:rPr>
                <w:delText> </w:delText>
              </w:r>
            </w:del>
            <w:ins w:id="1175" w:author="Autor">
              <w:r w:rsidR="00F737F2">
                <w:rPr>
                  <w:color w:val="000000"/>
                  <w:sz w:val="22"/>
                  <w:szCs w:val="22"/>
                </w:rPr>
                <w:t> </w:t>
              </w:r>
            </w:ins>
            <w:proofErr w:type="spellStart"/>
            <w:r w:rsidRPr="007001F1">
              <w:rPr>
                <w:color w:val="000000"/>
                <w:sz w:val="22"/>
                <w:szCs w:val="22"/>
              </w:rPr>
              <w:t>RKsZ</w:t>
            </w:r>
            <w:proofErr w:type="spellEnd"/>
            <w:ins w:id="1176" w:author="Autor">
              <w:r w:rsidR="00F737F2">
                <w:rPr>
                  <w:color w:val="000000"/>
                  <w:sz w:val="22"/>
                  <w:szCs w:val="22"/>
                </w:rPr>
                <w:t xml:space="preserve"> </w:t>
              </w:r>
            </w:ins>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2B4A5C">
        <w:trPr>
          <w:trHeight w:val="318"/>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8</w:t>
            </w:r>
          </w:p>
        </w:tc>
        <w:tc>
          <w:tcPr>
            <w:tcW w:w="4820" w:type="dxa"/>
            <w:gridSpan w:val="2"/>
            <w:shd w:val="clear" w:color="auto" w:fill="auto"/>
            <w:vAlign w:val="center"/>
          </w:tcPr>
          <w:p w:rsidR="00973492" w:rsidRPr="007001F1" w:rsidRDefault="00973492"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1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593E9D">
            <w:pPr>
              <w:jc w:val="both"/>
            </w:pPr>
            <w:r w:rsidRPr="007001F1">
              <w:rPr>
                <w:sz w:val="22"/>
                <w:szCs w:val="22"/>
              </w:rPr>
              <w:t>b) Boli v prípade konfliktu záujmov prijaté primerané opatrenia a vykonaná náprav</w:t>
            </w:r>
            <w:r w:rsidR="00593E9D">
              <w:rPr>
                <w:sz w:val="22"/>
                <w:szCs w:val="22"/>
              </w:rPr>
              <w:t>a</w:t>
            </w:r>
            <w:r w:rsidRPr="007001F1">
              <w:rPr>
                <w:sz w:val="22"/>
                <w:szCs w:val="22"/>
              </w:rPr>
              <w:t xml:space="preserve"> v zmysle          § 23 ods. 5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82"/>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ins w:id="1177" w:author="Autor">
              <w:r w:rsidR="0083233D">
                <w:rPr>
                  <w:sz w:val="22"/>
                  <w:szCs w:val="22"/>
                </w:rPr>
                <w:t xml:space="preserve"> alebo v súťažných podkladoch</w:t>
              </w:r>
            </w:ins>
            <w:r w:rsidRPr="007001F1">
              <w:rPr>
                <w:sz w:val="22"/>
                <w:szCs w:val="22"/>
              </w:rPr>
              <w:t xml:space="preserve"> odôvodnenie?</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20</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center"/>
          </w:tcPr>
          <w:p w:rsidR="00675A3D" w:rsidRPr="007001F1" w:rsidRDefault="00675A3D" w:rsidP="00675A3D">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5"/>
              <w:t>[1]</w:t>
            </w:r>
          </w:p>
          <w:p w:rsidR="00675A3D" w:rsidRPr="007001F1" w:rsidRDefault="00675A3D" w:rsidP="00675A3D">
            <w:pPr>
              <w:rPr>
                <w:b/>
                <w:bCs/>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Kontrolu vykonal</w:t>
            </w:r>
            <w:ins w:id="1180" w:author="Autor">
              <w:r w:rsidR="00A90B4D">
                <w:rPr>
                  <w:rStyle w:val="Odkaznapoznmkupodiarou"/>
                  <w:b/>
                  <w:bCs/>
                  <w:sz w:val="22"/>
                  <w:szCs w:val="22"/>
                </w:rPr>
                <w:footnoteReference w:customMarkFollows="1" w:id="66"/>
                <w:t>2</w:t>
              </w:r>
            </w:ins>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bottom"/>
            <w:hideMark/>
          </w:tcPr>
          <w:p w:rsidR="00675A3D" w:rsidRPr="007001F1" w:rsidRDefault="00675A3D" w:rsidP="00675A3D">
            <w:pPr>
              <w:jc w:val="cente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Kontrolu </w:t>
            </w:r>
            <w:ins w:id="1182" w:author="Autor">
              <w:r w:rsidR="00E3352C">
                <w:rPr>
                  <w:b/>
                  <w:bCs/>
                  <w:sz w:val="22"/>
                  <w:szCs w:val="22"/>
                </w:rPr>
                <w:t>schválil</w:t>
              </w:r>
              <w:r w:rsidR="00E3352C" w:rsidRPr="007001F1" w:rsidDel="00E3352C">
                <w:rPr>
                  <w:b/>
                  <w:bCs/>
                  <w:sz w:val="22"/>
                  <w:szCs w:val="22"/>
                </w:rPr>
                <w:t xml:space="preserve"> </w:t>
              </w:r>
            </w:ins>
            <w:del w:id="1183" w:author="Autor">
              <w:r w:rsidRPr="007001F1" w:rsidDel="00E3352C">
                <w:rPr>
                  <w:b/>
                  <w:bCs/>
                  <w:sz w:val="22"/>
                  <w:szCs w:val="22"/>
                </w:rPr>
                <w:delText>vykonal</w:delText>
              </w:r>
            </w:del>
            <w:ins w:id="1184" w:author="Autor">
              <w:r w:rsidR="00A90B4D">
                <w:rPr>
                  <w:rStyle w:val="Odkaznapoznmkupodiarou"/>
                  <w:b/>
                  <w:bCs/>
                  <w:sz w:val="22"/>
                  <w:szCs w:val="22"/>
                </w:rPr>
                <w:footnoteReference w:customMarkFollows="1" w:id="67"/>
                <w:t>3</w:t>
              </w:r>
            </w:ins>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bl>
    <w:p w:rsidR="004602AE" w:rsidRPr="007001F1" w:rsidRDefault="004602AE"/>
    <w:p w:rsidR="004602AE" w:rsidRPr="007001F1" w:rsidRDefault="004602A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rsidTr="007261E4">
        <w:trPr>
          <w:trHeight w:val="645"/>
        </w:trPr>
        <w:tc>
          <w:tcPr>
            <w:tcW w:w="9087" w:type="dxa"/>
            <w:gridSpan w:val="7"/>
            <w:shd w:val="clear" w:color="000000" w:fill="60497A"/>
            <w:vAlign w:val="center"/>
            <w:hideMark/>
          </w:tcPr>
          <w:p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1186"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ins w:id="1187" w:author="Autor">
              <w:r w:rsidR="00F737F2">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1186"/>
          </w:p>
        </w:tc>
      </w:tr>
      <w:tr w:rsidR="004602AE" w:rsidRPr="007001F1" w:rsidTr="007261E4">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66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rsidTr="007261E4">
        <w:trPr>
          <w:trHeight w:val="33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Nadlimitná zákazka</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Rokovacie konanie so zverejnením (§ 70 ZVO)</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602AE" w:rsidRPr="007001F1" w:rsidRDefault="004602AE" w:rsidP="00C1211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ins w:id="1188" w:author="Autor">
              <w:r w:rsidR="00F737F2">
                <w:rPr>
                  <w:color w:val="000000"/>
                  <w:sz w:val="22"/>
                  <w:szCs w:val="22"/>
                </w:rPr>
                <w:t xml:space="preserve"> </w:t>
              </w:r>
            </w:ins>
            <w:proofErr w:type="spellStart"/>
            <w:r w:rsidR="004602AE" w:rsidRPr="007001F1">
              <w:rPr>
                <w:color w:val="000000"/>
                <w:sz w:val="22"/>
                <w:szCs w:val="22"/>
              </w:rPr>
              <w:t>ante</w:t>
            </w:r>
            <w:proofErr w:type="spellEnd"/>
            <w:r w:rsidR="004602AE" w:rsidRPr="007001F1">
              <w:rPr>
                <w:color w:val="000000"/>
                <w:sz w:val="22"/>
                <w:szCs w:val="22"/>
              </w:rPr>
              <w:t xml:space="preserve"> kontrola</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tcPr>
          <w:p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rsidR="00A94CA8" w:rsidRPr="007001F1" w:rsidRDefault="00A94CA8" w:rsidP="00A94CA8">
            <w:pPr>
              <w:rPr>
                <w:color w:val="000000"/>
              </w:rPr>
            </w:pP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15"/>
        </w:trPr>
        <w:tc>
          <w:tcPr>
            <w:tcW w:w="582"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Poznámka</w:t>
            </w:r>
          </w:p>
        </w:tc>
      </w:tr>
      <w:tr w:rsidR="00973492" w:rsidRPr="007001F1" w:rsidTr="002B4A5C">
        <w:trPr>
          <w:trHeight w:val="34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7261E4">
        <w:trPr>
          <w:trHeight w:val="757"/>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7261E4">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7261E4">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ins w:id="1189" w:author="Autor">
              <w:r w:rsidR="00F737F2">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190" w:author="Autor">
              <w:r w:rsidR="00F737F2">
                <w:rPr>
                  <w:color w:val="000000"/>
                  <w:sz w:val="22"/>
                  <w:szCs w:val="22"/>
                </w:rPr>
                <w:t xml:space="preserve"> </w:t>
              </w:r>
            </w:ins>
            <w:r w:rsidR="00EE44E4" w:rsidRPr="007001F1">
              <w:rPr>
                <w:color w:val="000000"/>
                <w:sz w:val="22"/>
                <w:szCs w:val="22"/>
              </w:rPr>
              <w:t xml:space="preserve">Neboli </w:t>
            </w:r>
            <w:r w:rsidR="00EE44E4"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B4A5C">
        <w:trPr>
          <w:trHeight w:val="302"/>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7261E4">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Boli v prípade konfliktu záujmov prijaté primerané opatrenia a vykonaná ná</w:t>
            </w:r>
            <w:r w:rsidR="00EC1F84" w:rsidRPr="007001F1">
              <w:rPr>
                <w:sz w:val="22"/>
                <w:szCs w:val="22"/>
              </w:rPr>
              <w:t>prav</w:t>
            </w:r>
            <w:r w:rsidR="00593E9D">
              <w:rPr>
                <w:sz w:val="22"/>
                <w:szCs w:val="22"/>
              </w:rPr>
              <w:t>a</w:t>
            </w:r>
            <w:r w:rsidR="00EC1F84" w:rsidRPr="007001F1">
              <w:rPr>
                <w:sz w:val="22"/>
                <w:szCs w:val="22"/>
              </w:rPr>
              <w:t xml:space="preserve"> v zmysle § 23 ods. 5 ZVO?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7261E4">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7261E4">
        <w:trPr>
          <w:trHeight w:val="1140"/>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7261E4">
        <w:trPr>
          <w:trHeight w:val="1140"/>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Je kontrolované verejné obstarávanie v súlade so závermi vykonanej prvej ex</w:t>
            </w:r>
            <w:ins w:id="1191" w:author="Autor">
              <w:r w:rsidR="00F737F2">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prvej ex</w:t>
            </w:r>
            <w:ins w:id="1192" w:author="Autor">
              <w:r w:rsidR="00F737F2">
                <w:rPr>
                  <w:sz w:val="22"/>
                  <w:szCs w:val="22"/>
                </w:rPr>
                <w:t xml:space="preserve"> </w:t>
              </w:r>
            </w:ins>
            <w:proofErr w:type="spellStart"/>
            <w:r w:rsidRPr="007001F1">
              <w:rPr>
                <w:sz w:val="22"/>
                <w:szCs w:val="22"/>
              </w:rPr>
              <w:t>ante</w:t>
            </w:r>
            <w:proofErr w:type="spellEnd"/>
            <w:r w:rsidRPr="007001F1">
              <w:rPr>
                <w:sz w:val="22"/>
                <w:szCs w:val="22"/>
              </w:rPr>
              <w:t xml:space="preserve"> kontroly ?</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B4A5C">
        <w:trPr>
          <w:trHeight w:val="352"/>
        </w:trPr>
        <w:tc>
          <w:tcPr>
            <w:tcW w:w="582" w:type="dxa"/>
            <w:vMerge w:val="restart"/>
            <w:shd w:val="clear" w:color="auto" w:fill="auto"/>
            <w:noWrap/>
            <w:vAlign w:val="center"/>
          </w:tcPr>
          <w:p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7261E4">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7261E4">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ins w:id="1193" w:author="Autor">
              <w:r w:rsidR="00F737F2">
                <w:rPr>
                  <w:color w:val="000000"/>
                  <w:sz w:val="22"/>
                  <w:szCs w:val="22"/>
                </w:rPr>
                <w:t>“</w:t>
              </w:r>
            </w:ins>
            <w:r w:rsidRPr="007001F1">
              <w:rPr>
                <w:color w:val="000000"/>
                <w:sz w:val="22"/>
                <w:szCs w:val="22"/>
              </w:rPr>
              <w:t>?</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B4A5C">
        <w:trPr>
          <w:trHeight w:val="488"/>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B4A5C">
        <w:trPr>
          <w:trHeight w:val="428"/>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7261E4">
        <w:trPr>
          <w:trHeight w:val="109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del w:id="1194" w:author="Autor">
              <w:r w:rsidRPr="007001F1" w:rsidDel="003075EA">
                <w:rPr>
                  <w:color w:val="000000"/>
                  <w:sz w:val="22"/>
                  <w:szCs w:val="22"/>
                </w:rPr>
                <w:delText>c) V prípade ak podľa § 39 nedošlo k predloženiu dokladov preukazujúcich splnenie podmienok účasti skôr, vyhodnotil verejný obstarávateľ splnenie podmienok účasti úspešným uchádzačom alebo uchádzačmi, ktorí sa umiestnili na prvom až treťom miest v poradí</w:delText>
              </w:r>
              <w:r w:rsidR="00D56171" w:rsidDel="003075EA">
                <w:rPr>
                  <w:color w:val="000000"/>
                  <w:sz w:val="22"/>
                  <w:szCs w:val="22"/>
                </w:rPr>
                <w:delText xml:space="preserve"> resp. </w:delText>
              </w:r>
              <w:r w:rsidR="00D56171" w:rsidRPr="00D56171" w:rsidDel="003075EA">
                <w:rPr>
                  <w:color w:val="000000"/>
                  <w:sz w:val="22"/>
                  <w:szCs w:val="22"/>
                </w:rPr>
                <w:delText>vyhodnotil splnenie podmienok účasti uchádzača, ktorý sa umiestnil na prvom mieste v poradí</w:delText>
              </w:r>
              <w:r w:rsidRPr="007001F1" w:rsidDel="003075EA">
                <w:rPr>
                  <w:color w:val="000000"/>
                  <w:sz w:val="22"/>
                  <w:szCs w:val="22"/>
                </w:rPr>
                <w:delText>, a to pri dodržaní všetkých povinností v zmysle § 55 ods. 1 ZVO?</w:delText>
              </w:r>
            </w:del>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B4A5C">
        <w:trPr>
          <w:trHeight w:val="436"/>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7261E4">
        <w:trPr>
          <w:trHeight w:val="88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7261E4">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7261E4">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 xml:space="preserve">Poskytol verejný obstarávateľ a obstarávateľ bezodkladne vysvetlenie informácií potrebných na vypracovanie ponuky, návrhu a na preukázanie splnenia podmienok účasti všetkým záujemcom, ktorí </w:t>
            </w:r>
            <w:r w:rsidRPr="007001F1">
              <w:rPr>
                <w:color w:val="000000"/>
                <w:sz w:val="22"/>
                <w:szCs w:val="22"/>
              </w:rPr>
              <w:lastRenderedPageBreak/>
              <w:t>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B4A5C">
        <w:trPr>
          <w:trHeight w:val="43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B4A5C">
        <w:trPr>
          <w:trHeight w:val="34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B4A5C">
        <w:trPr>
          <w:trHeight w:val="39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7261E4">
        <w:trPr>
          <w:trHeight w:val="633"/>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B57220" w:rsidRPr="007001F1" w:rsidTr="007261E4">
        <w:trPr>
          <w:trHeight w:val="930"/>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B4A5C">
        <w:trPr>
          <w:trHeight w:val="541"/>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930"/>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84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B4A5C">
        <w:trPr>
          <w:trHeight w:val="58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B4A5C">
        <w:trPr>
          <w:trHeight w:val="384"/>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7261E4">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7261E4">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177DF0" w:rsidRPr="007001F1" w:rsidTr="002B4A5C">
        <w:trPr>
          <w:trHeight w:val="236"/>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7261E4">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B4A5C">
        <w:trPr>
          <w:trHeight w:val="444"/>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7261E4">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rsidR="00177DF0" w:rsidRPr="007001F1" w:rsidRDefault="00177DF0" w:rsidP="00C1211A">
            <w:pPr>
              <w:jc w:val="center"/>
              <w:rPr>
                <w:color w:val="000000"/>
              </w:rPr>
            </w:pPr>
          </w:p>
        </w:tc>
        <w:tc>
          <w:tcPr>
            <w:tcW w:w="567" w:type="dxa"/>
            <w:vMerge w:val="restart"/>
            <w:shd w:val="clear" w:color="auto" w:fill="auto"/>
            <w:vAlign w:val="center"/>
          </w:tcPr>
          <w:p w:rsidR="00177DF0" w:rsidRPr="007001F1" w:rsidRDefault="00177DF0" w:rsidP="00C1211A">
            <w:pPr>
              <w:jc w:val="center"/>
              <w:rPr>
                <w:color w:val="000000"/>
              </w:rPr>
            </w:pPr>
          </w:p>
        </w:tc>
        <w:tc>
          <w:tcPr>
            <w:tcW w:w="776" w:type="dxa"/>
            <w:vMerge w:val="restart"/>
            <w:shd w:val="clear" w:color="auto" w:fill="auto"/>
            <w:vAlign w:val="center"/>
          </w:tcPr>
          <w:p w:rsidR="00177DF0" w:rsidRPr="007001F1" w:rsidRDefault="00177DF0" w:rsidP="00C1211A">
            <w:pPr>
              <w:jc w:val="center"/>
              <w:rPr>
                <w:color w:val="000000"/>
              </w:rPr>
            </w:pPr>
          </w:p>
        </w:tc>
        <w:tc>
          <w:tcPr>
            <w:tcW w:w="1775" w:type="dxa"/>
            <w:vMerge w:val="restart"/>
            <w:shd w:val="clear" w:color="auto" w:fill="auto"/>
            <w:vAlign w:val="center"/>
          </w:tcPr>
          <w:p w:rsidR="00177DF0" w:rsidRPr="007001F1" w:rsidRDefault="00177DF0" w:rsidP="00C1211A">
            <w:pPr>
              <w:jc w:val="center"/>
              <w:rPr>
                <w:color w:val="000000"/>
              </w:rPr>
            </w:pPr>
          </w:p>
        </w:tc>
      </w:tr>
      <w:tr w:rsidR="00177DF0" w:rsidRPr="007001F1" w:rsidTr="007261E4">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rsidR="00177DF0" w:rsidRPr="007001F1" w:rsidRDefault="00177DF0" w:rsidP="00C1211A">
            <w:pPr>
              <w:jc w:val="center"/>
              <w:rPr>
                <w:color w:val="000000"/>
              </w:rPr>
            </w:pPr>
          </w:p>
        </w:tc>
        <w:tc>
          <w:tcPr>
            <w:tcW w:w="567" w:type="dxa"/>
            <w:vMerge/>
            <w:shd w:val="clear" w:color="auto" w:fill="auto"/>
            <w:vAlign w:val="center"/>
          </w:tcPr>
          <w:p w:rsidR="00177DF0" w:rsidRPr="007001F1" w:rsidRDefault="00177DF0" w:rsidP="00C1211A">
            <w:pPr>
              <w:jc w:val="center"/>
              <w:rPr>
                <w:color w:val="000000"/>
              </w:rPr>
            </w:pPr>
          </w:p>
        </w:tc>
        <w:tc>
          <w:tcPr>
            <w:tcW w:w="776" w:type="dxa"/>
            <w:vMerge/>
            <w:shd w:val="clear" w:color="auto" w:fill="auto"/>
            <w:vAlign w:val="center"/>
          </w:tcPr>
          <w:p w:rsidR="00177DF0" w:rsidRPr="007001F1" w:rsidRDefault="00177DF0" w:rsidP="00C1211A">
            <w:pPr>
              <w:jc w:val="center"/>
              <w:rPr>
                <w:color w:val="000000"/>
              </w:rPr>
            </w:pPr>
          </w:p>
        </w:tc>
        <w:tc>
          <w:tcPr>
            <w:tcW w:w="1775" w:type="dxa"/>
            <w:vMerge/>
            <w:shd w:val="clear" w:color="auto" w:fill="auto"/>
            <w:vAlign w:val="center"/>
          </w:tcPr>
          <w:p w:rsidR="00177DF0" w:rsidRPr="007001F1" w:rsidRDefault="00177DF0" w:rsidP="00C1211A">
            <w:pPr>
              <w:jc w:val="center"/>
              <w:rPr>
                <w:color w:val="000000"/>
              </w:rPr>
            </w:pPr>
          </w:p>
        </w:tc>
      </w:tr>
      <w:tr w:rsidR="00B57220" w:rsidRPr="007001F1" w:rsidTr="002B4A5C">
        <w:trPr>
          <w:trHeight w:val="629"/>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7261E4">
        <w:trPr>
          <w:trHeight w:val="139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7261E4">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7261E4">
        <w:trPr>
          <w:trHeight w:val="67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B4A5C">
        <w:trPr>
          <w:trHeight w:val="366"/>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7261E4">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7261E4">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žiadostí o účasť v</w:t>
            </w:r>
            <w:del w:id="1195" w:author="Autor">
              <w:r w:rsidRPr="007001F1" w:rsidDel="003075EA">
                <w:rPr>
                  <w:color w:val="000000"/>
                  <w:sz w:val="22"/>
                  <w:szCs w:val="22"/>
                </w:rPr>
                <w:delText xml:space="preserve"> </w:delText>
              </w:r>
            </w:del>
            <w:ins w:id="1196" w:author="Autor">
              <w:r w:rsidR="003075EA">
                <w:rPr>
                  <w:color w:val="000000"/>
                  <w:sz w:val="22"/>
                  <w:szCs w:val="22"/>
                </w:rPr>
                <w:t> </w:t>
              </w:r>
            </w:ins>
            <w:proofErr w:type="spellStart"/>
            <w:r w:rsidRPr="007001F1">
              <w:rPr>
                <w:color w:val="000000"/>
                <w:sz w:val="22"/>
                <w:szCs w:val="22"/>
              </w:rPr>
              <w:t>RKsZ</w:t>
            </w:r>
            <w:proofErr w:type="spellEnd"/>
            <w:ins w:id="1197" w:author="Autor">
              <w:r w:rsidR="003075EA">
                <w:rPr>
                  <w:color w:val="000000"/>
                  <w:sz w:val="22"/>
                  <w:szCs w:val="22"/>
                </w:rPr>
                <w:t xml:space="preserve"> </w:t>
              </w:r>
            </w:ins>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del w:id="1198" w:author="Autor">
              <w:r w:rsidRPr="007001F1" w:rsidDel="003075EA">
                <w:rPr>
                  <w:color w:val="000000"/>
                  <w:sz w:val="22"/>
                  <w:szCs w:val="22"/>
                </w:rPr>
                <w:delText> </w:delText>
              </w:r>
            </w:del>
            <w:ins w:id="1199" w:author="Autor">
              <w:r w:rsidR="003075EA">
                <w:rPr>
                  <w:color w:val="000000"/>
                  <w:sz w:val="22"/>
                  <w:szCs w:val="22"/>
                </w:rPr>
                <w:t> </w:t>
              </w:r>
            </w:ins>
            <w:proofErr w:type="spellStart"/>
            <w:r w:rsidRPr="007001F1">
              <w:rPr>
                <w:color w:val="000000"/>
                <w:sz w:val="22"/>
                <w:szCs w:val="22"/>
              </w:rPr>
              <w:t>RKsZ</w:t>
            </w:r>
            <w:proofErr w:type="spellEnd"/>
            <w:ins w:id="1200" w:author="Autor">
              <w:r w:rsidR="003075EA">
                <w:rPr>
                  <w:color w:val="000000"/>
                  <w:sz w:val="22"/>
                  <w:szCs w:val="22"/>
                </w:rPr>
                <w:t xml:space="preserve"> </w:t>
              </w:r>
            </w:ins>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B4A5C">
        <w:trPr>
          <w:trHeight w:val="26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84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1201"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7261E4">
        <w:trPr>
          <w:trHeight w:val="20"/>
        </w:trPr>
        <w:tc>
          <w:tcPr>
            <w:tcW w:w="582" w:type="dxa"/>
            <w:shd w:val="clear" w:color="auto" w:fill="auto"/>
            <w:noWrap/>
            <w:vAlign w:val="center"/>
          </w:tcPr>
          <w:p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4602AE" w:rsidRPr="007001F1" w:rsidRDefault="004602AE" w:rsidP="00C1211A">
            <w:pPr>
              <w:jc w:val="center"/>
              <w:rPr>
                <w:color w:val="000000"/>
              </w:rPr>
            </w:pPr>
          </w:p>
        </w:tc>
        <w:tc>
          <w:tcPr>
            <w:tcW w:w="567" w:type="dxa"/>
            <w:shd w:val="clear" w:color="auto" w:fill="auto"/>
            <w:vAlign w:val="center"/>
          </w:tcPr>
          <w:p w:rsidR="004602AE" w:rsidRPr="007001F1" w:rsidRDefault="004602AE" w:rsidP="00C1211A">
            <w:pPr>
              <w:jc w:val="center"/>
              <w:rPr>
                <w:color w:val="000000"/>
              </w:rPr>
            </w:pPr>
          </w:p>
        </w:tc>
        <w:tc>
          <w:tcPr>
            <w:tcW w:w="776" w:type="dxa"/>
            <w:shd w:val="clear" w:color="auto" w:fill="auto"/>
            <w:vAlign w:val="center"/>
          </w:tcPr>
          <w:p w:rsidR="004602AE" w:rsidRPr="007001F1" w:rsidRDefault="004602AE" w:rsidP="00C1211A">
            <w:pPr>
              <w:jc w:val="center"/>
              <w:rPr>
                <w:color w:val="000000"/>
              </w:rPr>
            </w:pPr>
          </w:p>
        </w:tc>
        <w:tc>
          <w:tcPr>
            <w:tcW w:w="1775" w:type="dxa"/>
            <w:shd w:val="clear" w:color="auto" w:fill="auto"/>
            <w:vAlign w:val="center"/>
          </w:tcPr>
          <w:p w:rsidR="004602AE" w:rsidRPr="007001F1" w:rsidRDefault="004602AE" w:rsidP="00C1211A">
            <w:pPr>
              <w:jc w:val="center"/>
              <w:rPr>
                <w:color w:val="000000"/>
              </w:rPr>
            </w:pPr>
          </w:p>
        </w:tc>
      </w:tr>
      <w:tr w:rsidR="004602AE" w:rsidRPr="007001F1" w:rsidTr="007261E4">
        <w:trPr>
          <w:trHeight w:val="20"/>
        </w:trPr>
        <w:tc>
          <w:tcPr>
            <w:tcW w:w="582" w:type="dxa"/>
            <w:shd w:val="clear" w:color="auto" w:fill="auto"/>
            <w:noWrap/>
            <w:vAlign w:val="center"/>
            <w:hideMark/>
          </w:tcPr>
          <w:p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CC4C45" w:rsidP="00C1211A">
            <w:pPr>
              <w:jc w:val="center"/>
              <w:rPr>
                <w:color w:val="000000"/>
              </w:rPr>
            </w:pPr>
            <w:r>
              <w:rPr>
                <w:color w:val="000000"/>
                <w:sz w:val="22"/>
                <w:szCs w:val="22"/>
              </w:rPr>
              <w:lastRenderedPageBreak/>
              <w:t>25</w:t>
            </w:r>
          </w:p>
        </w:tc>
        <w:tc>
          <w:tcPr>
            <w:tcW w:w="4820" w:type="dxa"/>
            <w:gridSpan w:val="2"/>
            <w:shd w:val="clear" w:color="auto" w:fill="auto"/>
            <w:vAlign w:val="center"/>
          </w:tcPr>
          <w:p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4602AE" w:rsidRPr="007001F1" w:rsidTr="007261E4">
        <w:trPr>
          <w:trHeight w:val="300"/>
        </w:trPr>
        <w:tc>
          <w:tcPr>
            <w:tcW w:w="9087" w:type="dxa"/>
            <w:gridSpan w:val="7"/>
            <w:shd w:val="clear" w:color="auto" w:fill="auto"/>
            <w:noWrap/>
            <w:vAlign w:val="center"/>
          </w:tcPr>
          <w:p w:rsidR="004602AE" w:rsidRPr="007001F1" w:rsidRDefault="004602AE" w:rsidP="00C1211A">
            <w:pPr>
              <w:jc w:val="both"/>
              <w:rPr>
                <w:b/>
                <w:sz w:val="20"/>
                <w:szCs w:val="20"/>
              </w:rPr>
            </w:pPr>
            <w:r w:rsidRPr="007001F1">
              <w:rPr>
                <w:b/>
                <w:sz w:val="20"/>
                <w:szCs w:val="20"/>
              </w:rPr>
              <w:t>VYJADRENIE</w:t>
            </w:r>
          </w:p>
          <w:p w:rsidR="004602AE" w:rsidRPr="007001F1" w:rsidRDefault="004602AE"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68"/>
              <w:t>[1]</w:t>
            </w:r>
          </w:p>
          <w:p w:rsidR="004602AE" w:rsidRPr="007001F1" w:rsidRDefault="004602AE" w:rsidP="00C1211A">
            <w:pPr>
              <w:rPr>
                <w:sz w:val="20"/>
                <w:szCs w:val="20"/>
              </w:rPr>
            </w:pPr>
          </w:p>
          <w:p w:rsidR="004602AE" w:rsidRPr="007001F1" w:rsidRDefault="004602AE" w:rsidP="00C1211A"/>
          <w:p w:rsidR="004602AE" w:rsidRPr="007001F1" w:rsidRDefault="004602AE" w:rsidP="00C1211A">
            <w:pPr>
              <w:rPr>
                <w:b/>
                <w:bCs/>
                <w:color w:val="000000"/>
              </w:rPr>
            </w:pP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Kontrolu vykonal</w:t>
            </w:r>
            <w:ins w:id="1204" w:author="Autor">
              <w:r w:rsidR="00A90B4D">
                <w:rPr>
                  <w:rStyle w:val="Odkaznapoznmkupodiarou"/>
                  <w:b/>
                  <w:bCs/>
                  <w:sz w:val="22"/>
                  <w:szCs w:val="22"/>
                </w:rPr>
                <w:footnoteReference w:customMarkFollows="1" w:id="69"/>
                <w:t>2</w:t>
              </w:r>
            </w:ins>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9087" w:type="dxa"/>
            <w:gridSpan w:val="7"/>
            <w:shd w:val="clear" w:color="auto" w:fill="auto"/>
            <w:noWrap/>
            <w:vAlign w:val="bottom"/>
            <w:hideMark/>
          </w:tcPr>
          <w:p w:rsidR="004602AE" w:rsidRPr="007001F1" w:rsidRDefault="004602AE" w:rsidP="00C1211A">
            <w:pPr>
              <w:jc w:val="center"/>
              <w:rPr>
                <w:color w:val="000000"/>
              </w:rPr>
            </w:pPr>
            <w:r w:rsidRPr="007001F1">
              <w:rPr>
                <w:color w:val="000000"/>
                <w:sz w:val="22"/>
                <w:szCs w:val="22"/>
              </w:rPr>
              <w:t> </w:t>
            </w:r>
          </w:p>
        </w:tc>
      </w:tr>
      <w:tr w:rsidR="004602AE" w:rsidRPr="007001F1" w:rsidTr="007261E4">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Kontrolu </w:t>
            </w:r>
            <w:ins w:id="1206" w:author="Autor">
              <w:r w:rsidR="00E3352C">
                <w:rPr>
                  <w:b/>
                  <w:bCs/>
                  <w:sz w:val="22"/>
                  <w:szCs w:val="22"/>
                </w:rPr>
                <w:t>schválil</w:t>
              </w:r>
              <w:r w:rsidR="00E3352C" w:rsidRPr="007001F1" w:rsidDel="00E3352C">
                <w:rPr>
                  <w:b/>
                  <w:bCs/>
                  <w:sz w:val="22"/>
                  <w:szCs w:val="22"/>
                </w:rPr>
                <w:t xml:space="preserve"> </w:t>
              </w:r>
            </w:ins>
            <w:del w:id="1207" w:author="Autor">
              <w:r w:rsidRPr="007001F1" w:rsidDel="00E3352C">
                <w:rPr>
                  <w:b/>
                  <w:bCs/>
                  <w:sz w:val="22"/>
                  <w:szCs w:val="22"/>
                </w:rPr>
                <w:delText>vykonal</w:delText>
              </w:r>
            </w:del>
            <w:ins w:id="1208" w:author="Autor">
              <w:r w:rsidR="00A90B4D">
                <w:rPr>
                  <w:rStyle w:val="Odkaznapoznmkupodiarou"/>
                  <w:b/>
                  <w:bCs/>
                  <w:sz w:val="22"/>
                  <w:szCs w:val="22"/>
                </w:rPr>
                <w:footnoteReference w:customMarkFollows="1" w:id="70"/>
                <w:t>3</w:t>
              </w:r>
            </w:ins>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7261E4">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7261E4">
        <w:trPr>
          <w:trHeight w:val="645"/>
        </w:trPr>
        <w:tc>
          <w:tcPr>
            <w:tcW w:w="9087" w:type="dxa"/>
            <w:gridSpan w:val="7"/>
            <w:shd w:val="clear" w:color="000000" w:fill="60497A"/>
            <w:vAlign w:val="center"/>
            <w:hideMark/>
          </w:tcPr>
          <w:p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1210" w:name="KZ_23"/>
            <w:r w:rsidRPr="007001F1">
              <w:rPr>
                <w:b/>
                <w:bCs/>
                <w:color w:val="FFFFFF"/>
              </w:rPr>
              <w:t>Nadlimitná zákazka - rokovacie konanie so zverejnením - následná ex</w:t>
            </w:r>
            <w:ins w:id="1211" w:author="Autor">
              <w:r w:rsidR="001825AE">
                <w:rPr>
                  <w:b/>
                  <w:bCs/>
                  <w:color w:val="FFFFFF"/>
                </w:rPr>
                <w:t xml:space="preserve"> </w:t>
              </w:r>
            </w:ins>
            <w:r w:rsidRPr="007001F1">
              <w:rPr>
                <w:b/>
                <w:bCs/>
                <w:color w:val="FFFFFF"/>
              </w:rPr>
              <w:t>post kontrola</w:t>
            </w:r>
            <w:bookmarkEnd w:id="1210"/>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66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7261E4">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Následná ex</w:t>
            </w:r>
            <w:ins w:id="1212" w:author="Autor">
              <w:r w:rsidR="001825AE">
                <w:rPr>
                  <w:color w:val="000000"/>
                  <w:sz w:val="22"/>
                  <w:szCs w:val="22"/>
                </w:rPr>
                <w:t xml:space="preserve"> </w:t>
              </w:r>
            </w:ins>
            <w:r w:rsidRPr="007001F1">
              <w:rPr>
                <w:color w:val="000000"/>
                <w:sz w:val="22"/>
                <w:szCs w:val="22"/>
              </w:rPr>
              <w:t>post kontrola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ins w:id="1213" w:author="Autor">
              <w:r w:rsidR="001825AE">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214" w:author="Autor">
              <w:r w:rsidR="001825AE">
                <w:rPr>
                  <w:color w:val="000000"/>
                  <w:sz w:val="22"/>
                  <w:szCs w:val="22"/>
                </w:rPr>
                <w:t xml:space="preserve"> </w:t>
              </w:r>
            </w:ins>
            <w:r w:rsidR="00AE55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D2531" w:rsidRPr="007001F1" w:rsidTr="002B4A5C">
        <w:trPr>
          <w:trHeight w:val="302"/>
        </w:trPr>
        <w:tc>
          <w:tcPr>
            <w:tcW w:w="582" w:type="dxa"/>
            <w:vMerge w:val="restart"/>
            <w:shd w:val="clear" w:color="auto" w:fill="auto"/>
            <w:noWrap/>
            <w:vAlign w:val="center"/>
            <w:hideMark/>
          </w:tcPr>
          <w:p w:rsidR="009D2531" w:rsidRPr="007001F1" w:rsidRDefault="009D2531" w:rsidP="00C1211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D2531" w:rsidRPr="007001F1" w:rsidRDefault="009D2531" w:rsidP="009D2531">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r>
      <w:tr w:rsidR="009D2531" w:rsidRPr="007001F1" w:rsidTr="007261E4">
        <w:trPr>
          <w:trHeight w:val="675"/>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ins w:id="1215" w:author="Autor">
              <w:r w:rsidR="00680A41">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1216" w:author="Autor">
              <w:r w:rsidR="00680A41">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2B4A5C">
        <w:trPr>
          <w:trHeight w:val="182"/>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7261E4">
        <w:trPr>
          <w:trHeight w:val="337"/>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B57220" w:rsidRPr="007001F1" w:rsidTr="002B4A5C">
        <w:trPr>
          <w:trHeight w:val="40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6</w:t>
            </w: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b) Boli v prípade konfliktu záujmov prijaté primerané opatrenia a vykonaná náprav</w:t>
            </w:r>
            <w:r w:rsidR="008B031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503CE4" w:rsidRPr="007001F1" w:rsidTr="007261E4">
        <w:trPr>
          <w:trHeight w:val="675"/>
          <w:ins w:id="1217" w:author="Autor"/>
        </w:trPr>
        <w:tc>
          <w:tcPr>
            <w:tcW w:w="582" w:type="dxa"/>
            <w:vMerge w:val="restart"/>
            <w:shd w:val="clear" w:color="auto" w:fill="auto"/>
            <w:noWrap/>
            <w:vAlign w:val="center"/>
          </w:tcPr>
          <w:p w:rsidR="00503CE4" w:rsidRPr="007001F1" w:rsidRDefault="00503CE4" w:rsidP="00C1211A">
            <w:pPr>
              <w:jc w:val="center"/>
              <w:rPr>
                <w:ins w:id="1218" w:author="Autor"/>
                <w:color w:val="000000"/>
              </w:rPr>
            </w:pPr>
            <w:ins w:id="1219" w:author="Autor">
              <w:r>
                <w:rPr>
                  <w:color w:val="000000"/>
                </w:rPr>
                <w:t>7</w:t>
              </w:r>
            </w:ins>
          </w:p>
        </w:tc>
        <w:tc>
          <w:tcPr>
            <w:tcW w:w="4820" w:type="dxa"/>
            <w:gridSpan w:val="2"/>
            <w:shd w:val="clear" w:color="auto" w:fill="auto"/>
            <w:vAlign w:val="center"/>
          </w:tcPr>
          <w:p w:rsidR="00503CE4" w:rsidRPr="007001F1" w:rsidRDefault="00503CE4" w:rsidP="009D2531">
            <w:pPr>
              <w:jc w:val="both"/>
              <w:rPr>
                <w:ins w:id="1220" w:author="Autor"/>
                <w:color w:val="000000"/>
                <w:sz w:val="22"/>
                <w:szCs w:val="22"/>
              </w:rPr>
            </w:pPr>
            <w:ins w:id="1221"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ins>
          </w:p>
        </w:tc>
        <w:tc>
          <w:tcPr>
            <w:tcW w:w="567" w:type="dxa"/>
            <w:shd w:val="clear" w:color="auto" w:fill="auto"/>
            <w:vAlign w:val="center"/>
          </w:tcPr>
          <w:p w:rsidR="00503CE4" w:rsidRPr="007001F1" w:rsidRDefault="00503CE4" w:rsidP="00C1211A">
            <w:pPr>
              <w:jc w:val="center"/>
              <w:rPr>
                <w:ins w:id="1222" w:author="Autor"/>
                <w:color w:val="000000"/>
              </w:rPr>
            </w:pPr>
          </w:p>
        </w:tc>
        <w:tc>
          <w:tcPr>
            <w:tcW w:w="567" w:type="dxa"/>
            <w:shd w:val="clear" w:color="auto" w:fill="auto"/>
            <w:vAlign w:val="center"/>
          </w:tcPr>
          <w:p w:rsidR="00503CE4" w:rsidRPr="007001F1" w:rsidRDefault="00503CE4" w:rsidP="00C1211A">
            <w:pPr>
              <w:jc w:val="center"/>
              <w:rPr>
                <w:ins w:id="1223" w:author="Autor"/>
                <w:color w:val="000000"/>
              </w:rPr>
            </w:pPr>
          </w:p>
        </w:tc>
        <w:tc>
          <w:tcPr>
            <w:tcW w:w="776" w:type="dxa"/>
            <w:shd w:val="clear" w:color="auto" w:fill="auto"/>
            <w:vAlign w:val="center"/>
          </w:tcPr>
          <w:p w:rsidR="00503CE4" w:rsidRPr="007001F1" w:rsidRDefault="00503CE4" w:rsidP="00C1211A">
            <w:pPr>
              <w:jc w:val="center"/>
              <w:rPr>
                <w:ins w:id="1224" w:author="Autor"/>
                <w:color w:val="000000"/>
              </w:rPr>
            </w:pPr>
          </w:p>
        </w:tc>
        <w:tc>
          <w:tcPr>
            <w:tcW w:w="1775" w:type="dxa"/>
            <w:shd w:val="clear" w:color="auto" w:fill="auto"/>
            <w:vAlign w:val="center"/>
          </w:tcPr>
          <w:p w:rsidR="00503CE4" w:rsidRPr="007001F1" w:rsidRDefault="00503CE4" w:rsidP="00C1211A">
            <w:pPr>
              <w:jc w:val="center"/>
              <w:rPr>
                <w:ins w:id="1225" w:author="Autor"/>
                <w:color w:val="000000"/>
              </w:rPr>
            </w:pPr>
          </w:p>
        </w:tc>
      </w:tr>
      <w:tr w:rsidR="00503CE4" w:rsidRPr="007001F1" w:rsidTr="007261E4">
        <w:trPr>
          <w:trHeight w:val="675"/>
          <w:ins w:id="1226" w:author="Autor"/>
        </w:trPr>
        <w:tc>
          <w:tcPr>
            <w:tcW w:w="582" w:type="dxa"/>
            <w:vMerge/>
            <w:shd w:val="clear" w:color="auto" w:fill="auto"/>
            <w:noWrap/>
            <w:vAlign w:val="center"/>
          </w:tcPr>
          <w:p w:rsidR="00503CE4" w:rsidRPr="007001F1" w:rsidRDefault="00503CE4" w:rsidP="00C1211A">
            <w:pPr>
              <w:jc w:val="center"/>
              <w:rPr>
                <w:ins w:id="1227" w:author="Autor"/>
                <w:color w:val="000000"/>
              </w:rPr>
            </w:pPr>
          </w:p>
        </w:tc>
        <w:tc>
          <w:tcPr>
            <w:tcW w:w="4820" w:type="dxa"/>
            <w:gridSpan w:val="2"/>
            <w:shd w:val="clear" w:color="auto" w:fill="auto"/>
            <w:vAlign w:val="center"/>
          </w:tcPr>
          <w:p w:rsidR="00503CE4" w:rsidRPr="007001F1" w:rsidRDefault="00503CE4" w:rsidP="009D2531">
            <w:pPr>
              <w:jc w:val="both"/>
              <w:rPr>
                <w:ins w:id="1228" w:author="Autor"/>
                <w:color w:val="000000"/>
                <w:sz w:val="22"/>
                <w:szCs w:val="22"/>
              </w:rPr>
            </w:pPr>
            <w:ins w:id="1229"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rsidR="00503CE4" w:rsidRPr="007001F1" w:rsidRDefault="00503CE4" w:rsidP="00C1211A">
            <w:pPr>
              <w:jc w:val="center"/>
              <w:rPr>
                <w:ins w:id="1230" w:author="Autor"/>
                <w:color w:val="000000"/>
              </w:rPr>
            </w:pPr>
          </w:p>
        </w:tc>
        <w:tc>
          <w:tcPr>
            <w:tcW w:w="567" w:type="dxa"/>
            <w:shd w:val="clear" w:color="auto" w:fill="auto"/>
            <w:vAlign w:val="center"/>
          </w:tcPr>
          <w:p w:rsidR="00503CE4" w:rsidRPr="007001F1" w:rsidRDefault="00503CE4" w:rsidP="00C1211A">
            <w:pPr>
              <w:jc w:val="center"/>
              <w:rPr>
                <w:ins w:id="1231" w:author="Autor"/>
                <w:color w:val="000000"/>
              </w:rPr>
            </w:pPr>
          </w:p>
        </w:tc>
        <w:tc>
          <w:tcPr>
            <w:tcW w:w="776" w:type="dxa"/>
            <w:shd w:val="clear" w:color="auto" w:fill="auto"/>
            <w:vAlign w:val="center"/>
          </w:tcPr>
          <w:p w:rsidR="00503CE4" w:rsidRPr="007001F1" w:rsidRDefault="00503CE4" w:rsidP="00C1211A">
            <w:pPr>
              <w:jc w:val="center"/>
              <w:rPr>
                <w:ins w:id="1232" w:author="Autor"/>
                <w:color w:val="000000"/>
              </w:rPr>
            </w:pPr>
          </w:p>
        </w:tc>
        <w:tc>
          <w:tcPr>
            <w:tcW w:w="1775" w:type="dxa"/>
            <w:shd w:val="clear" w:color="auto" w:fill="auto"/>
            <w:vAlign w:val="center"/>
          </w:tcPr>
          <w:p w:rsidR="00503CE4" w:rsidRPr="007001F1" w:rsidRDefault="00503CE4" w:rsidP="00C1211A">
            <w:pPr>
              <w:jc w:val="center"/>
              <w:rPr>
                <w:ins w:id="1233" w:author="Autor"/>
                <w:color w:val="000000"/>
              </w:rPr>
            </w:pPr>
          </w:p>
        </w:tc>
      </w:tr>
      <w:tr w:rsidR="006915E1" w:rsidRPr="007001F1" w:rsidTr="007261E4">
        <w:trPr>
          <w:trHeight w:val="675"/>
          <w:ins w:id="1234" w:author="Autor"/>
        </w:trPr>
        <w:tc>
          <w:tcPr>
            <w:tcW w:w="582" w:type="dxa"/>
            <w:shd w:val="clear" w:color="auto" w:fill="auto"/>
            <w:noWrap/>
            <w:vAlign w:val="center"/>
          </w:tcPr>
          <w:p w:rsidR="006915E1" w:rsidRPr="007001F1" w:rsidRDefault="006915E1" w:rsidP="00C1211A">
            <w:pPr>
              <w:jc w:val="center"/>
              <w:rPr>
                <w:ins w:id="1235" w:author="Autor"/>
                <w:color w:val="000000"/>
              </w:rPr>
            </w:pPr>
            <w:ins w:id="1236" w:author="Autor">
              <w:r>
                <w:rPr>
                  <w:color w:val="000000"/>
                </w:rPr>
                <w:t>8</w:t>
              </w:r>
            </w:ins>
          </w:p>
        </w:tc>
        <w:tc>
          <w:tcPr>
            <w:tcW w:w="4820" w:type="dxa"/>
            <w:gridSpan w:val="2"/>
            <w:shd w:val="clear" w:color="auto" w:fill="auto"/>
            <w:vAlign w:val="center"/>
          </w:tcPr>
          <w:p w:rsidR="006915E1" w:rsidRPr="007001F1" w:rsidRDefault="006915E1" w:rsidP="009D2531">
            <w:pPr>
              <w:jc w:val="both"/>
              <w:rPr>
                <w:ins w:id="1237" w:author="Autor"/>
                <w:sz w:val="22"/>
                <w:szCs w:val="22"/>
              </w:rPr>
            </w:pPr>
            <w:ins w:id="1238"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6915E1" w:rsidRPr="007001F1" w:rsidRDefault="006915E1" w:rsidP="00C1211A">
            <w:pPr>
              <w:jc w:val="center"/>
              <w:rPr>
                <w:ins w:id="1239" w:author="Autor"/>
                <w:color w:val="000000"/>
              </w:rPr>
            </w:pPr>
          </w:p>
        </w:tc>
        <w:tc>
          <w:tcPr>
            <w:tcW w:w="567" w:type="dxa"/>
            <w:shd w:val="clear" w:color="auto" w:fill="auto"/>
            <w:vAlign w:val="center"/>
          </w:tcPr>
          <w:p w:rsidR="006915E1" w:rsidRPr="007001F1" w:rsidRDefault="006915E1" w:rsidP="00C1211A">
            <w:pPr>
              <w:jc w:val="center"/>
              <w:rPr>
                <w:ins w:id="1240" w:author="Autor"/>
                <w:color w:val="000000"/>
              </w:rPr>
            </w:pPr>
          </w:p>
        </w:tc>
        <w:tc>
          <w:tcPr>
            <w:tcW w:w="776" w:type="dxa"/>
            <w:shd w:val="clear" w:color="auto" w:fill="auto"/>
            <w:vAlign w:val="center"/>
          </w:tcPr>
          <w:p w:rsidR="006915E1" w:rsidRPr="007001F1" w:rsidRDefault="006915E1" w:rsidP="00C1211A">
            <w:pPr>
              <w:jc w:val="center"/>
              <w:rPr>
                <w:ins w:id="1241" w:author="Autor"/>
                <w:color w:val="000000"/>
              </w:rPr>
            </w:pPr>
          </w:p>
        </w:tc>
        <w:tc>
          <w:tcPr>
            <w:tcW w:w="1775" w:type="dxa"/>
            <w:shd w:val="clear" w:color="auto" w:fill="auto"/>
            <w:vAlign w:val="center"/>
          </w:tcPr>
          <w:p w:rsidR="006915E1" w:rsidRPr="007001F1" w:rsidRDefault="006915E1" w:rsidP="00C1211A">
            <w:pPr>
              <w:jc w:val="center"/>
              <w:rPr>
                <w:ins w:id="1242" w:author="Auto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6915E1" w:rsidP="00C1211A">
            <w:pPr>
              <w:jc w:val="center"/>
              <w:rPr>
                <w:color w:val="000000"/>
              </w:rPr>
            </w:pPr>
            <w:ins w:id="1243" w:author="Autor">
              <w:r>
                <w:rPr>
                  <w:color w:val="000000"/>
                  <w:sz w:val="22"/>
                  <w:szCs w:val="22"/>
                </w:rPr>
                <w:t>9</w:t>
              </w:r>
            </w:ins>
            <w:del w:id="1244" w:author="Autor">
              <w:r w:rsidR="00AE55BE" w:rsidRPr="007001F1" w:rsidDel="00503CE4">
                <w:rPr>
                  <w:color w:val="000000"/>
                  <w:sz w:val="22"/>
                  <w:szCs w:val="22"/>
                </w:rPr>
                <w:delText>7</w:delText>
              </w:r>
            </w:del>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center"/>
          </w:tcPr>
          <w:p w:rsidR="00C1211A" w:rsidRPr="007001F1" w:rsidRDefault="00C1211A" w:rsidP="00C1211A">
            <w:pPr>
              <w:jc w:val="both"/>
              <w:rPr>
                <w:b/>
                <w:sz w:val="20"/>
                <w:szCs w:val="20"/>
              </w:rPr>
            </w:pPr>
            <w:r w:rsidRPr="007001F1">
              <w:rPr>
                <w:b/>
                <w:sz w:val="20"/>
                <w:szCs w:val="20"/>
              </w:rPr>
              <w:t>VYJADRENIE</w:t>
            </w:r>
          </w:p>
          <w:p w:rsidR="00C1211A" w:rsidRPr="007001F1" w:rsidRDefault="00C1211A"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1"/>
              <w:t>[1]</w:t>
            </w:r>
          </w:p>
          <w:p w:rsidR="00C1211A" w:rsidRPr="007001F1" w:rsidRDefault="00C1211A" w:rsidP="00C1211A">
            <w:pPr>
              <w:rPr>
                <w:b/>
                <w:bCs/>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ins w:id="1247" w:author="Autor">
              <w:r w:rsidR="00A90B4D">
                <w:rPr>
                  <w:rStyle w:val="Odkaznapoznmkupodiarou"/>
                  <w:b/>
                  <w:bCs/>
                  <w:sz w:val="22"/>
                  <w:szCs w:val="22"/>
                </w:rPr>
                <w:footnoteReference w:customMarkFollows="1" w:id="72"/>
                <w:t>2</w:t>
              </w:r>
            </w:ins>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lastRenderedPageBreak/>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Kontrolu </w:t>
            </w:r>
            <w:ins w:id="1249" w:author="Autor">
              <w:r w:rsidR="00E3352C">
                <w:rPr>
                  <w:b/>
                  <w:bCs/>
                  <w:sz w:val="22"/>
                  <w:szCs w:val="22"/>
                </w:rPr>
                <w:t>schválil</w:t>
              </w:r>
              <w:r w:rsidR="00E3352C" w:rsidRPr="007001F1" w:rsidDel="00E3352C">
                <w:rPr>
                  <w:b/>
                  <w:bCs/>
                  <w:sz w:val="22"/>
                  <w:szCs w:val="22"/>
                </w:rPr>
                <w:t xml:space="preserve"> </w:t>
              </w:r>
            </w:ins>
            <w:del w:id="1250" w:author="Autor">
              <w:r w:rsidRPr="007001F1" w:rsidDel="00E3352C">
                <w:rPr>
                  <w:b/>
                  <w:bCs/>
                  <w:sz w:val="22"/>
                  <w:szCs w:val="22"/>
                </w:rPr>
                <w:delText>vykonal</w:delText>
              </w:r>
            </w:del>
            <w:ins w:id="1251" w:author="Autor">
              <w:r w:rsidR="00A90B4D">
                <w:rPr>
                  <w:rStyle w:val="Odkaznapoznmkupodiarou"/>
                  <w:b/>
                  <w:bCs/>
                  <w:sz w:val="22"/>
                  <w:szCs w:val="22"/>
                </w:rPr>
                <w:footnoteReference w:customMarkFollows="1" w:id="73"/>
                <w:t>3</w:t>
              </w:r>
            </w:ins>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7261E4">
        <w:trPr>
          <w:trHeight w:val="645"/>
        </w:trPr>
        <w:tc>
          <w:tcPr>
            <w:tcW w:w="9087" w:type="dxa"/>
            <w:gridSpan w:val="7"/>
            <w:shd w:val="clear" w:color="000000" w:fill="60497A"/>
            <w:vAlign w:val="center"/>
            <w:hideMark/>
          </w:tcPr>
          <w:p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1253" w:name="KZ_24"/>
            <w:r w:rsidRPr="007001F1">
              <w:rPr>
                <w:b/>
                <w:bCs/>
                <w:color w:val="FFFFFF"/>
              </w:rPr>
              <w:t>Nadlimitná zákazka - rokovacie konanie so zverejnením - štandardná ex</w:t>
            </w:r>
            <w:ins w:id="1254" w:author="Autor">
              <w:r w:rsidR="00680A41">
                <w:rPr>
                  <w:b/>
                  <w:bCs/>
                  <w:color w:val="FFFFFF"/>
                </w:rPr>
                <w:t xml:space="preserve"> </w:t>
              </w:r>
            </w:ins>
            <w:r w:rsidRPr="007001F1">
              <w:rPr>
                <w:b/>
                <w:bCs/>
                <w:color w:val="FFFFFF"/>
              </w:rPr>
              <w:t>post kontrola</w:t>
            </w:r>
            <w:bookmarkEnd w:id="1253"/>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66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7261E4">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Štandardná ex</w:t>
            </w:r>
            <w:ins w:id="1255" w:author="Autor">
              <w:r w:rsidR="00680A41">
                <w:rPr>
                  <w:color w:val="000000"/>
                  <w:sz w:val="22"/>
                  <w:szCs w:val="22"/>
                </w:rPr>
                <w:t xml:space="preserve"> </w:t>
              </w:r>
            </w:ins>
            <w:r w:rsidRPr="007001F1">
              <w:rPr>
                <w:color w:val="000000"/>
                <w:sz w:val="22"/>
                <w:szCs w:val="22"/>
              </w:rPr>
              <w:t>post kontrola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962446" w:rsidRPr="007001F1" w:rsidTr="00AD59A4">
        <w:trPr>
          <w:trHeight w:val="434"/>
        </w:trPr>
        <w:tc>
          <w:tcPr>
            <w:tcW w:w="582" w:type="dxa"/>
            <w:vMerge w:val="restart"/>
            <w:shd w:val="clear" w:color="auto" w:fill="auto"/>
            <w:noWrap/>
            <w:vAlign w:val="center"/>
            <w:hideMark/>
          </w:tcPr>
          <w:p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r>
      <w:tr w:rsidR="00962446" w:rsidRPr="007001F1" w:rsidTr="007261E4">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962446" w:rsidRPr="007001F1" w:rsidTr="007261E4">
        <w:trPr>
          <w:trHeight w:val="757"/>
          <w:ins w:id="1256" w:author="Autor"/>
        </w:trPr>
        <w:tc>
          <w:tcPr>
            <w:tcW w:w="582" w:type="dxa"/>
            <w:vMerge/>
            <w:shd w:val="clear" w:color="auto" w:fill="auto"/>
            <w:noWrap/>
            <w:vAlign w:val="center"/>
          </w:tcPr>
          <w:p w:rsidR="00962446" w:rsidRPr="007001F1" w:rsidRDefault="00962446" w:rsidP="00C1211A">
            <w:pPr>
              <w:jc w:val="center"/>
              <w:rPr>
                <w:ins w:id="1257" w:author="Autor"/>
                <w:color w:val="000000"/>
              </w:rPr>
            </w:pPr>
          </w:p>
        </w:tc>
        <w:tc>
          <w:tcPr>
            <w:tcW w:w="4820" w:type="dxa"/>
            <w:gridSpan w:val="2"/>
            <w:shd w:val="clear" w:color="auto" w:fill="auto"/>
            <w:vAlign w:val="center"/>
          </w:tcPr>
          <w:p w:rsidR="00962446" w:rsidRPr="007001F1" w:rsidRDefault="00962446" w:rsidP="009D2531">
            <w:pPr>
              <w:jc w:val="both"/>
              <w:rPr>
                <w:ins w:id="1258" w:author="Autor"/>
                <w:color w:val="000000"/>
                <w:sz w:val="22"/>
                <w:szCs w:val="22"/>
              </w:rPr>
            </w:pPr>
            <w:ins w:id="1259" w:author="Autor">
              <w:r>
                <w:rPr>
                  <w:color w:val="000000"/>
                  <w:sz w:val="22"/>
                  <w:szCs w:val="22"/>
                </w:rPr>
                <w:t>c) V prípade, že verejný obstarávateľ využil prípravné trhové konzultácie, postupoval podľa § 25 ZVO?</w:t>
              </w:r>
            </w:ins>
          </w:p>
        </w:tc>
        <w:tc>
          <w:tcPr>
            <w:tcW w:w="567" w:type="dxa"/>
            <w:shd w:val="clear" w:color="auto" w:fill="auto"/>
            <w:vAlign w:val="center"/>
          </w:tcPr>
          <w:p w:rsidR="00962446" w:rsidRPr="007001F1" w:rsidRDefault="00962446" w:rsidP="00C1211A">
            <w:pPr>
              <w:jc w:val="center"/>
              <w:rPr>
                <w:ins w:id="1260" w:author="Autor"/>
                <w:color w:val="000000"/>
              </w:rPr>
            </w:pPr>
          </w:p>
        </w:tc>
        <w:tc>
          <w:tcPr>
            <w:tcW w:w="567" w:type="dxa"/>
            <w:shd w:val="clear" w:color="auto" w:fill="auto"/>
            <w:vAlign w:val="center"/>
          </w:tcPr>
          <w:p w:rsidR="00962446" w:rsidRPr="007001F1" w:rsidRDefault="00962446" w:rsidP="00C1211A">
            <w:pPr>
              <w:jc w:val="center"/>
              <w:rPr>
                <w:ins w:id="1261" w:author="Autor"/>
                <w:color w:val="000000"/>
              </w:rPr>
            </w:pPr>
          </w:p>
        </w:tc>
        <w:tc>
          <w:tcPr>
            <w:tcW w:w="776" w:type="dxa"/>
            <w:shd w:val="clear" w:color="auto" w:fill="auto"/>
            <w:vAlign w:val="center"/>
          </w:tcPr>
          <w:p w:rsidR="00962446" w:rsidRPr="007001F1" w:rsidRDefault="00962446" w:rsidP="00C1211A">
            <w:pPr>
              <w:jc w:val="center"/>
              <w:rPr>
                <w:ins w:id="1262" w:author="Autor"/>
                <w:color w:val="000000"/>
              </w:rPr>
            </w:pPr>
          </w:p>
        </w:tc>
        <w:tc>
          <w:tcPr>
            <w:tcW w:w="1775" w:type="dxa"/>
            <w:shd w:val="clear" w:color="auto" w:fill="auto"/>
            <w:vAlign w:val="center"/>
          </w:tcPr>
          <w:p w:rsidR="00962446" w:rsidRPr="007001F1" w:rsidRDefault="00962446" w:rsidP="00C1211A">
            <w:pPr>
              <w:jc w:val="center"/>
              <w:rPr>
                <w:ins w:id="1263" w:author="Autor"/>
                <w:color w:val="000000"/>
              </w:rPr>
            </w:pPr>
          </w:p>
        </w:tc>
      </w:tr>
      <w:tr w:rsidR="00C1786E" w:rsidRPr="007001F1" w:rsidTr="00AD59A4">
        <w:trPr>
          <w:trHeight w:val="239"/>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7261E4">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AD59A4">
        <w:trPr>
          <w:trHeight w:val="32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7261E4">
        <w:trPr>
          <w:trHeight w:val="758"/>
        </w:trPr>
        <w:tc>
          <w:tcPr>
            <w:tcW w:w="582" w:type="dxa"/>
            <w:vMerge w:val="restart"/>
            <w:shd w:val="clear" w:color="auto" w:fill="auto"/>
            <w:noWrap/>
            <w:vAlign w:val="center"/>
          </w:tcPr>
          <w:p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ins w:id="1264" w:author="Autor">
              <w:r w:rsidR="0083233D">
                <w:rPr>
                  <w:sz w:val="22"/>
                  <w:szCs w:val="22"/>
                </w:rPr>
                <w:t>alebo v súťažných podkladoch</w:t>
              </w:r>
              <w:r w:rsidR="0083233D" w:rsidRPr="007001F1">
                <w:rPr>
                  <w:sz w:val="22"/>
                  <w:szCs w:val="22"/>
                </w:rPr>
                <w:t xml:space="preserve"> </w:t>
              </w:r>
            </w:ins>
            <w:del w:id="1265" w:author="Autor">
              <w:r w:rsidR="007F62A7" w:rsidDel="0083233D">
                <w:rPr>
                  <w:color w:val="000000"/>
                  <w:sz w:val="22"/>
                  <w:szCs w:val="22"/>
                </w:rPr>
                <w:delText xml:space="preserve">alebo v správe o zákazke </w:delText>
              </w:r>
            </w:del>
            <w:r w:rsidRPr="007001F1">
              <w:rPr>
                <w:color w:val="000000"/>
                <w:sz w:val="22"/>
                <w:szCs w:val="22"/>
              </w:rPr>
              <w:t>odôvodnenie?</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ins w:id="1266" w:author="Autor">
              <w:r w:rsidR="00680A41">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267" w:author="Autor">
              <w:r w:rsidR="00680A41">
                <w:rPr>
                  <w:color w:val="000000"/>
                  <w:sz w:val="22"/>
                  <w:szCs w:val="22"/>
                </w:rPr>
                <w:t xml:space="preserve"> </w:t>
              </w:r>
            </w:ins>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7261E4">
        <w:trPr>
          <w:trHeight w:val="126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lastRenderedPageBreak/>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7261E4">
        <w:trPr>
          <w:trHeight w:val="126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400C5C">
        <w:trPr>
          <w:trHeight w:val="466"/>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10</w:t>
            </w:r>
          </w:p>
        </w:tc>
        <w:tc>
          <w:tcPr>
            <w:tcW w:w="4820" w:type="dxa"/>
            <w:gridSpan w:val="2"/>
            <w:shd w:val="clear" w:color="auto" w:fill="auto"/>
            <w:vAlign w:val="center"/>
          </w:tcPr>
          <w:p w:rsidR="00C1786E" w:rsidRPr="007001F1" w:rsidRDefault="00C1786E" w:rsidP="009D2531">
            <w:pPr>
              <w:jc w:val="both"/>
              <w:rPr>
                <w:color w:val="000000"/>
              </w:rPr>
            </w:pPr>
            <w:del w:id="1268" w:author="Autor">
              <w:r w:rsidRPr="007001F1" w:rsidDel="00400C5C">
                <w:rPr>
                  <w:color w:val="000000"/>
                  <w:sz w:val="22"/>
                  <w:szCs w:val="22"/>
                </w:rPr>
                <w:delText>a) Je lehota na predkladani</w:delText>
              </w:r>
              <w:r w:rsidR="009D2531" w:rsidRPr="007001F1" w:rsidDel="00400C5C">
                <w:rPr>
                  <w:color w:val="000000"/>
                  <w:sz w:val="22"/>
                  <w:szCs w:val="22"/>
                </w:rPr>
                <w:delText>e ponúk určená v súlade s</w:delText>
              </w:r>
              <w:r w:rsidR="009D2531" w:rsidRPr="007001F1" w:rsidDel="00680A41">
                <w:rPr>
                  <w:color w:val="000000"/>
                  <w:sz w:val="22"/>
                  <w:szCs w:val="22"/>
                </w:rPr>
                <w:delText>o</w:delText>
              </w:r>
              <w:r w:rsidR="009D2531" w:rsidRPr="007001F1" w:rsidDel="00400C5C">
                <w:rPr>
                  <w:color w:val="000000"/>
                  <w:sz w:val="22"/>
                  <w:szCs w:val="22"/>
                </w:rPr>
                <w:delText xml:space="preserve"> ZVO?</w:delText>
              </w:r>
            </w:del>
          </w:p>
        </w:tc>
        <w:tc>
          <w:tcPr>
            <w:tcW w:w="567" w:type="dxa"/>
            <w:shd w:val="clear" w:color="auto" w:fill="auto"/>
            <w:vAlign w:val="center"/>
          </w:tcPr>
          <w:p w:rsidR="00C1786E" w:rsidRPr="007001F1" w:rsidRDefault="00C1786E" w:rsidP="00C1211A">
            <w:pPr>
              <w:jc w:val="center"/>
              <w:rPr>
                <w:color w:val="000000"/>
              </w:rPr>
            </w:pPr>
            <w:del w:id="1269" w:author="Autor">
              <w:r w:rsidRPr="007001F1" w:rsidDel="00400C5C">
                <w:rPr>
                  <w:color w:val="000000"/>
                  <w:sz w:val="22"/>
                  <w:szCs w:val="22"/>
                </w:rPr>
                <w:delText> </w:delText>
              </w:r>
            </w:del>
          </w:p>
        </w:tc>
        <w:tc>
          <w:tcPr>
            <w:tcW w:w="567" w:type="dxa"/>
            <w:shd w:val="clear" w:color="auto" w:fill="auto"/>
            <w:vAlign w:val="center"/>
          </w:tcPr>
          <w:p w:rsidR="00C1786E" w:rsidRPr="007001F1" w:rsidRDefault="00C1786E" w:rsidP="00C1211A">
            <w:pPr>
              <w:jc w:val="center"/>
              <w:rPr>
                <w:color w:val="000000"/>
              </w:rPr>
            </w:pPr>
            <w:del w:id="1270" w:author="Autor">
              <w:r w:rsidRPr="007001F1" w:rsidDel="00400C5C">
                <w:rPr>
                  <w:color w:val="000000"/>
                  <w:sz w:val="22"/>
                  <w:szCs w:val="22"/>
                </w:rPr>
                <w:delText> </w:delText>
              </w:r>
            </w:del>
          </w:p>
        </w:tc>
        <w:tc>
          <w:tcPr>
            <w:tcW w:w="776" w:type="dxa"/>
            <w:shd w:val="clear" w:color="auto" w:fill="auto"/>
            <w:vAlign w:val="center"/>
          </w:tcPr>
          <w:p w:rsidR="00C1786E" w:rsidRPr="007001F1" w:rsidRDefault="00C1786E" w:rsidP="00C1211A">
            <w:pPr>
              <w:jc w:val="center"/>
              <w:rPr>
                <w:color w:val="000000"/>
              </w:rPr>
            </w:pPr>
            <w:del w:id="1271" w:author="Autor">
              <w:r w:rsidRPr="007001F1" w:rsidDel="00400C5C">
                <w:rPr>
                  <w:color w:val="000000"/>
                  <w:sz w:val="22"/>
                  <w:szCs w:val="22"/>
                </w:rPr>
                <w:delText> </w:delText>
              </w:r>
            </w:del>
          </w:p>
        </w:tc>
        <w:tc>
          <w:tcPr>
            <w:tcW w:w="1775" w:type="dxa"/>
            <w:shd w:val="clear" w:color="auto" w:fill="auto"/>
            <w:vAlign w:val="center"/>
          </w:tcPr>
          <w:p w:rsidR="00C1786E" w:rsidRPr="007001F1" w:rsidRDefault="00C1786E" w:rsidP="00C1211A">
            <w:pPr>
              <w:jc w:val="center"/>
              <w:rPr>
                <w:color w:val="000000"/>
              </w:rPr>
            </w:pPr>
            <w:del w:id="1272" w:author="Autor">
              <w:r w:rsidRPr="007001F1" w:rsidDel="00400C5C">
                <w:rPr>
                  <w:color w:val="000000"/>
                  <w:sz w:val="22"/>
                  <w:szCs w:val="22"/>
                </w:rPr>
                <w:delText> </w:delText>
              </w:r>
            </w:del>
          </w:p>
        </w:tc>
      </w:tr>
      <w:tr w:rsidR="00C1786E" w:rsidRPr="007001F1" w:rsidTr="007261E4">
        <w:trPr>
          <w:trHeight w:val="63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del w:id="1273" w:author="Autor">
              <w:r w:rsidRPr="007001F1" w:rsidDel="00400C5C">
                <w:rPr>
                  <w:color w:val="000000"/>
                  <w:sz w:val="22"/>
                  <w:szCs w:val="22"/>
                </w:rPr>
                <w:delText xml:space="preserve">b) </w:delText>
              </w:r>
            </w:del>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AD59A4">
        <w:trPr>
          <w:trHeight w:val="441"/>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7261E4">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AD59A4">
        <w:trPr>
          <w:trHeight w:val="436"/>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AD59A4">
        <w:trPr>
          <w:trHeight w:val="358"/>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AD59A4">
        <w:trPr>
          <w:trHeight w:val="30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7261E4">
        <w:trPr>
          <w:trHeight w:val="760"/>
        </w:trPr>
        <w:tc>
          <w:tcPr>
            <w:tcW w:w="582" w:type="dxa"/>
            <w:vMerge w:val="restart"/>
            <w:shd w:val="clear" w:color="auto" w:fill="auto"/>
            <w:noWrap/>
            <w:vAlign w:val="center"/>
          </w:tcPr>
          <w:p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76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Určil v oznámení o vyhlásení VO  verejný obstarávateľ predmet zákazky opisom svojich potrieb </w:t>
            </w:r>
            <w:r w:rsidRPr="007001F1">
              <w:rPr>
                <w:color w:val="000000"/>
                <w:sz w:val="22"/>
                <w:szCs w:val="22"/>
              </w:rPr>
              <w:lastRenderedPageBreak/>
              <w:t>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93AAC" w:rsidRPr="007001F1" w:rsidTr="007261E4">
        <w:trPr>
          <w:trHeight w:val="20"/>
        </w:trPr>
        <w:tc>
          <w:tcPr>
            <w:tcW w:w="582" w:type="dxa"/>
            <w:shd w:val="clear" w:color="auto" w:fill="auto"/>
            <w:noWrap/>
            <w:vAlign w:val="center"/>
          </w:tcPr>
          <w:p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93AAC" w:rsidRPr="007001F1" w:rsidRDefault="00993AAC" w:rsidP="00C1211A">
            <w:pPr>
              <w:jc w:val="center"/>
              <w:rPr>
                <w:color w:val="000000"/>
              </w:rPr>
            </w:pPr>
          </w:p>
        </w:tc>
        <w:tc>
          <w:tcPr>
            <w:tcW w:w="567" w:type="dxa"/>
            <w:shd w:val="clear" w:color="auto" w:fill="auto"/>
            <w:vAlign w:val="center"/>
          </w:tcPr>
          <w:p w:rsidR="00993AAC" w:rsidRPr="007001F1" w:rsidRDefault="00993AAC" w:rsidP="00C1211A">
            <w:pPr>
              <w:jc w:val="center"/>
              <w:rPr>
                <w:color w:val="000000"/>
              </w:rPr>
            </w:pPr>
          </w:p>
        </w:tc>
        <w:tc>
          <w:tcPr>
            <w:tcW w:w="776" w:type="dxa"/>
            <w:shd w:val="clear" w:color="auto" w:fill="auto"/>
            <w:vAlign w:val="center"/>
          </w:tcPr>
          <w:p w:rsidR="00993AAC" w:rsidRPr="007001F1" w:rsidRDefault="00993AAC" w:rsidP="00C1211A">
            <w:pPr>
              <w:jc w:val="center"/>
              <w:rPr>
                <w:color w:val="000000"/>
              </w:rPr>
            </w:pPr>
          </w:p>
        </w:tc>
        <w:tc>
          <w:tcPr>
            <w:tcW w:w="1775" w:type="dxa"/>
            <w:shd w:val="clear" w:color="auto" w:fill="auto"/>
            <w:vAlign w:val="center"/>
          </w:tcPr>
          <w:p w:rsidR="00993AAC" w:rsidRPr="007001F1" w:rsidRDefault="00993AAC"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navrhnutá lehota na predloženie žiadostí o účasť v</w:t>
            </w:r>
            <w:del w:id="1274" w:author="Autor">
              <w:r w:rsidRPr="007001F1" w:rsidDel="00680A41">
                <w:rPr>
                  <w:color w:val="000000"/>
                  <w:sz w:val="22"/>
                  <w:szCs w:val="22"/>
                </w:rPr>
                <w:delText xml:space="preserve"> </w:delText>
              </w:r>
            </w:del>
            <w:ins w:id="1275" w:author="Autor">
              <w:r w:rsidR="00680A41">
                <w:rPr>
                  <w:color w:val="000000"/>
                  <w:sz w:val="22"/>
                  <w:szCs w:val="22"/>
                </w:rPr>
                <w:t> </w:t>
              </w:r>
            </w:ins>
            <w:proofErr w:type="spellStart"/>
            <w:r w:rsidRPr="007001F1">
              <w:rPr>
                <w:color w:val="000000"/>
                <w:sz w:val="22"/>
                <w:szCs w:val="22"/>
              </w:rPr>
              <w:t>RKsZ</w:t>
            </w:r>
            <w:proofErr w:type="spellEnd"/>
            <w:ins w:id="1276" w:author="Autor">
              <w:r w:rsidR="00680A41">
                <w:rPr>
                  <w:color w:val="000000"/>
                  <w:sz w:val="22"/>
                  <w:szCs w:val="22"/>
                </w:rPr>
                <w:t xml:space="preserve"> </w:t>
              </w:r>
            </w:ins>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del w:id="1277" w:author="Autor">
              <w:r w:rsidRPr="007001F1" w:rsidDel="00680A41">
                <w:rPr>
                  <w:color w:val="000000"/>
                  <w:sz w:val="22"/>
                  <w:szCs w:val="22"/>
                </w:rPr>
                <w:delText> </w:delText>
              </w:r>
            </w:del>
            <w:ins w:id="1278" w:author="Autor">
              <w:r w:rsidR="00680A41">
                <w:rPr>
                  <w:color w:val="000000"/>
                  <w:sz w:val="22"/>
                  <w:szCs w:val="22"/>
                </w:rPr>
                <w:t> </w:t>
              </w:r>
            </w:ins>
            <w:proofErr w:type="spellStart"/>
            <w:r w:rsidRPr="007001F1">
              <w:rPr>
                <w:color w:val="000000"/>
                <w:sz w:val="22"/>
                <w:szCs w:val="22"/>
              </w:rPr>
              <w:t>RKsZ</w:t>
            </w:r>
            <w:proofErr w:type="spellEnd"/>
            <w:ins w:id="1279" w:author="Autor">
              <w:r w:rsidR="00680A41">
                <w:rPr>
                  <w:color w:val="000000"/>
                  <w:sz w:val="22"/>
                  <w:szCs w:val="22"/>
                </w:rPr>
                <w:t xml:space="preserve"> </w:t>
              </w:r>
            </w:ins>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AD59A4">
        <w:trPr>
          <w:trHeight w:val="37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7261E4">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AD59A4">
        <w:trPr>
          <w:trHeight w:val="414"/>
        </w:trPr>
        <w:tc>
          <w:tcPr>
            <w:tcW w:w="582" w:type="dxa"/>
            <w:vMerge w:val="restart"/>
            <w:shd w:val="clear" w:color="auto" w:fill="auto"/>
            <w:noWrap/>
            <w:vAlign w:val="center"/>
            <w:hideMark/>
          </w:tcPr>
          <w:p w:rsidR="00C1786E" w:rsidRPr="007001F1" w:rsidRDefault="00993AAC" w:rsidP="00C1211A">
            <w:pPr>
              <w:jc w:val="center"/>
              <w:rPr>
                <w:color w:val="000000"/>
              </w:rPr>
            </w:pPr>
            <w:r>
              <w:rPr>
                <w:color w:val="000000"/>
                <w:sz w:val="22"/>
                <w:szCs w:val="22"/>
              </w:rPr>
              <w:t>20</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7261E4">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b) Boli v prípade konfliktu záujmov prijaté primerané opatrenia a vykonaná náprav</w:t>
            </w:r>
            <w:r w:rsidR="008B031C">
              <w:rPr>
                <w:sz w:val="22"/>
                <w:szCs w:val="22"/>
              </w:rPr>
              <w:t>a</w:t>
            </w:r>
            <w:r w:rsidRPr="007001F1">
              <w:rPr>
                <w:sz w:val="22"/>
                <w:szCs w:val="22"/>
              </w:rPr>
              <w:t xml:space="preserve"> v zmysle        </w:t>
            </w:r>
            <w:r w:rsidR="009D2531" w:rsidRPr="007001F1">
              <w:rPr>
                <w:sz w:val="22"/>
                <w:szCs w:val="22"/>
              </w:rPr>
              <w:t>§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1013"/>
        </w:trPr>
        <w:tc>
          <w:tcPr>
            <w:tcW w:w="582" w:type="dxa"/>
            <w:vMerge w:val="restart"/>
            <w:shd w:val="clear" w:color="auto" w:fill="auto"/>
            <w:noWrap/>
            <w:vAlign w:val="center"/>
            <w:hideMark/>
          </w:tcPr>
          <w:p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AD59A4">
        <w:trPr>
          <w:trHeight w:val="47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ins w:id="1280" w:author="Autor">
              <w:r w:rsidR="00680A41">
                <w:rPr>
                  <w:sz w:val="22"/>
                  <w:szCs w:val="22"/>
                </w:rPr>
                <w:t xml:space="preserve"> </w:t>
              </w:r>
            </w:ins>
            <w:proofErr w:type="spellStart"/>
            <w:r w:rsidRPr="007001F1">
              <w:rPr>
                <w:sz w:val="22"/>
                <w:szCs w:val="22"/>
              </w:rPr>
              <w:t>ante</w:t>
            </w:r>
            <w:proofErr w:type="spellEnd"/>
            <w:r w:rsidRPr="007001F1">
              <w:rPr>
                <w:sz w:val="22"/>
                <w:szCs w:val="22"/>
              </w:rPr>
              <w:t xml:space="preserv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ins w:id="1281" w:author="Autor">
              <w:r w:rsidR="00680A41">
                <w:rPr>
                  <w:sz w:val="22"/>
                  <w:szCs w:val="22"/>
                </w:rPr>
                <w:t xml:space="preserve"> </w:t>
              </w:r>
            </w:ins>
            <w:proofErr w:type="spellStart"/>
            <w:r w:rsidRPr="007001F1">
              <w:rPr>
                <w:sz w:val="22"/>
                <w:szCs w:val="22"/>
              </w:rPr>
              <w:t>ante</w:t>
            </w:r>
            <w:proofErr w:type="spellEnd"/>
            <w:r w:rsidRPr="007001F1">
              <w:rPr>
                <w:sz w:val="22"/>
                <w:szCs w:val="22"/>
              </w:rPr>
              <w:t xml:space="preserve"> kontrol</w:t>
            </w:r>
            <w:r w:rsidR="008B031C">
              <w:rPr>
                <w:sz w:val="22"/>
                <w:szCs w:val="22"/>
              </w:rPr>
              <w:t>y</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Del="00400C5C" w:rsidTr="007261E4">
        <w:trPr>
          <w:trHeight w:val="20"/>
          <w:del w:id="1282" w:author="Autor"/>
        </w:trPr>
        <w:tc>
          <w:tcPr>
            <w:tcW w:w="582" w:type="dxa"/>
            <w:shd w:val="clear" w:color="auto" w:fill="auto"/>
            <w:noWrap/>
            <w:vAlign w:val="center"/>
            <w:hideMark/>
          </w:tcPr>
          <w:p w:rsidR="00C1211A" w:rsidRPr="007001F1" w:rsidDel="00400C5C" w:rsidRDefault="00412C76" w:rsidP="00C1211A">
            <w:pPr>
              <w:jc w:val="center"/>
              <w:rPr>
                <w:del w:id="1283" w:author="Autor"/>
                <w:color w:val="000000"/>
              </w:rPr>
            </w:pPr>
            <w:del w:id="1284" w:author="Autor">
              <w:r w:rsidRPr="007001F1" w:rsidDel="00400C5C">
                <w:rPr>
                  <w:color w:val="000000"/>
                  <w:sz w:val="22"/>
                  <w:szCs w:val="22"/>
                </w:rPr>
                <w:delText>2</w:delText>
              </w:r>
              <w:r w:rsidR="00993AAC" w:rsidDel="00400C5C">
                <w:rPr>
                  <w:color w:val="000000"/>
                  <w:sz w:val="22"/>
                  <w:szCs w:val="22"/>
                </w:rPr>
                <w:delText>2</w:delText>
              </w:r>
            </w:del>
          </w:p>
        </w:tc>
        <w:tc>
          <w:tcPr>
            <w:tcW w:w="4820" w:type="dxa"/>
            <w:gridSpan w:val="2"/>
            <w:shd w:val="clear" w:color="auto" w:fill="auto"/>
            <w:vAlign w:val="center"/>
            <w:hideMark/>
          </w:tcPr>
          <w:p w:rsidR="00C1211A" w:rsidRPr="007001F1" w:rsidDel="00400C5C" w:rsidRDefault="001D2AF5" w:rsidP="009D2531">
            <w:pPr>
              <w:jc w:val="both"/>
              <w:rPr>
                <w:del w:id="1285" w:author="Autor"/>
                <w:color w:val="000000"/>
              </w:rPr>
            </w:pPr>
            <w:del w:id="1286" w:author="Autor">
              <w:r w:rsidRPr="007001F1" w:rsidDel="00400C5C">
                <w:rPr>
                  <w:color w:val="000000"/>
                  <w:sz w:val="22"/>
                  <w:szCs w:val="22"/>
                </w:rPr>
                <w:delText>V prípade ak podľa §</w:delText>
              </w:r>
              <w:r w:rsidR="00EB3190" w:rsidRPr="007001F1" w:rsidDel="00400C5C">
                <w:rPr>
                  <w:color w:val="000000"/>
                  <w:sz w:val="22"/>
                  <w:szCs w:val="22"/>
                </w:rPr>
                <w:delText xml:space="preserve"> 39</w:delText>
              </w:r>
              <w:r w:rsidRPr="007001F1" w:rsidDel="00400C5C">
                <w:rPr>
                  <w:color w:val="000000"/>
                  <w:sz w:val="22"/>
                  <w:szCs w:val="22"/>
                </w:rPr>
                <w:delText xml:space="preserve"> nedošlo k predloženiu dokladov preukazujúcich splnenie podmienok účasti skôr, vyhodnotil verejný obstarávateľ splnenie podmienok účasti úspešným uchádzačom alebo uchádzačmi, ktorí sa umiestnili na prvom až treťom miest v poradí,</w:delText>
              </w:r>
              <w:r w:rsidR="00D56171" w:rsidDel="00400C5C">
                <w:rPr>
                  <w:color w:val="000000"/>
                  <w:sz w:val="22"/>
                  <w:szCs w:val="22"/>
                </w:rPr>
                <w:delText xml:space="preserve"> resp. </w:delText>
              </w:r>
              <w:r w:rsidR="00D56171" w:rsidRPr="00D56171" w:rsidDel="00400C5C">
                <w:rPr>
                  <w:color w:val="000000"/>
                  <w:sz w:val="22"/>
                  <w:szCs w:val="22"/>
                </w:rPr>
                <w:delText>vyhodnotil splnenie podmienok účasti uchádzača, ktorý sa umiestnil na prvom mieste v poradí</w:delText>
              </w:r>
              <w:r w:rsidRPr="007001F1" w:rsidDel="00400C5C">
                <w:rPr>
                  <w:color w:val="000000"/>
                  <w:sz w:val="22"/>
                  <w:szCs w:val="22"/>
                </w:rPr>
                <w:delText xml:space="preserve"> a to pri dodržaní všetkých povinností v zmysle § 55 ods. 1 ZVO</w:delText>
              </w:r>
              <w:r w:rsidR="008B031C" w:rsidDel="00400C5C">
                <w:rPr>
                  <w:color w:val="000000"/>
                  <w:sz w:val="22"/>
                  <w:szCs w:val="22"/>
                </w:rPr>
                <w:delText>?</w:delText>
              </w:r>
            </w:del>
          </w:p>
        </w:tc>
        <w:tc>
          <w:tcPr>
            <w:tcW w:w="567" w:type="dxa"/>
            <w:shd w:val="clear" w:color="auto" w:fill="auto"/>
            <w:vAlign w:val="center"/>
            <w:hideMark/>
          </w:tcPr>
          <w:p w:rsidR="00C1211A" w:rsidRPr="007001F1" w:rsidDel="00400C5C" w:rsidRDefault="00C1211A" w:rsidP="00C1211A">
            <w:pPr>
              <w:jc w:val="center"/>
              <w:rPr>
                <w:del w:id="1287" w:author="Autor"/>
                <w:color w:val="000000"/>
              </w:rPr>
            </w:pPr>
            <w:del w:id="1288" w:author="Autor">
              <w:r w:rsidRPr="007001F1" w:rsidDel="00400C5C">
                <w:rPr>
                  <w:color w:val="000000"/>
                  <w:sz w:val="22"/>
                  <w:szCs w:val="22"/>
                </w:rPr>
                <w:delText> </w:delText>
              </w:r>
            </w:del>
          </w:p>
        </w:tc>
        <w:tc>
          <w:tcPr>
            <w:tcW w:w="567" w:type="dxa"/>
            <w:shd w:val="clear" w:color="auto" w:fill="auto"/>
            <w:vAlign w:val="center"/>
            <w:hideMark/>
          </w:tcPr>
          <w:p w:rsidR="00C1211A" w:rsidRPr="007001F1" w:rsidDel="00400C5C" w:rsidRDefault="00C1211A" w:rsidP="00C1211A">
            <w:pPr>
              <w:jc w:val="center"/>
              <w:rPr>
                <w:del w:id="1289" w:author="Autor"/>
                <w:color w:val="000000"/>
              </w:rPr>
            </w:pPr>
            <w:del w:id="1290" w:author="Autor">
              <w:r w:rsidRPr="007001F1" w:rsidDel="00400C5C">
                <w:rPr>
                  <w:color w:val="000000"/>
                  <w:sz w:val="22"/>
                  <w:szCs w:val="22"/>
                </w:rPr>
                <w:delText> </w:delText>
              </w:r>
            </w:del>
          </w:p>
        </w:tc>
        <w:tc>
          <w:tcPr>
            <w:tcW w:w="776" w:type="dxa"/>
            <w:shd w:val="clear" w:color="auto" w:fill="auto"/>
            <w:vAlign w:val="center"/>
            <w:hideMark/>
          </w:tcPr>
          <w:p w:rsidR="00C1211A" w:rsidRPr="007001F1" w:rsidDel="00400C5C" w:rsidRDefault="00C1211A" w:rsidP="00C1211A">
            <w:pPr>
              <w:jc w:val="center"/>
              <w:rPr>
                <w:del w:id="1291" w:author="Autor"/>
                <w:color w:val="000000"/>
              </w:rPr>
            </w:pPr>
            <w:del w:id="1292" w:author="Autor">
              <w:r w:rsidRPr="007001F1" w:rsidDel="00400C5C">
                <w:rPr>
                  <w:color w:val="000000"/>
                  <w:sz w:val="22"/>
                  <w:szCs w:val="22"/>
                </w:rPr>
                <w:delText> </w:delText>
              </w:r>
            </w:del>
          </w:p>
        </w:tc>
        <w:tc>
          <w:tcPr>
            <w:tcW w:w="1775" w:type="dxa"/>
            <w:shd w:val="clear" w:color="auto" w:fill="auto"/>
            <w:vAlign w:val="center"/>
            <w:hideMark/>
          </w:tcPr>
          <w:p w:rsidR="00C1211A" w:rsidRPr="007001F1" w:rsidDel="00400C5C" w:rsidRDefault="00C1211A" w:rsidP="00C1211A">
            <w:pPr>
              <w:jc w:val="center"/>
              <w:rPr>
                <w:del w:id="1293" w:author="Autor"/>
                <w:color w:val="000000"/>
              </w:rPr>
            </w:pPr>
            <w:del w:id="1294" w:author="Autor">
              <w:r w:rsidRPr="007001F1" w:rsidDel="00400C5C">
                <w:rPr>
                  <w:color w:val="000000"/>
                  <w:sz w:val="22"/>
                  <w:szCs w:val="22"/>
                </w:rPr>
                <w:delText> </w:delText>
              </w:r>
            </w:del>
          </w:p>
        </w:tc>
      </w:tr>
      <w:tr w:rsidR="00C1786E" w:rsidRPr="007001F1" w:rsidTr="00AD59A4">
        <w:trPr>
          <w:trHeight w:val="440"/>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ins w:id="1295" w:author="Autor">
              <w:r w:rsidR="00400C5C">
                <w:rPr>
                  <w:color w:val="000000"/>
                  <w:sz w:val="22"/>
                  <w:szCs w:val="22"/>
                </w:rPr>
                <w:t>2</w:t>
              </w:r>
            </w:ins>
            <w:del w:id="1296" w:author="Autor">
              <w:r w:rsidR="00993AAC" w:rsidDel="00400C5C">
                <w:rPr>
                  <w:color w:val="000000"/>
                  <w:sz w:val="22"/>
                  <w:szCs w:val="22"/>
                </w:rPr>
                <w:delText>3</w:delText>
              </w:r>
            </w:del>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7261E4">
        <w:trPr>
          <w:trHeight w:val="88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2</w:t>
            </w:r>
            <w:ins w:id="1297" w:author="Autor">
              <w:r w:rsidR="00400C5C">
                <w:rPr>
                  <w:color w:val="000000"/>
                  <w:sz w:val="22"/>
                  <w:szCs w:val="22"/>
                </w:rPr>
                <w:t>3</w:t>
              </w:r>
            </w:ins>
            <w:del w:id="1298" w:author="Autor">
              <w:r w:rsidR="00993AAC" w:rsidDel="00400C5C">
                <w:rPr>
                  <w:color w:val="000000"/>
                  <w:sz w:val="22"/>
                  <w:szCs w:val="22"/>
                </w:rPr>
                <w:delText>4</w:delText>
              </w:r>
            </w:del>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ins w:id="1299" w:author="Autor">
              <w:r w:rsidR="00400C5C">
                <w:rPr>
                  <w:color w:val="000000"/>
                  <w:sz w:val="22"/>
                  <w:szCs w:val="22"/>
                </w:rPr>
                <w:t>4</w:t>
              </w:r>
            </w:ins>
            <w:del w:id="1300" w:author="Autor">
              <w:r w:rsidR="00993AAC" w:rsidDel="00400C5C">
                <w:rPr>
                  <w:color w:val="000000"/>
                  <w:sz w:val="22"/>
                  <w:szCs w:val="22"/>
                </w:rPr>
                <w:delText>5</w:delText>
              </w:r>
            </w:del>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AD59A4">
        <w:trPr>
          <w:trHeight w:val="32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ins w:id="1301" w:author="Autor">
              <w:r w:rsidR="00400C5C">
                <w:rPr>
                  <w:color w:val="000000"/>
                  <w:sz w:val="22"/>
                  <w:szCs w:val="22"/>
                </w:rPr>
                <w:t>5</w:t>
              </w:r>
            </w:ins>
            <w:del w:id="1302" w:author="Autor">
              <w:r w:rsidR="00993AAC" w:rsidDel="00400C5C">
                <w:rPr>
                  <w:color w:val="000000"/>
                  <w:sz w:val="22"/>
                  <w:szCs w:val="22"/>
                </w:rPr>
                <w:delText>6</w:delText>
              </w:r>
            </w:del>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AD59A4">
        <w:trPr>
          <w:trHeight w:val="3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AD59A4">
        <w:trPr>
          <w:trHeight w:val="28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7261E4">
        <w:trPr>
          <w:trHeight w:val="633"/>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E4CD3" w:rsidRPr="007001F1" w:rsidTr="007261E4">
        <w:trPr>
          <w:trHeight w:val="822"/>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ins w:id="1303" w:author="Autor">
              <w:r w:rsidR="00400C5C">
                <w:rPr>
                  <w:color w:val="000000"/>
                  <w:sz w:val="22"/>
                  <w:szCs w:val="22"/>
                </w:rPr>
                <w:t>6</w:t>
              </w:r>
            </w:ins>
            <w:del w:id="1304" w:author="Autor">
              <w:r w:rsidR="00993AAC" w:rsidDel="00400C5C">
                <w:rPr>
                  <w:color w:val="000000"/>
                  <w:sz w:val="22"/>
                  <w:szCs w:val="22"/>
                </w:rPr>
                <w:delText>7</w:delText>
              </w:r>
            </w:del>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AD59A4">
        <w:trPr>
          <w:trHeight w:val="564"/>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7261E4">
        <w:trPr>
          <w:trHeight w:val="821"/>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AD59A4">
        <w:trPr>
          <w:trHeight w:val="47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7261E4">
        <w:trPr>
          <w:trHeight w:val="1013"/>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ins w:id="1305" w:author="Autor">
              <w:r w:rsidR="00400C5C">
                <w:rPr>
                  <w:color w:val="000000"/>
                  <w:sz w:val="22"/>
                  <w:szCs w:val="22"/>
                </w:rPr>
                <w:t>7</w:t>
              </w:r>
            </w:ins>
            <w:del w:id="1306" w:author="Autor">
              <w:r w:rsidR="00993AAC" w:rsidDel="00400C5C">
                <w:rPr>
                  <w:color w:val="000000"/>
                  <w:sz w:val="22"/>
                  <w:szCs w:val="22"/>
                </w:rPr>
                <w:delText>8</w:delText>
              </w:r>
            </w:del>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AD59A4">
        <w:trPr>
          <w:trHeight w:val="529"/>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ins w:id="1307" w:author="Autor">
              <w:r w:rsidR="00400C5C">
                <w:rPr>
                  <w:color w:val="000000"/>
                  <w:sz w:val="22"/>
                  <w:szCs w:val="22"/>
                </w:rPr>
                <w:t>8</w:t>
              </w:r>
            </w:ins>
            <w:del w:id="1308" w:author="Autor">
              <w:r w:rsidR="00993AAC" w:rsidDel="00400C5C">
                <w:rPr>
                  <w:color w:val="000000"/>
                  <w:sz w:val="22"/>
                  <w:szCs w:val="22"/>
                </w:rPr>
                <w:delText>9</w:delText>
              </w:r>
            </w:del>
          </w:p>
        </w:tc>
        <w:tc>
          <w:tcPr>
            <w:tcW w:w="4820" w:type="dxa"/>
            <w:gridSpan w:val="2"/>
            <w:shd w:val="clear" w:color="auto" w:fill="auto"/>
            <w:vAlign w:val="center"/>
            <w:hideMark/>
          </w:tcPr>
          <w:p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400C5C" w:rsidP="00C1211A">
            <w:pPr>
              <w:jc w:val="center"/>
              <w:rPr>
                <w:color w:val="000000"/>
              </w:rPr>
            </w:pPr>
            <w:ins w:id="1309" w:author="Autor">
              <w:r>
                <w:rPr>
                  <w:color w:val="000000"/>
                  <w:sz w:val="22"/>
                  <w:szCs w:val="22"/>
                </w:rPr>
                <w:t>29</w:t>
              </w:r>
            </w:ins>
            <w:del w:id="1310" w:author="Autor">
              <w:r w:rsidR="00993AAC" w:rsidDel="00400C5C">
                <w:rPr>
                  <w:color w:val="000000"/>
                  <w:sz w:val="22"/>
                  <w:szCs w:val="22"/>
                </w:rPr>
                <w:delText>30</w:delText>
              </w:r>
            </w:del>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177DF0" w:rsidRPr="007001F1" w:rsidTr="00AD59A4">
        <w:trPr>
          <w:trHeight w:val="491"/>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3</w:t>
            </w:r>
            <w:ins w:id="1311" w:author="Autor">
              <w:r w:rsidR="00400C5C">
                <w:rPr>
                  <w:color w:val="000000"/>
                  <w:sz w:val="22"/>
                  <w:szCs w:val="22"/>
                </w:rPr>
                <w:t>0</w:t>
              </w:r>
            </w:ins>
            <w:del w:id="1312" w:author="Autor">
              <w:r w:rsidR="00993AAC" w:rsidDel="00400C5C">
                <w:rPr>
                  <w:color w:val="000000"/>
                  <w:sz w:val="22"/>
                  <w:szCs w:val="22"/>
                </w:rPr>
                <w:delText>1</w:delText>
              </w:r>
            </w:del>
          </w:p>
        </w:tc>
        <w:tc>
          <w:tcPr>
            <w:tcW w:w="4820" w:type="dxa"/>
            <w:gridSpan w:val="2"/>
            <w:shd w:val="clear" w:color="auto" w:fill="auto"/>
            <w:vAlign w:val="center"/>
            <w:hideMark/>
          </w:tcPr>
          <w:p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7261E4">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AD59A4">
        <w:trPr>
          <w:trHeight w:val="4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7261E4">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7261E4">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2E4CD3" w:rsidRPr="007001F1" w:rsidTr="00AD59A4">
        <w:trPr>
          <w:trHeight w:val="871"/>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ins w:id="1313" w:author="Autor">
              <w:r w:rsidR="00400C5C">
                <w:rPr>
                  <w:color w:val="000000"/>
                  <w:sz w:val="22"/>
                  <w:szCs w:val="22"/>
                </w:rPr>
                <w:t>1</w:t>
              </w:r>
            </w:ins>
            <w:del w:id="1314" w:author="Autor">
              <w:r w:rsidR="00993AAC" w:rsidDel="00400C5C">
                <w:rPr>
                  <w:color w:val="000000"/>
                  <w:sz w:val="22"/>
                  <w:szCs w:val="22"/>
                </w:rPr>
                <w:delText>2</w:delText>
              </w:r>
            </w:del>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7261E4">
        <w:trPr>
          <w:trHeight w:val="139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ins w:id="1315" w:author="Autor">
              <w:r w:rsidR="00400C5C">
                <w:rPr>
                  <w:color w:val="000000"/>
                  <w:sz w:val="22"/>
                  <w:szCs w:val="22"/>
                </w:rPr>
                <w:t>2</w:t>
              </w:r>
            </w:ins>
            <w:del w:id="1316" w:author="Autor">
              <w:r w:rsidR="00993AAC" w:rsidDel="00400C5C">
                <w:rPr>
                  <w:color w:val="000000"/>
                  <w:sz w:val="22"/>
                  <w:szCs w:val="22"/>
                </w:rPr>
                <w:delText>3</w:delText>
              </w:r>
            </w:del>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2E4CD3" w:rsidRPr="007001F1" w:rsidTr="007261E4">
        <w:trPr>
          <w:trHeight w:val="675"/>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ins w:id="1317" w:author="Autor">
              <w:r w:rsidR="00400C5C">
                <w:rPr>
                  <w:color w:val="000000"/>
                  <w:sz w:val="22"/>
                  <w:szCs w:val="22"/>
                </w:rPr>
                <w:t>3</w:t>
              </w:r>
            </w:ins>
            <w:del w:id="1318" w:author="Autor">
              <w:r w:rsidR="00993AAC" w:rsidDel="00400C5C">
                <w:rPr>
                  <w:color w:val="000000"/>
                  <w:sz w:val="22"/>
                  <w:szCs w:val="22"/>
                </w:rPr>
                <w:delText>4</w:delText>
              </w:r>
            </w:del>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7261E4">
        <w:trPr>
          <w:trHeight w:val="67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AD59A4">
        <w:trPr>
          <w:trHeight w:val="46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412C76" w:rsidP="00400C5C">
            <w:pPr>
              <w:jc w:val="center"/>
              <w:rPr>
                <w:color w:val="000000"/>
              </w:rPr>
            </w:pPr>
            <w:r w:rsidRPr="007001F1">
              <w:rPr>
                <w:color w:val="000000"/>
                <w:sz w:val="22"/>
                <w:szCs w:val="22"/>
              </w:rPr>
              <w:t>3</w:t>
            </w:r>
            <w:ins w:id="1319" w:author="Autor">
              <w:r w:rsidR="00400C5C">
                <w:rPr>
                  <w:color w:val="000000"/>
                  <w:sz w:val="22"/>
                  <w:szCs w:val="22"/>
                </w:rPr>
                <w:t>4</w:t>
              </w:r>
            </w:ins>
            <w:del w:id="1320" w:author="Autor">
              <w:r w:rsidR="00993AAC" w:rsidDel="00400C5C">
                <w:rPr>
                  <w:color w:val="000000"/>
                  <w:sz w:val="22"/>
                  <w:szCs w:val="22"/>
                </w:rPr>
                <w:delText>5</w:delText>
              </w:r>
            </w:del>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tcPr>
          <w:p w:rsidR="00C1211A" w:rsidRPr="007001F1" w:rsidRDefault="00C1211A" w:rsidP="00C1211A">
            <w:pPr>
              <w:jc w:val="center"/>
              <w:rPr>
                <w:color w:val="000000"/>
              </w:rPr>
            </w:pPr>
            <w:r w:rsidRPr="007001F1">
              <w:rPr>
                <w:color w:val="000000"/>
                <w:sz w:val="22"/>
                <w:szCs w:val="22"/>
              </w:rPr>
              <w:t>3</w:t>
            </w:r>
            <w:ins w:id="1321" w:author="Autor">
              <w:r w:rsidR="00400C5C">
                <w:rPr>
                  <w:color w:val="000000"/>
                  <w:sz w:val="22"/>
                  <w:szCs w:val="22"/>
                </w:rPr>
                <w:t>5</w:t>
              </w:r>
            </w:ins>
            <w:del w:id="1322" w:author="Autor">
              <w:r w:rsidR="00993AAC" w:rsidDel="00400C5C">
                <w:rPr>
                  <w:color w:val="000000"/>
                  <w:sz w:val="22"/>
                  <w:szCs w:val="22"/>
                </w:rPr>
                <w:delText>6</w:delText>
              </w:r>
            </w:del>
          </w:p>
        </w:tc>
        <w:tc>
          <w:tcPr>
            <w:tcW w:w="4820" w:type="dxa"/>
            <w:gridSpan w:val="2"/>
            <w:shd w:val="clear" w:color="auto" w:fill="auto"/>
            <w:vAlign w:val="center"/>
          </w:tcPr>
          <w:p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C1211A" w:rsidRPr="007001F1" w:rsidRDefault="00C1211A" w:rsidP="00C1211A">
            <w:pPr>
              <w:jc w:val="center"/>
              <w:rPr>
                <w:color w:val="000000"/>
              </w:rPr>
            </w:pPr>
          </w:p>
        </w:tc>
        <w:tc>
          <w:tcPr>
            <w:tcW w:w="567" w:type="dxa"/>
            <w:shd w:val="clear" w:color="auto" w:fill="auto"/>
            <w:vAlign w:val="center"/>
          </w:tcPr>
          <w:p w:rsidR="00C1211A" w:rsidRPr="007001F1" w:rsidRDefault="00C1211A" w:rsidP="00C1211A">
            <w:pPr>
              <w:jc w:val="center"/>
              <w:rPr>
                <w:color w:val="000000"/>
              </w:rPr>
            </w:pPr>
          </w:p>
        </w:tc>
        <w:tc>
          <w:tcPr>
            <w:tcW w:w="776" w:type="dxa"/>
            <w:shd w:val="clear" w:color="auto" w:fill="auto"/>
            <w:vAlign w:val="center"/>
          </w:tcPr>
          <w:p w:rsidR="00C1211A" w:rsidRPr="007001F1" w:rsidRDefault="00C1211A" w:rsidP="00C1211A">
            <w:pPr>
              <w:jc w:val="center"/>
              <w:rPr>
                <w:color w:val="000000"/>
              </w:rPr>
            </w:pPr>
          </w:p>
        </w:tc>
        <w:tc>
          <w:tcPr>
            <w:tcW w:w="1775" w:type="dxa"/>
            <w:shd w:val="clear" w:color="auto" w:fill="auto"/>
            <w:vAlign w:val="center"/>
          </w:tcPr>
          <w:p w:rsidR="00C1211A" w:rsidRPr="007001F1" w:rsidRDefault="00C1211A" w:rsidP="00C1211A">
            <w:pPr>
              <w:jc w:val="center"/>
              <w:rPr>
                <w:color w:val="000000"/>
              </w:rPr>
            </w:pPr>
          </w:p>
        </w:tc>
      </w:tr>
      <w:tr w:rsidR="002E4CD3" w:rsidRPr="007001F1" w:rsidTr="00AD59A4">
        <w:trPr>
          <w:trHeight w:val="441"/>
        </w:trPr>
        <w:tc>
          <w:tcPr>
            <w:tcW w:w="582" w:type="dxa"/>
            <w:vMerge w:val="restart"/>
            <w:shd w:val="clear" w:color="auto" w:fill="auto"/>
            <w:noWrap/>
            <w:vAlign w:val="center"/>
          </w:tcPr>
          <w:p w:rsidR="002E4CD3" w:rsidRPr="007001F1" w:rsidRDefault="002E4CD3" w:rsidP="00C1211A">
            <w:pPr>
              <w:jc w:val="center"/>
              <w:rPr>
                <w:color w:val="000000"/>
              </w:rPr>
            </w:pPr>
            <w:r w:rsidRPr="007001F1">
              <w:rPr>
                <w:color w:val="000000"/>
                <w:sz w:val="22"/>
                <w:szCs w:val="22"/>
              </w:rPr>
              <w:t>3</w:t>
            </w:r>
            <w:ins w:id="1323" w:author="Autor">
              <w:r w:rsidR="00400C5C">
                <w:rPr>
                  <w:color w:val="000000"/>
                  <w:sz w:val="22"/>
                  <w:szCs w:val="22"/>
                </w:rPr>
                <w:t>6</w:t>
              </w:r>
            </w:ins>
            <w:del w:id="1324" w:author="Autor">
              <w:r w:rsidR="00993AAC" w:rsidDel="00400C5C">
                <w:rPr>
                  <w:color w:val="000000"/>
                  <w:sz w:val="22"/>
                  <w:szCs w:val="22"/>
                </w:rPr>
                <w:delText>7</w:delText>
              </w:r>
            </w:del>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7261E4">
        <w:trPr>
          <w:trHeight w:val="84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1325"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8E1C03" w:rsidRPr="007001F1" w:rsidTr="007261E4">
        <w:trPr>
          <w:trHeight w:val="845"/>
          <w:ins w:id="1326" w:author="Autor"/>
        </w:trPr>
        <w:tc>
          <w:tcPr>
            <w:tcW w:w="582" w:type="dxa"/>
            <w:shd w:val="clear" w:color="auto" w:fill="auto"/>
            <w:noWrap/>
            <w:vAlign w:val="center"/>
          </w:tcPr>
          <w:p w:rsidR="008E1C03" w:rsidRPr="007001F1" w:rsidRDefault="008E1C03" w:rsidP="00C1211A">
            <w:pPr>
              <w:jc w:val="center"/>
              <w:rPr>
                <w:ins w:id="1327" w:author="Autor"/>
                <w:color w:val="000000"/>
              </w:rPr>
            </w:pPr>
            <w:ins w:id="1328" w:author="Autor">
              <w:r w:rsidRPr="008E1C03">
                <w:rPr>
                  <w:color w:val="000000"/>
                  <w:sz w:val="22"/>
                  <w:szCs w:val="22"/>
                </w:rPr>
                <w:t>37</w:t>
              </w:r>
            </w:ins>
          </w:p>
        </w:tc>
        <w:tc>
          <w:tcPr>
            <w:tcW w:w="4820" w:type="dxa"/>
            <w:gridSpan w:val="2"/>
            <w:shd w:val="clear" w:color="auto" w:fill="auto"/>
            <w:vAlign w:val="center"/>
          </w:tcPr>
          <w:p w:rsidR="008E1C03" w:rsidRPr="007001F1" w:rsidRDefault="008E1C03" w:rsidP="009D2531">
            <w:pPr>
              <w:jc w:val="both"/>
              <w:rPr>
                <w:ins w:id="1329" w:author="Autor"/>
                <w:color w:val="000000"/>
                <w:sz w:val="22"/>
                <w:szCs w:val="22"/>
              </w:rPr>
            </w:pPr>
            <w:ins w:id="1330"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8E1C03" w:rsidRPr="007001F1" w:rsidRDefault="008E1C03" w:rsidP="00C1211A">
            <w:pPr>
              <w:jc w:val="center"/>
              <w:rPr>
                <w:ins w:id="1331" w:author="Autor"/>
                <w:color w:val="000000"/>
              </w:rPr>
            </w:pPr>
          </w:p>
        </w:tc>
        <w:tc>
          <w:tcPr>
            <w:tcW w:w="567" w:type="dxa"/>
            <w:shd w:val="clear" w:color="auto" w:fill="auto"/>
            <w:vAlign w:val="center"/>
          </w:tcPr>
          <w:p w:rsidR="008E1C03" w:rsidRPr="007001F1" w:rsidRDefault="008E1C03" w:rsidP="00C1211A">
            <w:pPr>
              <w:jc w:val="center"/>
              <w:rPr>
                <w:ins w:id="1332" w:author="Autor"/>
                <w:color w:val="000000"/>
              </w:rPr>
            </w:pPr>
          </w:p>
        </w:tc>
        <w:tc>
          <w:tcPr>
            <w:tcW w:w="776" w:type="dxa"/>
            <w:shd w:val="clear" w:color="auto" w:fill="auto"/>
            <w:vAlign w:val="center"/>
          </w:tcPr>
          <w:p w:rsidR="008E1C03" w:rsidRPr="007001F1" w:rsidRDefault="008E1C03" w:rsidP="00C1211A">
            <w:pPr>
              <w:jc w:val="center"/>
              <w:rPr>
                <w:ins w:id="1333" w:author="Autor"/>
                <w:color w:val="000000"/>
              </w:rPr>
            </w:pPr>
          </w:p>
        </w:tc>
        <w:tc>
          <w:tcPr>
            <w:tcW w:w="1775" w:type="dxa"/>
            <w:shd w:val="clear" w:color="auto" w:fill="auto"/>
            <w:vAlign w:val="center"/>
          </w:tcPr>
          <w:p w:rsidR="008E1C03" w:rsidRPr="007001F1" w:rsidRDefault="008E1C03" w:rsidP="00C1211A">
            <w:pPr>
              <w:jc w:val="center"/>
              <w:rPr>
                <w:ins w:id="1334" w:author="Autor"/>
                <w:color w:val="000000"/>
              </w:rPr>
            </w:pPr>
          </w:p>
        </w:tc>
      </w:tr>
      <w:tr w:rsidR="002E4CD3" w:rsidRPr="007001F1" w:rsidTr="007261E4">
        <w:trPr>
          <w:trHeight w:val="444"/>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lastRenderedPageBreak/>
              <w:t>3</w:t>
            </w:r>
            <w:r w:rsidR="00993AAC">
              <w:rPr>
                <w:color w:val="000000"/>
                <w:sz w:val="22"/>
                <w:szCs w:val="22"/>
              </w:rPr>
              <w:t>8</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AD59A4">
        <w:trPr>
          <w:trHeight w:val="18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7261E4">
        <w:trPr>
          <w:trHeight w:val="44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AD59A4">
        <w:trPr>
          <w:trHeight w:val="250"/>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993AAC">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993AAC" w:rsidP="00C1211A">
            <w:pPr>
              <w:jc w:val="center"/>
              <w:rPr>
                <w:color w:val="000000"/>
              </w:rPr>
            </w:pPr>
            <w:r>
              <w:rPr>
                <w:color w:val="000000"/>
                <w:sz w:val="22"/>
                <w:szCs w:val="22"/>
              </w:rPr>
              <w:t>40</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412C76" w:rsidP="00993AAC">
            <w:pPr>
              <w:jc w:val="center"/>
              <w:rPr>
                <w:color w:val="000000"/>
              </w:rPr>
            </w:pPr>
            <w:r w:rsidRPr="007001F1">
              <w:rPr>
                <w:color w:val="000000"/>
                <w:sz w:val="22"/>
                <w:szCs w:val="22"/>
              </w:rPr>
              <w:t>4</w:t>
            </w:r>
            <w:r w:rsidR="00993AAC">
              <w:rPr>
                <w:color w:val="000000"/>
                <w:sz w:val="22"/>
                <w:szCs w:val="22"/>
              </w:rPr>
              <w:t>1</w:t>
            </w:r>
          </w:p>
        </w:tc>
        <w:tc>
          <w:tcPr>
            <w:tcW w:w="4820" w:type="dxa"/>
            <w:gridSpan w:val="2"/>
            <w:shd w:val="clear" w:color="auto" w:fill="auto"/>
            <w:vAlign w:val="center"/>
            <w:hideMark/>
          </w:tcPr>
          <w:p w:rsidR="00C1211A" w:rsidRPr="007001F1" w:rsidRDefault="00C1211A" w:rsidP="009D2531">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993AAC" w:rsidP="00C1211A">
            <w:pPr>
              <w:jc w:val="center"/>
              <w:rPr>
                <w:color w:val="000000"/>
              </w:rPr>
            </w:pPr>
            <w:r>
              <w:rPr>
                <w:color w:val="000000"/>
                <w:sz w:val="22"/>
                <w:szCs w:val="22"/>
              </w:rPr>
              <w:t>42</w:t>
            </w:r>
          </w:p>
        </w:tc>
        <w:tc>
          <w:tcPr>
            <w:tcW w:w="4820" w:type="dxa"/>
            <w:gridSpan w:val="2"/>
            <w:shd w:val="clear" w:color="auto" w:fill="auto"/>
            <w:vAlign w:val="center"/>
          </w:tcPr>
          <w:p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C1211A" w:rsidRPr="007001F1" w:rsidTr="007261E4">
        <w:trPr>
          <w:trHeight w:val="300"/>
        </w:trPr>
        <w:tc>
          <w:tcPr>
            <w:tcW w:w="9087" w:type="dxa"/>
            <w:gridSpan w:val="7"/>
            <w:shd w:val="clear" w:color="auto" w:fill="auto"/>
            <w:noWrap/>
            <w:vAlign w:val="center"/>
          </w:tcPr>
          <w:p w:rsidR="00C1211A" w:rsidRPr="007001F1" w:rsidRDefault="00C1211A" w:rsidP="00C1211A">
            <w:pPr>
              <w:jc w:val="both"/>
              <w:rPr>
                <w:b/>
                <w:sz w:val="20"/>
                <w:szCs w:val="20"/>
              </w:rPr>
            </w:pPr>
            <w:r w:rsidRPr="007001F1">
              <w:rPr>
                <w:b/>
                <w:sz w:val="20"/>
                <w:szCs w:val="20"/>
              </w:rPr>
              <w:t>VYJADRENIE</w:t>
            </w:r>
          </w:p>
          <w:p w:rsidR="00C1211A" w:rsidRPr="007001F1" w:rsidRDefault="00C1211A" w:rsidP="00C1211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74"/>
              <w:t>[1]</w:t>
            </w:r>
          </w:p>
          <w:p w:rsidR="00C1211A" w:rsidRPr="007001F1" w:rsidRDefault="00C1211A" w:rsidP="00C1211A">
            <w:pPr>
              <w:rPr>
                <w:b/>
                <w:bCs/>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ins w:id="1337" w:author="Autor">
              <w:r w:rsidR="00A90B4D">
                <w:rPr>
                  <w:rStyle w:val="Odkaznapoznmkupodiarou"/>
                  <w:b/>
                  <w:bCs/>
                  <w:sz w:val="22"/>
                  <w:szCs w:val="22"/>
                </w:rPr>
                <w:footnoteReference w:customMarkFollows="1" w:id="75"/>
                <w:t>2</w:t>
              </w:r>
            </w:ins>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A90B4D" w:rsidRPr="007001F1" w:rsidRDefault="00C1211A" w:rsidP="00A90B4D">
            <w:pPr>
              <w:rPr>
                <w:b/>
                <w:bCs/>
              </w:rPr>
            </w:pPr>
            <w:r w:rsidRPr="007001F1">
              <w:rPr>
                <w:b/>
                <w:bCs/>
                <w:sz w:val="22"/>
                <w:szCs w:val="22"/>
              </w:rPr>
              <w:t xml:space="preserve">Kontrolu </w:t>
            </w:r>
            <w:ins w:id="1339" w:author="Autor">
              <w:r w:rsidR="00E3352C">
                <w:rPr>
                  <w:b/>
                  <w:bCs/>
                  <w:sz w:val="22"/>
                  <w:szCs w:val="22"/>
                </w:rPr>
                <w:t>schválil</w:t>
              </w:r>
              <w:r w:rsidR="00E3352C" w:rsidRPr="007001F1" w:rsidDel="00E3352C">
                <w:rPr>
                  <w:b/>
                  <w:bCs/>
                  <w:sz w:val="22"/>
                  <w:szCs w:val="22"/>
                </w:rPr>
                <w:t xml:space="preserve"> </w:t>
              </w:r>
            </w:ins>
            <w:del w:id="1340" w:author="Autor">
              <w:r w:rsidRPr="007001F1" w:rsidDel="00E3352C">
                <w:rPr>
                  <w:b/>
                  <w:bCs/>
                  <w:sz w:val="22"/>
                  <w:szCs w:val="22"/>
                </w:rPr>
                <w:delText>vykonal</w:delText>
              </w:r>
            </w:del>
            <w:ins w:id="1341" w:author="Autor">
              <w:r w:rsidR="00A90B4D">
                <w:rPr>
                  <w:rStyle w:val="Odkaznapoznmkupodiarou"/>
                  <w:b/>
                  <w:bCs/>
                  <w:sz w:val="22"/>
                  <w:szCs w:val="22"/>
                </w:rPr>
                <w:footnoteReference w:customMarkFollows="1" w:id="76"/>
                <w:t>3</w:t>
              </w:r>
            </w:ins>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p w:rsidR="00696AD4" w:rsidRPr="007001F1" w:rsidRDefault="00696AD4" w:rsidP="00C1211A">
            <w:pPr>
              <w:rPr>
                <w:b/>
                <w:bCs/>
              </w:rPr>
            </w:pPr>
          </w:p>
          <w:p w:rsidR="00696AD4" w:rsidRPr="007001F1" w:rsidRDefault="00696AD4" w:rsidP="00C1211A">
            <w:pPr>
              <w:rPr>
                <w:b/>
                <w:bCs/>
              </w:rPr>
            </w:pP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86114A" w:rsidRPr="007001F1" w:rsidRDefault="0086114A"/>
    <w:p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rsidTr="007261E4">
        <w:trPr>
          <w:trHeight w:val="645"/>
        </w:trPr>
        <w:tc>
          <w:tcPr>
            <w:tcW w:w="9162" w:type="dxa"/>
            <w:gridSpan w:val="7"/>
            <w:shd w:val="clear" w:color="000000" w:fill="60497A"/>
            <w:vAlign w:val="center"/>
            <w:hideMark/>
          </w:tcPr>
          <w:p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1345" w:name="KZ_25"/>
            <w:r w:rsidRPr="007001F1">
              <w:rPr>
                <w:b/>
                <w:bCs/>
                <w:color w:val="FFFFFF"/>
              </w:rPr>
              <w:t>Nadlimitná zákazka - súťažný dialóg - prvá ex</w:t>
            </w:r>
            <w:ins w:id="1346" w:author="Autor">
              <w:r w:rsidR="00400C5C">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1345"/>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66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rsidTr="007261E4">
        <w:trPr>
          <w:trHeight w:val="33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Nadlimitná zákazka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Súťažný dialóg (§ 74 ZVO)</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rsidR="00F2042D" w:rsidRPr="007001F1" w:rsidRDefault="00F2042D" w:rsidP="00F2042D">
            <w:pPr>
              <w:rPr>
                <w:color w:val="000000"/>
              </w:rPr>
            </w:pPr>
          </w:p>
        </w:tc>
      </w:tr>
      <w:tr w:rsidR="004D0B9F" w:rsidRPr="007001F1" w:rsidTr="007261E4">
        <w:trPr>
          <w:trHeight w:val="300"/>
        </w:trPr>
        <w:tc>
          <w:tcPr>
            <w:tcW w:w="3588" w:type="dxa"/>
            <w:gridSpan w:val="2"/>
            <w:shd w:val="clear" w:color="auto" w:fill="auto"/>
            <w:vAlign w:val="center"/>
          </w:tcPr>
          <w:p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rsidR="004D0B9F" w:rsidRPr="007001F1" w:rsidRDefault="004D0B9F" w:rsidP="00F2042D">
            <w:pPr>
              <w:rPr>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prvá ex</w:t>
            </w:r>
            <w:ins w:id="1347" w:author="Autor">
              <w:r w:rsidR="00400C5C">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15"/>
        </w:trPr>
        <w:tc>
          <w:tcPr>
            <w:tcW w:w="586"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Poznámka</w:t>
            </w:r>
          </w:p>
        </w:tc>
      </w:tr>
      <w:tr w:rsidR="00962446" w:rsidRPr="007001F1" w:rsidTr="007261E4">
        <w:trPr>
          <w:trHeight w:val="630"/>
        </w:trPr>
        <w:tc>
          <w:tcPr>
            <w:tcW w:w="586" w:type="dxa"/>
            <w:vMerge w:val="restart"/>
            <w:shd w:val="clear" w:color="auto" w:fill="auto"/>
            <w:noWrap/>
            <w:vAlign w:val="center"/>
            <w:hideMark/>
          </w:tcPr>
          <w:p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62446" w:rsidRPr="007001F1" w:rsidTr="007261E4">
        <w:trPr>
          <w:trHeight w:val="630"/>
          <w:ins w:id="1348" w:author="Autor"/>
        </w:trPr>
        <w:tc>
          <w:tcPr>
            <w:tcW w:w="586" w:type="dxa"/>
            <w:vMerge/>
            <w:shd w:val="clear" w:color="auto" w:fill="auto"/>
            <w:noWrap/>
            <w:vAlign w:val="center"/>
          </w:tcPr>
          <w:p w:rsidR="00962446" w:rsidRPr="007001F1" w:rsidRDefault="00962446" w:rsidP="00F2042D">
            <w:pPr>
              <w:jc w:val="center"/>
              <w:rPr>
                <w:ins w:id="1349" w:author="Autor"/>
                <w:color w:val="000000"/>
              </w:rPr>
            </w:pPr>
          </w:p>
        </w:tc>
        <w:tc>
          <w:tcPr>
            <w:tcW w:w="4860" w:type="dxa"/>
            <w:gridSpan w:val="2"/>
            <w:shd w:val="clear" w:color="auto" w:fill="auto"/>
            <w:vAlign w:val="center"/>
          </w:tcPr>
          <w:p w:rsidR="00962446" w:rsidRPr="007001F1" w:rsidRDefault="00962446" w:rsidP="00FA683A">
            <w:pPr>
              <w:contextualSpacing/>
              <w:jc w:val="both"/>
              <w:rPr>
                <w:ins w:id="1350" w:author="Autor"/>
                <w:color w:val="000000"/>
                <w:sz w:val="22"/>
                <w:szCs w:val="22"/>
              </w:rPr>
            </w:pPr>
            <w:ins w:id="1351" w:author="Autor">
              <w:r>
                <w:rPr>
                  <w:color w:val="000000"/>
                  <w:sz w:val="22"/>
                  <w:szCs w:val="22"/>
                </w:rPr>
                <w:t>c) V prípade, že verejný obstarávateľ využil prípravné trhové konzultácie, postupoval podľa § 25 ZVO?</w:t>
              </w:r>
            </w:ins>
          </w:p>
        </w:tc>
        <w:tc>
          <w:tcPr>
            <w:tcW w:w="572" w:type="dxa"/>
            <w:shd w:val="clear" w:color="auto" w:fill="auto"/>
            <w:vAlign w:val="center"/>
          </w:tcPr>
          <w:p w:rsidR="00962446" w:rsidRPr="007001F1" w:rsidRDefault="00962446" w:rsidP="00F2042D">
            <w:pPr>
              <w:jc w:val="center"/>
              <w:rPr>
                <w:ins w:id="1352" w:author="Autor"/>
                <w:color w:val="000000"/>
              </w:rPr>
            </w:pPr>
          </w:p>
        </w:tc>
        <w:tc>
          <w:tcPr>
            <w:tcW w:w="572" w:type="dxa"/>
            <w:shd w:val="clear" w:color="auto" w:fill="auto"/>
            <w:vAlign w:val="center"/>
          </w:tcPr>
          <w:p w:rsidR="00962446" w:rsidRPr="007001F1" w:rsidRDefault="00962446" w:rsidP="00F2042D">
            <w:pPr>
              <w:jc w:val="center"/>
              <w:rPr>
                <w:ins w:id="1353" w:author="Autor"/>
                <w:color w:val="000000"/>
              </w:rPr>
            </w:pPr>
          </w:p>
        </w:tc>
        <w:tc>
          <w:tcPr>
            <w:tcW w:w="782" w:type="dxa"/>
            <w:shd w:val="clear" w:color="auto" w:fill="auto"/>
            <w:vAlign w:val="center"/>
          </w:tcPr>
          <w:p w:rsidR="00962446" w:rsidRPr="007001F1" w:rsidRDefault="00962446" w:rsidP="00F2042D">
            <w:pPr>
              <w:jc w:val="center"/>
              <w:rPr>
                <w:ins w:id="1354" w:author="Autor"/>
                <w:color w:val="000000"/>
              </w:rPr>
            </w:pPr>
          </w:p>
        </w:tc>
        <w:tc>
          <w:tcPr>
            <w:tcW w:w="1790" w:type="dxa"/>
            <w:shd w:val="clear" w:color="auto" w:fill="auto"/>
            <w:vAlign w:val="center"/>
          </w:tcPr>
          <w:p w:rsidR="00962446" w:rsidRPr="007001F1" w:rsidRDefault="00962446" w:rsidP="00F2042D">
            <w:pPr>
              <w:jc w:val="center"/>
              <w:rPr>
                <w:ins w:id="1355" w:author="Autor"/>
                <w:color w:val="000000"/>
              </w:rPr>
            </w:pPr>
          </w:p>
        </w:tc>
      </w:tr>
      <w:tr w:rsidR="0093317A" w:rsidRPr="007001F1" w:rsidTr="007261E4">
        <w:trPr>
          <w:trHeight w:val="758"/>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ins w:id="1356" w:author="Autor">
              <w:r w:rsidR="009B7F24">
                <w:rPr>
                  <w:color w:val="000000"/>
                  <w:sz w:val="22"/>
                  <w:szCs w:val="22"/>
                </w:rPr>
                <w:t xml:space="preserve"> </w:t>
              </w:r>
            </w:ins>
            <w:r w:rsidRPr="007001F1">
              <w:rPr>
                <w:color w:val="000000"/>
                <w:sz w:val="22"/>
                <w:szCs w:val="22"/>
              </w:rPr>
              <w:t xml:space="preserve">ZVO?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75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ins w:id="1357" w:author="Autor">
              <w:r w:rsidR="0083233D">
                <w:rPr>
                  <w:sz w:val="22"/>
                  <w:szCs w:val="22"/>
                </w:rPr>
                <w:t>alebo v súťažných podkladoch</w:t>
              </w:r>
              <w:r w:rsidR="0083233D" w:rsidRPr="007001F1">
                <w:rPr>
                  <w:sz w:val="22"/>
                  <w:szCs w:val="22"/>
                </w:rPr>
                <w:t xml:space="preserve"> </w:t>
              </w:r>
            </w:ins>
            <w:r w:rsidRPr="007001F1">
              <w:rPr>
                <w:color w:val="000000"/>
                <w:sz w:val="22"/>
                <w:szCs w:val="22"/>
              </w:rPr>
              <w:t>odôvodnenie?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268"/>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lastRenderedPageBreak/>
              <w:t>6</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7261E4">
        <w:trPr>
          <w:trHeight w:val="12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434"/>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626"/>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tcPr>
          <w:p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55"/>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1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77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100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lastRenderedPageBreak/>
              <w:t>10</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ins w:id="1358" w:author="Autor">
              <w:r w:rsidR="003D1864">
                <w:rPr>
                  <w:color w:val="000000"/>
                  <w:sz w:val="22"/>
                  <w:szCs w:val="22"/>
                </w:rPr>
                <w:t xml:space="preserve"> </w:t>
              </w:r>
            </w:ins>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podľa § 75 ods. 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11</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A96394">
        <w:trPr>
          <w:trHeight w:val="15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96394">
        <w:trPr>
          <w:trHeight w:val="45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b) Bola  PHZ platná v čase odoslania oznámenia o vyhlásení VO na uverejnenie?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96394">
        <w:trPr>
          <w:trHeight w:val="4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f) Bola PHZ určená v súlade s ostatnými ustanoveniami §6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ins w:id="1359" w:author="Autor">
              <w:r w:rsidR="003D1864">
                <w:rPr>
                  <w:color w:val="000000"/>
                  <w:sz w:val="22"/>
                  <w:szCs w:val="22"/>
                </w:rPr>
                <w:t xml:space="preserve"> </w:t>
              </w:r>
            </w:ins>
            <w:r w:rsidR="007001F1">
              <w:rPr>
                <w:color w:val="000000"/>
                <w:sz w:val="22"/>
                <w:szCs w:val="22"/>
              </w:rPr>
              <w:t>Dodržal verejný obstarávateľ pri zadávaní zákazky princíp hospodárnosti?</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630"/>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14</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630"/>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3D1864">
            <w:pPr>
              <w:jc w:val="both"/>
              <w:rPr>
                <w:color w:val="000000"/>
              </w:rPr>
            </w:pPr>
            <w:r w:rsidRPr="007001F1">
              <w:rPr>
                <w:color w:val="000000"/>
                <w:sz w:val="22"/>
                <w:szCs w:val="22"/>
              </w:rPr>
              <w:t>b) Boli v prípade konfliktu záujmov prijaté primerané opatrenia a vykonaná náprav</w:t>
            </w:r>
            <w:del w:id="1360" w:author="Autor">
              <w:r w:rsidRPr="007001F1" w:rsidDel="003D1864">
                <w:rPr>
                  <w:color w:val="000000"/>
                  <w:sz w:val="22"/>
                  <w:szCs w:val="22"/>
                </w:rPr>
                <w:delText>u</w:delText>
              </w:r>
            </w:del>
            <w:ins w:id="1361" w:author="Autor">
              <w:r w:rsidR="003D1864">
                <w:rPr>
                  <w:color w:val="000000"/>
                  <w:sz w:val="22"/>
                  <w:szCs w:val="22"/>
                </w:rPr>
                <w:t>a</w:t>
              </w:r>
            </w:ins>
            <w:r w:rsidRPr="007001F1">
              <w:rPr>
                <w:color w:val="000000"/>
                <w:sz w:val="22"/>
                <w:szCs w:val="22"/>
              </w:rPr>
              <w:t xml:space="preserve"> v zmysle      § 23 ods. 5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ins w:id="1362" w:author="Autor">
              <w:r w:rsidR="003D1864">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363" w:author="Autor">
              <w:r w:rsidR="003D1864">
                <w:rPr>
                  <w:color w:val="000000"/>
                  <w:sz w:val="22"/>
                  <w:szCs w:val="22"/>
                </w:rPr>
                <w:t xml:space="preserve"> </w:t>
              </w:r>
            </w:ins>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center"/>
          </w:tcPr>
          <w:p w:rsidR="00F2042D" w:rsidRPr="007001F1" w:rsidRDefault="00F2042D" w:rsidP="00F2042D">
            <w:pPr>
              <w:jc w:val="both"/>
              <w:rPr>
                <w:b/>
                <w:sz w:val="20"/>
                <w:szCs w:val="20"/>
              </w:rPr>
            </w:pPr>
            <w:r w:rsidRPr="007001F1">
              <w:rPr>
                <w:b/>
                <w:sz w:val="20"/>
                <w:szCs w:val="20"/>
              </w:rPr>
              <w:t>VYJADRENIE</w:t>
            </w:r>
          </w:p>
          <w:p w:rsidR="00F2042D" w:rsidRPr="007001F1" w:rsidRDefault="00F2042D" w:rsidP="00F2042D">
            <w:pPr>
              <w:jc w:val="both"/>
              <w:rPr>
                <w:sz w:val="20"/>
                <w:szCs w:val="20"/>
              </w:rPr>
            </w:pPr>
          </w:p>
          <w:p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77"/>
              <w:t>[1]</w:t>
            </w:r>
          </w:p>
          <w:p w:rsidR="00F2042D" w:rsidRPr="007001F1" w:rsidRDefault="00F2042D" w:rsidP="00F2042D"/>
          <w:p w:rsidR="00F2042D" w:rsidRPr="007001F1" w:rsidRDefault="00F2042D" w:rsidP="00F2042D">
            <w:pPr>
              <w:rPr>
                <w:b/>
                <w:bCs/>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lastRenderedPageBreak/>
              <w:t>Kontrolu vykonal</w:t>
            </w:r>
            <w:ins w:id="1366" w:author="Autor">
              <w:r w:rsidR="00A90B4D">
                <w:rPr>
                  <w:rStyle w:val="Odkaznapoznmkupodiarou"/>
                  <w:b/>
                  <w:bCs/>
                  <w:sz w:val="22"/>
                  <w:szCs w:val="22"/>
                </w:rPr>
                <w:footnoteReference w:customMarkFollows="1" w:id="78"/>
                <w:t>2</w:t>
              </w:r>
            </w:ins>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bottom"/>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Kontrolu </w:t>
            </w:r>
            <w:ins w:id="1368" w:author="Autor">
              <w:r w:rsidR="00E3352C">
                <w:rPr>
                  <w:b/>
                  <w:bCs/>
                  <w:sz w:val="22"/>
                  <w:szCs w:val="22"/>
                </w:rPr>
                <w:t>schválil</w:t>
              </w:r>
              <w:r w:rsidR="00E3352C" w:rsidRPr="007001F1" w:rsidDel="00E3352C">
                <w:rPr>
                  <w:b/>
                  <w:bCs/>
                  <w:sz w:val="22"/>
                  <w:szCs w:val="22"/>
                </w:rPr>
                <w:t xml:space="preserve"> </w:t>
              </w:r>
            </w:ins>
            <w:del w:id="1369" w:author="Autor">
              <w:r w:rsidRPr="007001F1" w:rsidDel="00E3352C">
                <w:rPr>
                  <w:b/>
                  <w:bCs/>
                  <w:sz w:val="22"/>
                  <w:szCs w:val="22"/>
                </w:rPr>
                <w:delText>vykonal</w:delText>
              </w:r>
            </w:del>
            <w:ins w:id="1370" w:author="Autor">
              <w:r w:rsidR="00A90B4D">
                <w:rPr>
                  <w:rStyle w:val="Odkaznapoznmkupodiarou"/>
                  <w:b/>
                  <w:bCs/>
                  <w:sz w:val="22"/>
                  <w:szCs w:val="22"/>
                </w:rPr>
                <w:footnoteReference w:customMarkFollows="1" w:id="79"/>
                <w:t>3</w:t>
              </w:r>
            </w:ins>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bl>
    <w:p w:rsidR="00F2042D" w:rsidRPr="007001F1" w:rsidRDefault="00F2042D">
      <w:pPr>
        <w:spacing w:after="160" w:line="259" w:lineRule="auto"/>
      </w:pPr>
    </w:p>
    <w:p w:rsidR="00F2042D" w:rsidRPr="007001F1" w:rsidRDefault="00F2042D">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372">
          <w:tblGrid>
            <w:gridCol w:w="582"/>
            <w:gridCol w:w="2977"/>
            <w:gridCol w:w="1843"/>
            <w:gridCol w:w="567"/>
            <w:gridCol w:w="567"/>
            <w:gridCol w:w="776"/>
            <w:gridCol w:w="1775"/>
          </w:tblGrid>
        </w:tblGridChange>
      </w:tblGrid>
      <w:tr w:rsidR="0086114A" w:rsidRPr="007001F1" w:rsidTr="007261E4">
        <w:trPr>
          <w:trHeight w:val="645"/>
        </w:trPr>
        <w:tc>
          <w:tcPr>
            <w:tcW w:w="9087" w:type="dxa"/>
            <w:gridSpan w:val="7"/>
            <w:shd w:val="clear" w:color="000000" w:fill="60497A"/>
            <w:vAlign w:val="center"/>
            <w:hideMark/>
          </w:tcPr>
          <w:p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1373"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ins w:id="1374" w:author="Autor">
              <w:r w:rsidR="003D1864">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1373"/>
          </w:p>
        </w:tc>
      </w:tr>
      <w:tr w:rsidR="0086114A" w:rsidRPr="007001F1" w:rsidTr="007261E4">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66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rsidTr="007261E4">
        <w:trPr>
          <w:trHeight w:val="33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Nadlimitná zákazka</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Súťažný dialóg (§ 74 ZVO)</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6114A" w:rsidRPr="007001F1" w:rsidRDefault="0086114A" w:rsidP="0086114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6114A">
            <w:pPr>
              <w:rPr>
                <w:color w:val="000000"/>
              </w:rPr>
            </w:pP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ins w:id="1375" w:author="Autor">
              <w:r w:rsidR="003D1864">
                <w:rPr>
                  <w:color w:val="000000"/>
                  <w:sz w:val="22"/>
                  <w:szCs w:val="22"/>
                </w:rPr>
                <w:t xml:space="preserve"> </w:t>
              </w:r>
            </w:ins>
            <w:proofErr w:type="spellStart"/>
            <w:r w:rsidR="0086114A" w:rsidRPr="007001F1">
              <w:rPr>
                <w:color w:val="000000"/>
                <w:sz w:val="22"/>
                <w:szCs w:val="22"/>
              </w:rPr>
              <w:t>ante</w:t>
            </w:r>
            <w:proofErr w:type="spellEnd"/>
            <w:r w:rsidR="0086114A" w:rsidRPr="007001F1">
              <w:rPr>
                <w:color w:val="000000"/>
                <w:sz w:val="22"/>
                <w:szCs w:val="22"/>
              </w:rPr>
              <w:t xml:space="preserve"> kontrola</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15"/>
        </w:trPr>
        <w:tc>
          <w:tcPr>
            <w:tcW w:w="582"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Poznámka</w:t>
            </w:r>
          </w:p>
        </w:tc>
      </w:tr>
      <w:tr w:rsidR="0093317A" w:rsidRPr="007001F1" w:rsidTr="00A96394">
        <w:trPr>
          <w:trHeight w:val="367"/>
        </w:trPr>
        <w:tc>
          <w:tcPr>
            <w:tcW w:w="582" w:type="dxa"/>
            <w:vMerge w:val="restart"/>
            <w:shd w:val="clear" w:color="auto" w:fill="auto"/>
            <w:noWrap/>
            <w:vAlign w:val="center"/>
          </w:tcPr>
          <w:p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7261E4">
        <w:trPr>
          <w:trHeight w:val="63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A54093" w:rsidRPr="007001F1" w:rsidTr="00A96394">
        <w:trPr>
          <w:trHeight w:val="656"/>
        </w:trPr>
        <w:tc>
          <w:tcPr>
            <w:tcW w:w="582" w:type="dxa"/>
            <w:shd w:val="clear" w:color="auto" w:fill="auto"/>
            <w:noWrap/>
            <w:vAlign w:val="center"/>
          </w:tcPr>
          <w:p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rsidR="00A54093" w:rsidRPr="007001F1" w:rsidRDefault="00A54093" w:rsidP="0086114A">
            <w:pPr>
              <w:jc w:val="center"/>
              <w:rPr>
                <w:color w:val="000000"/>
              </w:rPr>
            </w:pPr>
          </w:p>
        </w:tc>
        <w:tc>
          <w:tcPr>
            <w:tcW w:w="567" w:type="dxa"/>
            <w:shd w:val="clear" w:color="auto" w:fill="auto"/>
            <w:vAlign w:val="center"/>
          </w:tcPr>
          <w:p w:rsidR="00A54093" w:rsidRPr="007001F1" w:rsidRDefault="00A54093" w:rsidP="0086114A">
            <w:pPr>
              <w:jc w:val="center"/>
              <w:rPr>
                <w:color w:val="000000"/>
              </w:rPr>
            </w:pPr>
          </w:p>
        </w:tc>
        <w:tc>
          <w:tcPr>
            <w:tcW w:w="776" w:type="dxa"/>
            <w:shd w:val="clear" w:color="auto" w:fill="auto"/>
            <w:vAlign w:val="center"/>
          </w:tcPr>
          <w:p w:rsidR="00A54093" w:rsidRPr="007001F1" w:rsidRDefault="00A54093" w:rsidP="0086114A">
            <w:pPr>
              <w:jc w:val="center"/>
              <w:rPr>
                <w:color w:val="000000"/>
              </w:rPr>
            </w:pPr>
          </w:p>
        </w:tc>
        <w:tc>
          <w:tcPr>
            <w:tcW w:w="1775" w:type="dxa"/>
            <w:shd w:val="clear" w:color="auto" w:fill="auto"/>
            <w:vAlign w:val="center"/>
          </w:tcPr>
          <w:p w:rsidR="00A54093" w:rsidRPr="007001F1" w:rsidRDefault="00A54093" w:rsidP="0086114A">
            <w:pPr>
              <w:jc w:val="center"/>
              <w:rPr>
                <w:color w:val="000000"/>
              </w:rPr>
            </w:pPr>
          </w:p>
        </w:tc>
      </w:tr>
      <w:tr w:rsidR="0086114A" w:rsidRPr="007001F1" w:rsidTr="007261E4">
        <w:trPr>
          <w:trHeight w:val="9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7261E4">
        <w:trPr>
          <w:trHeight w:val="6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7261E4">
        <w:trPr>
          <w:trHeight w:val="600"/>
        </w:trPr>
        <w:tc>
          <w:tcPr>
            <w:tcW w:w="582" w:type="dxa"/>
            <w:shd w:val="clear" w:color="auto" w:fill="auto"/>
            <w:noWrap/>
            <w:vAlign w:val="center"/>
            <w:hideMark/>
          </w:tcPr>
          <w:p w:rsidR="0086114A" w:rsidRPr="007001F1" w:rsidRDefault="00292D2C" w:rsidP="0086114A">
            <w:pPr>
              <w:jc w:val="center"/>
              <w:rPr>
                <w:color w:val="000000"/>
              </w:rPr>
            </w:pPr>
            <w:r w:rsidRPr="007001F1">
              <w:rPr>
                <w:color w:val="000000"/>
                <w:sz w:val="22"/>
                <w:szCs w:val="22"/>
              </w:rPr>
              <w:lastRenderedPageBreak/>
              <w:t>5</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9F2C29">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376"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0"/>
          <w:trPrChange w:id="1377" w:author="Autor">
            <w:trPr>
              <w:trHeight w:val="300"/>
            </w:trPr>
          </w:trPrChange>
        </w:trPr>
        <w:tc>
          <w:tcPr>
            <w:tcW w:w="582" w:type="dxa"/>
            <w:shd w:val="clear" w:color="auto" w:fill="auto"/>
            <w:noWrap/>
            <w:vAlign w:val="center"/>
            <w:tcPrChange w:id="1378" w:author="Autor">
              <w:tcPr>
                <w:tcW w:w="582" w:type="dxa"/>
                <w:shd w:val="clear" w:color="auto" w:fill="auto"/>
                <w:noWrap/>
                <w:vAlign w:val="center"/>
              </w:tcPr>
            </w:tcPrChange>
          </w:tcPr>
          <w:p w:rsidR="0086114A" w:rsidRPr="007001F1" w:rsidRDefault="00292D2C" w:rsidP="0086114A">
            <w:pPr>
              <w:jc w:val="center"/>
              <w:rPr>
                <w:color w:val="000000"/>
              </w:rPr>
            </w:pPr>
            <w:del w:id="1379" w:author="Autor">
              <w:r w:rsidRPr="007001F1" w:rsidDel="003D1864">
                <w:rPr>
                  <w:color w:val="000000"/>
                  <w:sz w:val="22"/>
                  <w:szCs w:val="22"/>
                </w:rPr>
                <w:delText>6</w:delText>
              </w:r>
            </w:del>
          </w:p>
        </w:tc>
        <w:tc>
          <w:tcPr>
            <w:tcW w:w="4820" w:type="dxa"/>
            <w:gridSpan w:val="2"/>
            <w:shd w:val="clear" w:color="auto" w:fill="auto"/>
            <w:vAlign w:val="center"/>
            <w:tcPrChange w:id="1380" w:author="Autor">
              <w:tcPr>
                <w:tcW w:w="4820" w:type="dxa"/>
                <w:gridSpan w:val="2"/>
                <w:shd w:val="clear" w:color="auto" w:fill="auto"/>
                <w:vAlign w:val="center"/>
              </w:tcPr>
            </w:tcPrChange>
          </w:tcPr>
          <w:p w:rsidR="0086114A" w:rsidRPr="007001F1" w:rsidRDefault="0086114A" w:rsidP="00FA683A">
            <w:pPr>
              <w:jc w:val="both"/>
              <w:rPr>
                <w:color w:val="000000"/>
              </w:rPr>
            </w:pPr>
            <w:del w:id="1381" w:author="Autor">
              <w:r w:rsidRPr="007001F1" w:rsidDel="003D1864">
                <w:rPr>
                  <w:color w:val="000000"/>
                  <w:sz w:val="22"/>
                  <w:szCs w:val="22"/>
                </w:rPr>
                <w:delText>Bola lehota na predkladanie ponúk určená v súlade so ZVO?</w:delText>
              </w:r>
            </w:del>
          </w:p>
        </w:tc>
        <w:tc>
          <w:tcPr>
            <w:tcW w:w="567" w:type="dxa"/>
            <w:shd w:val="clear" w:color="auto" w:fill="auto"/>
            <w:vAlign w:val="center"/>
            <w:tcPrChange w:id="1382" w:author="Autor">
              <w:tcPr>
                <w:tcW w:w="567" w:type="dxa"/>
                <w:shd w:val="clear" w:color="auto" w:fill="auto"/>
                <w:vAlign w:val="center"/>
              </w:tcPr>
            </w:tcPrChange>
          </w:tcPr>
          <w:p w:rsidR="0086114A" w:rsidRPr="007001F1" w:rsidRDefault="0086114A" w:rsidP="0086114A">
            <w:pPr>
              <w:jc w:val="center"/>
              <w:rPr>
                <w:color w:val="000000"/>
              </w:rPr>
            </w:pPr>
            <w:del w:id="1383" w:author="Autor">
              <w:r w:rsidRPr="007001F1" w:rsidDel="003D1864">
                <w:rPr>
                  <w:color w:val="000000"/>
                  <w:sz w:val="22"/>
                  <w:szCs w:val="22"/>
                </w:rPr>
                <w:delText> </w:delText>
              </w:r>
            </w:del>
          </w:p>
        </w:tc>
        <w:tc>
          <w:tcPr>
            <w:tcW w:w="567" w:type="dxa"/>
            <w:shd w:val="clear" w:color="auto" w:fill="auto"/>
            <w:vAlign w:val="center"/>
            <w:tcPrChange w:id="1384" w:author="Autor">
              <w:tcPr>
                <w:tcW w:w="567" w:type="dxa"/>
                <w:shd w:val="clear" w:color="auto" w:fill="auto"/>
                <w:vAlign w:val="center"/>
              </w:tcPr>
            </w:tcPrChange>
          </w:tcPr>
          <w:p w:rsidR="0086114A" w:rsidRPr="007001F1" w:rsidRDefault="0086114A" w:rsidP="0086114A">
            <w:pPr>
              <w:jc w:val="center"/>
              <w:rPr>
                <w:color w:val="000000"/>
              </w:rPr>
            </w:pPr>
            <w:del w:id="1385" w:author="Autor">
              <w:r w:rsidRPr="007001F1" w:rsidDel="003D1864">
                <w:rPr>
                  <w:color w:val="000000"/>
                  <w:sz w:val="22"/>
                  <w:szCs w:val="22"/>
                </w:rPr>
                <w:delText> </w:delText>
              </w:r>
            </w:del>
          </w:p>
        </w:tc>
        <w:tc>
          <w:tcPr>
            <w:tcW w:w="776" w:type="dxa"/>
            <w:shd w:val="clear" w:color="auto" w:fill="auto"/>
            <w:vAlign w:val="center"/>
            <w:tcPrChange w:id="1386" w:author="Autor">
              <w:tcPr>
                <w:tcW w:w="776" w:type="dxa"/>
                <w:shd w:val="clear" w:color="auto" w:fill="auto"/>
                <w:vAlign w:val="center"/>
              </w:tcPr>
            </w:tcPrChange>
          </w:tcPr>
          <w:p w:rsidR="0086114A" w:rsidRPr="007001F1" w:rsidRDefault="0086114A" w:rsidP="0086114A">
            <w:pPr>
              <w:jc w:val="center"/>
              <w:rPr>
                <w:color w:val="000000"/>
              </w:rPr>
            </w:pPr>
            <w:del w:id="1387" w:author="Autor">
              <w:r w:rsidRPr="007001F1" w:rsidDel="003D1864">
                <w:rPr>
                  <w:color w:val="000000"/>
                  <w:sz w:val="22"/>
                  <w:szCs w:val="22"/>
                </w:rPr>
                <w:delText> </w:delText>
              </w:r>
            </w:del>
          </w:p>
        </w:tc>
        <w:tc>
          <w:tcPr>
            <w:tcW w:w="1775" w:type="dxa"/>
            <w:shd w:val="clear" w:color="auto" w:fill="auto"/>
            <w:vAlign w:val="center"/>
            <w:tcPrChange w:id="1388" w:author="Autor">
              <w:tcPr>
                <w:tcW w:w="1775" w:type="dxa"/>
                <w:shd w:val="clear" w:color="auto" w:fill="auto"/>
                <w:vAlign w:val="center"/>
              </w:tcPr>
            </w:tcPrChange>
          </w:tcPr>
          <w:p w:rsidR="0086114A" w:rsidRPr="007001F1" w:rsidRDefault="0086114A" w:rsidP="0086114A">
            <w:pPr>
              <w:jc w:val="center"/>
              <w:rPr>
                <w:color w:val="000000"/>
              </w:rPr>
            </w:pPr>
            <w:del w:id="1389" w:author="Autor">
              <w:r w:rsidRPr="007001F1" w:rsidDel="003D1864">
                <w:rPr>
                  <w:color w:val="000000"/>
                  <w:sz w:val="22"/>
                  <w:szCs w:val="22"/>
                </w:rPr>
                <w:delText> </w:delText>
              </w:r>
            </w:del>
          </w:p>
        </w:tc>
      </w:tr>
      <w:tr w:rsidR="001C104A" w:rsidRPr="007001F1" w:rsidTr="007261E4">
        <w:trPr>
          <w:trHeight w:val="600"/>
        </w:trPr>
        <w:tc>
          <w:tcPr>
            <w:tcW w:w="582" w:type="dxa"/>
            <w:shd w:val="clear" w:color="auto" w:fill="auto"/>
            <w:noWrap/>
            <w:vAlign w:val="center"/>
          </w:tcPr>
          <w:p w:rsidR="001C104A" w:rsidRPr="007001F1" w:rsidRDefault="00F0306F" w:rsidP="0086114A">
            <w:pPr>
              <w:jc w:val="center"/>
              <w:rPr>
                <w:color w:val="000000"/>
              </w:rPr>
            </w:pPr>
            <w:ins w:id="1390" w:author="Autor">
              <w:r>
                <w:rPr>
                  <w:color w:val="000000"/>
                  <w:sz w:val="22"/>
                  <w:szCs w:val="22"/>
                </w:rPr>
                <w:t>6</w:t>
              </w:r>
            </w:ins>
            <w:del w:id="1391" w:author="Autor">
              <w:r w:rsidR="00292D2C" w:rsidRPr="007001F1" w:rsidDel="00F0306F">
                <w:rPr>
                  <w:color w:val="000000"/>
                  <w:sz w:val="22"/>
                  <w:szCs w:val="22"/>
                </w:rPr>
                <w:delText>7</w:delText>
              </w:r>
            </w:del>
          </w:p>
        </w:tc>
        <w:tc>
          <w:tcPr>
            <w:tcW w:w="4820" w:type="dxa"/>
            <w:gridSpan w:val="2"/>
            <w:shd w:val="clear" w:color="auto" w:fill="auto"/>
            <w:vAlign w:val="center"/>
          </w:tcPr>
          <w:p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rsidR="001C104A" w:rsidRPr="007001F1" w:rsidRDefault="001C104A" w:rsidP="0086114A">
            <w:pPr>
              <w:jc w:val="center"/>
              <w:rPr>
                <w:color w:val="000000"/>
              </w:rPr>
            </w:pPr>
          </w:p>
        </w:tc>
        <w:tc>
          <w:tcPr>
            <w:tcW w:w="567" w:type="dxa"/>
            <w:shd w:val="clear" w:color="auto" w:fill="auto"/>
            <w:vAlign w:val="center"/>
          </w:tcPr>
          <w:p w:rsidR="001C104A" w:rsidRPr="007001F1" w:rsidRDefault="001C104A" w:rsidP="0086114A">
            <w:pPr>
              <w:jc w:val="center"/>
              <w:rPr>
                <w:color w:val="000000"/>
              </w:rPr>
            </w:pPr>
          </w:p>
        </w:tc>
        <w:tc>
          <w:tcPr>
            <w:tcW w:w="776" w:type="dxa"/>
            <w:shd w:val="clear" w:color="auto" w:fill="auto"/>
            <w:vAlign w:val="center"/>
          </w:tcPr>
          <w:p w:rsidR="001C104A" w:rsidRPr="007001F1" w:rsidRDefault="001C104A" w:rsidP="0086114A">
            <w:pPr>
              <w:jc w:val="center"/>
              <w:rPr>
                <w:color w:val="000000"/>
              </w:rPr>
            </w:pPr>
          </w:p>
        </w:tc>
        <w:tc>
          <w:tcPr>
            <w:tcW w:w="1775" w:type="dxa"/>
            <w:shd w:val="clear" w:color="auto" w:fill="auto"/>
            <w:vAlign w:val="center"/>
          </w:tcPr>
          <w:p w:rsidR="001C104A" w:rsidRPr="007001F1" w:rsidRDefault="001C104A" w:rsidP="0086114A">
            <w:pPr>
              <w:jc w:val="center"/>
              <w:rPr>
                <w:color w:val="000000"/>
              </w:rPr>
            </w:pPr>
          </w:p>
        </w:tc>
      </w:tr>
      <w:tr w:rsidR="0086114A" w:rsidRPr="007001F1" w:rsidTr="007261E4">
        <w:trPr>
          <w:trHeight w:val="600"/>
        </w:trPr>
        <w:tc>
          <w:tcPr>
            <w:tcW w:w="582" w:type="dxa"/>
            <w:shd w:val="clear" w:color="auto" w:fill="auto"/>
            <w:noWrap/>
            <w:vAlign w:val="center"/>
            <w:hideMark/>
          </w:tcPr>
          <w:p w:rsidR="0086114A" w:rsidRPr="007001F1" w:rsidRDefault="00F0306F" w:rsidP="0086114A">
            <w:pPr>
              <w:jc w:val="center"/>
              <w:rPr>
                <w:color w:val="000000"/>
              </w:rPr>
            </w:pPr>
            <w:ins w:id="1392" w:author="Autor">
              <w:r>
                <w:rPr>
                  <w:color w:val="000000"/>
                  <w:sz w:val="22"/>
                  <w:szCs w:val="22"/>
                </w:rPr>
                <w:t>7</w:t>
              </w:r>
            </w:ins>
            <w:del w:id="1393" w:author="Autor">
              <w:r w:rsidR="00292D2C" w:rsidRPr="007001F1" w:rsidDel="00F0306F">
                <w:rPr>
                  <w:color w:val="000000"/>
                  <w:sz w:val="22"/>
                  <w:szCs w:val="22"/>
                </w:rPr>
                <w:delText>8</w:delText>
              </w:r>
            </w:del>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7261E4">
        <w:trPr>
          <w:trHeight w:val="600"/>
        </w:trPr>
        <w:tc>
          <w:tcPr>
            <w:tcW w:w="582" w:type="dxa"/>
            <w:shd w:val="clear" w:color="auto" w:fill="auto"/>
            <w:noWrap/>
            <w:vAlign w:val="center"/>
          </w:tcPr>
          <w:p w:rsidR="00DF5BF7" w:rsidRPr="007001F1" w:rsidRDefault="00F0306F" w:rsidP="0086114A">
            <w:pPr>
              <w:jc w:val="center"/>
              <w:rPr>
                <w:color w:val="000000"/>
              </w:rPr>
            </w:pPr>
            <w:ins w:id="1394" w:author="Autor">
              <w:r>
                <w:rPr>
                  <w:color w:val="000000"/>
                  <w:sz w:val="22"/>
                  <w:szCs w:val="22"/>
                </w:rPr>
                <w:t>8</w:t>
              </w:r>
            </w:ins>
            <w:del w:id="1395" w:author="Autor">
              <w:r w:rsidR="00DF5BF7" w:rsidDel="00F0306F">
                <w:rPr>
                  <w:color w:val="000000"/>
                  <w:sz w:val="22"/>
                  <w:szCs w:val="22"/>
                </w:rPr>
                <w:delText>9</w:delText>
              </w:r>
            </w:del>
          </w:p>
        </w:tc>
        <w:tc>
          <w:tcPr>
            <w:tcW w:w="4820" w:type="dxa"/>
            <w:gridSpan w:val="2"/>
            <w:shd w:val="clear" w:color="auto" w:fill="auto"/>
            <w:vAlign w:val="center"/>
          </w:tcPr>
          <w:p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93317A" w:rsidRPr="007001F1" w:rsidTr="00A96394">
        <w:trPr>
          <w:trHeight w:val="684"/>
        </w:trPr>
        <w:tc>
          <w:tcPr>
            <w:tcW w:w="582" w:type="dxa"/>
            <w:vMerge w:val="restart"/>
            <w:shd w:val="clear" w:color="auto" w:fill="auto"/>
            <w:noWrap/>
            <w:vAlign w:val="center"/>
            <w:hideMark/>
          </w:tcPr>
          <w:p w:rsidR="0093317A" w:rsidRPr="007001F1" w:rsidRDefault="00F0306F" w:rsidP="0086114A">
            <w:pPr>
              <w:jc w:val="center"/>
              <w:rPr>
                <w:color w:val="000000"/>
              </w:rPr>
            </w:pPr>
            <w:ins w:id="1396" w:author="Autor">
              <w:r>
                <w:rPr>
                  <w:color w:val="000000"/>
                  <w:sz w:val="22"/>
                  <w:szCs w:val="22"/>
                </w:rPr>
                <w:t>9</w:t>
              </w:r>
            </w:ins>
            <w:del w:id="1397" w:author="Autor">
              <w:r w:rsidR="00DF5BF7" w:rsidDel="00F0306F">
                <w:rPr>
                  <w:color w:val="000000"/>
                  <w:sz w:val="22"/>
                  <w:szCs w:val="22"/>
                </w:rPr>
                <w:delText>10</w:delText>
              </w:r>
            </w:del>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ins w:id="1398" w:author="Autor">
              <w:r w:rsidR="00625D91">
                <w:rPr>
                  <w:color w:val="000000"/>
                  <w:sz w:val="22"/>
                  <w:szCs w:val="22"/>
                </w:rPr>
                <w:t xml:space="preserve"> resp. vo výzve na účasť na dialógu</w:t>
              </w:r>
            </w:ins>
            <w:r w:rsidRPr="007001F1">
              <w:rPr>
                <w:color w:val="000000"/>
                <w:sz w:val="22"/>
                <w:szCs w:val="22"/>
              </w:rPr>
              <w:t>?</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7261E4">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del w:id="1399" w:author="Autor">
              <w:r w:rsidRPr="007001F1" w:rsidDel="00625D91">
                <w:rPr>
                  <w:color w:val="000000"/>
                  <w:sz w:val="22"/>
                  <w:szCs w:val="22"/>
                </w:rPr>
                <w:delText xml:space="preserve">kritérií </w:delText>
              </w:r>
            </w:del>
            <w:ins w:id="1400" w:author="Autor">
              <w:r w:rsidR="00625D91">
                <w:rPr>
                  <w:color w:val="000000"/>
                  <w:sz w:val="22"/>
                  <w:szCs w:val="22"/>
                </w:rPr>
                <w:t>pravidiel</w:t>
              </w:r>
              <w:r w:rsidR="00625D91" w:rsidRPr="007001F1">
                <w:rPr>
                  <w:color w:val="000000"/>
                  <w:sz w:val="22"/>
                  <w:szCs w:val="22"/>
                </w:rPr>
                <w:t xml:space="preserve"> </w:t>
              </w:r>
            </w:ins>
            <w:r w:rsidRPr="007001F1">
              <w:rPr>
                <w:color w:val="000000"/>
                <w:sz w:val="22"/>
                <w:szCs w:val="22"/>
              </w:rPr>
              <w:t>uvedených v oznámení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7261E4">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A96394">
        <w:trPr>
          <w:trHeight w:val="47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ins w:id="1401" w:author="Autor">
              <w:r w:rsidR="004E4508">
                <w:rPr>
                  <w:color w:val="000000"/>
                  <w:sz w:val="22"/>
                  <w:szCs w:val="22"/>
                </w:rPr>
                <w:t>?</w:t>
              </w:r>
            </w:ins>
            <w:del w:id="1402" w:author="Autor">
              <w:r w:rsidRPr="007001F1" w:rsidDel="004E4508">
                <w:rPr>
                  <w:color w:val="000000"/>
                  <w:sz w:val="22"/>
                  <w:szCs w:val="22"/>
                </w:rPr>
                <w:delText>.</w:delText>
              </w:r>
            </w:del>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7261E4">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A96394">
        <w:trPr>
          <w:trHeight w:val="505"/>
        </w:trPr>
        <w:tc>
          <w:tcPr>
            <w:tcW w:w="582" w:type="dxa"/>
            <w:vMerge w:val="restart"/>
            <w:shd w:val="clear" w:color="auto" w:fill="auto"/>
            <w:noWrap/>
            <w:vAlign w:val="center"/>
            <w:hideMark/>
          </w:tcPr>
          <w:p w:rsidR="0093317A" w:rsidRPr="007001F1" w:rsidRDefault="0093317A" w:rsidP="00F0306F">
            <w:pPr>
              <w:jc w:val="center"/>
              <w:rPr>
                <w:color w:val="000000"/>
              </w:rPr>
            </w:pPr>
            <w:r w:rsidRPr="007001F1">
              <w:rPr>
                <w:color w:val="000000"/>
                <w:sz w:val="22"/>
                <w:szCs w:val="22"/>
              </w:rPr>
              <w:t>1</w:t>
            </w:r>
            <w:del w:id="1403" w:author="Autor">
              <w:r w:rsidR="00DF5BF7" w:rsidDel="00F0306F">
                <w:rPr>
                  <w:color w:val="000000"/>
                  <w:sz w:val="22"/>
                  <w:szCs w:val="22"/>
                </w:rPr>
                <w:delText>1</w:delText>
              </w:r>
            </w:del>
            <w:ins w:id="1404" w:author="Autor">
              <w:r w:rsidR="00F0306F">
                <w:rPr>
                  <w:color w:val="000000"/>
                  <w:sz w:val="22"/>
                  <w:szCs w:val="22"/>
                </w:rPr>
                <w:t>0</w:t>
              </w:r>
            </w:ins>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A96394">
        <w:trPr>
          <w:trHeight w:val="574"/>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7261E4">
        <w:trPr>
          <w:trHeight w:val="126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ins w:id="1405" w:author="Autor">
              <w:r w:rsidR="00F0306F">
                <w:rPr>
                  <w:color w:val="000000"/>
                  <w:sz w:val="22"/>
                  <w:szCs w:val="22"/>
                </w:rPr>
                <w:t>1</w:t>
              </w:r>
            </w:ins>
            <w:del w:id="1406" w:author="Autor">
              <w:r w:rsidR="00DF5BF7" w:rsidDel="00F0306F">
                <w:rPr>
                  <w:color w:val="000000"/>
                  <w:sz w:val="22"/>
                  <w:szCs w:val="22"/>
                </w:rPr>
                <w:delText>2</w:delText>
              </w:r>
            </w:del>
          </w:p>
        </w:tc>
        <w:tc>
          <w:tcPr>
            <w:tcW w:w="4820" w:type="dxa"/>
            <w:gridSpan w:val="2"/>
            <w:shd w:val="clear" w:color="auto" w:fill="auto"/>
            <w:vAlign w:val="center"/>
            <w:hideMark/>
          </w:tcPr>
          <w:p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7261E4">
        <w:trPr>
          <w:trHeight w:val="1267"/>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A96394">
        <w:trPr>
          <w:trHeight w:val="444"/>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ins w:id="1407" w:author="Autor">
              <w:r w:rsidR="00F0306F">
                <w:rPr>
                  <w:color w:val="000000"/>
                  <w:sz w:val="22"/>
                  <w:szCs w:val="22"/>
                </w:rPr>
                <w:t>2</w:t>
              </w:r>
            </w:ins>
            <w:del w:id="1408" w:author="Autor">
              <w:r w:rsidR="00DF5BF7" w:rsidDel="00F0306F">
                <w:rPr>
                  <w:color w:val="000000"/>
                  <w:sz w:val="22"/>
                  <w:szCs w:val="22"/>
                </w:rPr>
                <w:delText>3</w:delText>
              </w:r>
            </w:del>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A96394">
        <w:trPr>
          <w:trHeight w:val="35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A96394">
        <w:trPr>
          <w:trHeight w:val="40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7261E4">
        <w:trPr>
          <w:trHeight w:val="633"/>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86114A" w:rsidRPr="007001F1" w:rsidTr="007261E4">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ins w:id="1409" w:author="Autor">
              <w:r w:rsidR="00F0306F">
                <w:rPr>
                  <w:color w:val="000000"/>
                  <w:sz w:val="22"/>
                  <w:szCs w:val="22"/>
                </w:rPr>
                <w:t>3</w:t>
              </w:r>
            </w:ins>
            <w:del w:id="1410" w:author="Autor">
              <w:r w:rsidR="00DF5BF7" w:rsidDel="00F0306F">
                <w:rPr>
                  <w:color w:val="000000"/>
                  <w:sz w:val="22"/>
                  <w:szCs w:val="22"/>
                </w:rPr>
                <w:delText>4</w:delText>
              </w:r>
            </w:del>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7261E4">
        <w:trPr>
          <w:trHeight w:val="900"/>
        </w:trPr>
        <w:tc>
          <w:tcPr>
            <w:tcW w:w="582" w:type="dxa"/>
            <w:shd w:val="clear" w:color="auto" w:fill="auto"/>
            <w:noWrap/>
            <w:vAlign w:val="center"/>
          </w:tcPr>
          <w:p w:rsidR="00DF5BF7" w:rsidRPr="007001F1" w:rsidRDefault="00DF5BF7" w:rsidP="0086114A">
            <w:pPr>
              <w:jc w:val="center"/>
              <w:rPr>
                <w:color w:val="000000"/>
              </w:rPr>
            </w:pPr>
            <w:r>
              <w:rPr>
                <w:color w:val="000000"/>
                <w:sz w:val="22"/>
                <w:szCs w:val="22"/>
              </w:rPr>
              <w:t>1</w:t>
            </w:r>
            <w:ins w:id="1411" w:author="Autor">
              <w:r w:rsidR="00F0306F">
                <w:rPr>
                  <w:color w:val="000000"/>
                  <w:sz w:val="22"/>
                  <w:szCs w:val="22"/>
                </w:rPr>
                <w:t>4</w:t>
              </w:r>
            </w:ins>
            <w:del w:id="1412" w:author="Autor">
              <w:r w:rsidDel="00F0306F">
                <w:rPr>
                  <w:color w:val="000000"/>
                  <w:sz w:val="22"/>
                  <w:szCs w:val="22"/>
                </w:rPr>
                <w:delText>5</w:delText>
              </w:r>
            </w:del>
          </w:p>
        </w:tc>
        <w:tc>
          <w:tcPr>
            <w:tcW w:w="4820" w:type="dxa"/>
            <w:gridSpan w:val="2"/>
            <w:shd w:val="clear" w:color="auto" w:fill="auto"/>
            <w:vAlign w:val="center"/>
          </w:tcPr>
          <w:p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DF5BF7" w:rsidRPr="007001F1" w:rsidTr="007261E4">
        <w:trPr>
          <w:trHeight w:val="900"/>
        </w:trPr>
        <w:tc>
          <w:tcPr>
            <w:tcW w:w="582" w:type="dxa"/>
            <w:shd w:val="clear" w:color="auto" w:fill="auto"/>
            <w:noWrap/>
            <w:vAlign w:val="center"/>
          </w:tcPr>
          <w:p w:rsidR="00DF5BF7" w:rsidRDefault="00DF5BF7" w:rsidP="0086114A">
            <w:pPr>
              <w:jc w:val="center"/>
              <w:rPr>
                <w:color w:val="000000"/>
              </w:rPr>
            </w:pPr>
            <w:r>
              <w:rPr>
                <w:color w:val="000000"/>
                <w:sz w:val="22"/>
                <w:szCs w:val="22"/>
              </w:rPr>
              <w:t>1</w:t>
            </w:r>
            <w:ins w:id="1413" w:author="Autor">
              <w:r w:rsidR="00F0306F">
                <w:rPr>
                  <w:color w:val="000000"/>
                  <w:sz w:val="22"/>
                  <w:szCs w:val="22"/>
                </w:rPr>
                <w:t>5</w:t>
              </w:r>
            </w:ins>
            <w:del w:id="1414" w:author="Autor">
              <w:r w:rsidDel="00F0306F">
                <w:rPr>
                  <w:color w:val="000000"/>
                  <w:sz w:val="22"/>
                  <w:szCs w:val="22"/>
                </w:rPr>
                <w:delText>6</w:delText>
              </w:r>
            </w:del>
          </w:p>
        </w:tc>
        <w:tc>
          <w:tcPr>
            <w:tcW w:w="4820" w:type="dxa"/>
            <w:gridSpan w:val="2"/>
            <w:shd w:val="clear" w:color="auto" w:fill="auto"/>
            <w:vAlign w:val="center"/>
          </w:tcPr>
          <w:p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7261E4">
        <w:trPr>
          <w:trHeight w:val="2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ins w:id="1415" w:author="Autor">
              <w:r w:rsidR="00F0306F">
                <w:rPr>
                  <w:color w:val="000000"/>
                  <w:sz w:val="22"/>
                  <w:szCs w:val="22"/>
                </w:rPr>
                <w:t>6</w:t>
              </w:r>
            </w:ins>
            <w:del w:id="1416" w:author="Autor">
              <w:r w:rsidR="00DF5BF7" w:rsidDel="00F0306F">
                <w:rPr>
                  <w:color w:val="000000"/>
                  <w:sz w:val="22"/>
                  <w:szCs w:val="22"/>
                </w:rPr>
                <w:delText>7</w:delText>
              </w:r>
            </w:del>
          </w:p>
        </w:tc>
        <w:tc>
          <w:tcPr>
            <w:tcW w:w="4820" w:type="dxa"/>
            <w:gridSpan w:val="2"/>
            <w:shd w:val="clear" w:color="auto" w:fill="auto"/>
            <w:vAlign w:val="center"/>
            <w:hideMark/>
          </w:tcPr>
          <w:p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7261E4">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ins w:id="1417" w:author="Autor">
              <w:r w:rsidR="00F0306F">
                <w:rPr>
                  <w:color w:val="000000"/>
                  <w:sz w:val="22"/>
                  <w:szCs w:val="22"/>
                </w:rPr>
                <w:t>7</w:t>
              </w:r>
            </w:ins>
            <w:del w:id="1418" w:author="Autor">
              <w:r w:rsidR="00DF5BF7" w:rsidDel="00F0306F">
                <w:rPr>
                  <w:color w:val="000000"/>
                  <w:sz w:val="22"/>
                  <w:szCs w:val="22"/>
                </w:rPr>
                <w:delText>8</w:delText>
              </w:r>
            </w:del>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ins w:id="1419" w:author="Autor">
              <w:r w:rsidR="004E4508">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420" w:author="Autor">
              <w:r w:rsidR="004E4508">
                <w:rPr>
                  <w:color w:val="000000"/>
                  <w:sz w:val="22"/>
                  <w:szCs w:val="22"/>
                </w:rPr>
                <w:t xml:space="preserve"> </w:t>
              </w:r>
            </w:ins>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93317A" w:rsidRPr="007001F1" w:rsidTr="00A96394">
        <w:trPr>
          <w:trHeight w:val="35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ins w:id="1421" w:author="Autor">
              <w:r w:rsidR="00F0306F">
                <w:rPr>
                  <w:color w:val="000000"/>
                  <w:sz w:val="22"/>
                  <w:szCs w:val="22"/>
                </w:rPr>
                <w:t>8</w:t>
              </w:r>
            </w:ins>
            <w:del w:id="1422" w:author="Autor">
              <w:r w:rsidR="00DF5BF7" w:rsidDel="00F0306F">
                <w:rPr>
                  <w:color w:val="000000"/>
                  <w:sz w:val="22"/>
                  <w:szCs w:val="22"/>
                </w:rPr>
                <w:delText>9</w:delText>
              </w:r>
            </w:del>
          </w:p>
        </w:tc>
        <w:tc>
          <w:tcPr>
            <w:tcW w:w="4820" w:type="dxa"/>
            <w:gridSpan w:val="2"/>
            <w:shd w:val="clear" w:color="auto" w:fill="auto"/>
            <w:vAlign w:val="center"/>
            <w:hideMark/>
          </w:tcPr>
          <w:p w:rsidR="0093317A" w:rsidRPr="007001F1" w:rsidRDefault="0093317A"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7261E4">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b) Boli v prípade konfliktu záujmov prijaté primerané opatrenia a vykonaná náprav</w:t>
            </w:r>
            <w:r w:rsidR="00AC0E27">
              <w:rPr>
                <w:sz w:val="22"/>
                <w:szCs w:val="22"/>
              </w:rPr>
              <w:t>a</w:t>
            </w:r>
            <w:r w:rsidRPr="007001F1">
              <w:rPr>
                <w:sz w:val="22"/>
                <w:szCs w:val="22"/>
              </w:rPr>
              <w:t xml:space="preserve">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7261E4">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DB0E92" w:rsidRPr="007001F1" w:rsidTr="00A96394">
        <w:trPr>
          <w:trHeight w:val="429"/>
        </w:trPr>
        <w:tc>
          <w:tcPr>
            <w:tcW w:w="582" w:type="dxa"/>
            <w:vMerge w:val="restart"/>
            <w:shd w:val="clear" w:color="auto" w:fill="auto"/>
            <w:noWrap/>
            <w:vAlign w:val="center"/>
          </w:tcPr>
          <w:p w:rsidR="00DB0E92" w:rsidRPr="007001F1" w:rsidRDefault="00F0306F" w:rsidP="0086114A">
            <w:pPr>
              <w:jc w:val="center"/>
              <w:rPr>
                <w:color w:val="000000"/>
              </w:rPr>
            </w:pPr>
            <w:ins w:id="1423" w:author="Autor">
              <w:r>
                <w:rPr>
                  <w:color w:val="000000"/>
                  <w:sz w:val="22"/>
                  <w:szCs w:val="22"/>
                </w:rPr>
                <w:t>19</w:t>
              </w:r>
            </w:ins>
            <w:del w:id="1424" w:author="Autor">
              <w:r w:rsidR="00DF5BF7" w:rsidDel="00F0306F">
                <w:rPr>
                  <w:color w:val="000000"/>
                  <w:sz w:val="22"/>
                  <w:szCs w:val="22"/>
                </w:rPr>
                <w:delText>20</w:delText>
              </w:r>
            </w:del>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7261E4">
        <w:trPr>
          <w:trHeight w:val="845"/>
        </w:trPr>
        <w:tc>
          <w:tcPr>
            <w:tcW w:w="582" w:type="dxa"/>
            <w:vMerge/>
            <w:shd w:val="clear" w:color="auto" w:fill="auto"/>
            <w:noWrap/>
            <w:vAlign w:val="center"/>
          </w:tcPr>
          <w:p w:rsidR="00DB0E92" w:rsidRPr="007001F1" w:rsidRDefault="00DB0E92" w:rsidP="0086114A">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1425"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7261E4">
        <w:trPr>
          <w:trHeight w:val="1140"/>
        </w:trPr>
        <w:tc>
          <w:tcPr>
            <w:tcW w:w="582" w:type="dxa"/>
            <w:vMerge w:val="restart"/>
            <w:shd w:val="clear" w:color="auto" w:fill="auto"/>
            <w:noWrap/>
            <w:vAlign w:val="center"/>
            <w:hideMark/>
          </w:tcPr>
          <w:p w:rsidR="00DB0E92" w:rsidRPr="007001F1" w:rsidRDefault="00DF5BF7" w:rsidP="00FD499A">
            <w:pPr>
              <w:jc w:val="center"/>
              <w:rPr>
                <w:color w:val="000000"/>
              </w:rPr>
            </w:pPr>
            <w:r>
              <w:rPr>
                <w:color w:val="000000"/>
                <w:sz w:val="22"/>
                <w:szCs w:val="22"/>
              </w:rPr>
              <w:t>2</w:t>
            </w:r>
            <w:del w:id="1426" w:author="Autor">
              <w:r w:rsidDel="00F0306F">
                <w:rPr>
                  <w:color w:val="000000"/>
                  <w:sz w:val="22"/>
                  <w:szCs w:val="22"/>
                </w:rPr>
                <w:delText>1</w:delText>
              </w:r>
            </w:del>
            <w:ins w:id="1427" w:author="Autor">
              <w:r w:rsidR="00F0306F">
                <w:rPr>
                  <w:color w:val="000000"/>
                  <w:sz w:val="22"/>
                  <w:szCs w:val="22"/>
                </w:rPr>
                <w:t>0</w:t>
              </w:r>
            </w:ins>
          </w:p>
        </w:tc>
        <w:tc>
          <w:tcPr>
            <w:tcW w:w="4820" w:type="dxa"/>
            <w:gridSpan w:val="2"/>
            <w:shd w:val="clear" w:color="auto" w:fill="auto"/>
            <w:vAlign w:val="center"/>
            <w:hideMark/>
          </w:tcPr>
          <w:p w:rsidR="00DB0E92" w:rsidRPr="007001F1" w:rsidRDefault="00DB0E92" w:rsidP="004E4508">
            <w:pPr>
              <w:jc w:val="both"/>
            </w:pPr>
            <w:r w:rsidRPr="007001F1">
              <w:rPr>
                <w:sz w:val="22"/>
                <w:szCs w:val="22"/>
              </w:rPr>
              <w:t xml:space="preserve">a) Je verejné obstarávanie </w:t>
            </w:r>
            <w:del w:id="1428" w:author="Autor">
              <w:r w:rsidRPr="007001F1" w:rsidDel="004E4508">
                <w:rPr>
                  <w:sz w:val="22"/>
                  <w:szCs w:val="22"/>
                </w:rPr>
                <w:delText xml:space="preserve"> </w:delText>
              </w:r>
            </w:del>
            <w:r w:rsidRPr="007001F1">
              <w:rPr>
                <w:sz w:val="22"/>
                <w:szCs w:val="22"/>
              </w:rPr>
              <w:t>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r>
      <w:tr w:rsidR="00DB0E92" w:rsidRPr="007001F1" w:rsidTr="00A96394">
        <w:trPr>
          <w:trHeight w:val="866"/>
        </w:trPr>
        <w:tc>
          <w:tcPr>
            <w:tcW w:w="582" w:type="dxa"/>
            <w:vMerge/>
            <w:shd w:val="clear" w:color="auto" w:fill="auto"/>
            <w:noWrap/>
            <w:vAlign w:val="center"/>
          </w:tcPr>
          <w:p w:rsidR="00DB0E92" w:rsidRPr="007001F1" w:rsidRDefault="00DB0E92" w:rsidP="00FD499A">
            <w:pPr>
              <w:jc w:val="center"/>
              <w:rPr>
                <w:color w:val="000000"/>
              </w:rPr>
            </w:pPr>
          </w:p>
        </w:tc>
        <w:tc>
          <w:tcPr>
            <w:tcW w:w="4820" w:type="dxa"/>
            <w:gridSpan w:val="2"/>
            <w:shd w:val="clear" w:color="auto" w:fill="auto"/>
            <w:vAlign w:val="center"/>
          </w:tcPr>
          <w:p w:rsidR="00DB0E92" w:rsidRPr="007001F1" w:rsidRDefault="00DB0E92" w:rsidP="00FA683A">
            <w:pPr>
              <w:jc w:val="both"/>
            </w:pPr>
            <w:r w:rsidRPr="007001F1">
              <w:rPr>
                <w:sz w:val="22"/>
                <w:szCs w:val="22"/>
              </w:rPr>
              <w:t>b) Je kontrolované verejného obstarávanie v súlade so závermi vykonanej prvej ex</w:t>
            </w:r>
            <w:ins w:id="1429" w:author="Autor">
              <w:r w:rsidR="004E4508">
                <w:rPr>
                  <w:sz w:val="22"/>
                  <w:szCs w:val="22"/>
                </w:rPr>
                <w:t xml:space="preserve"> </w:t>
              </w:r>
            </w:ins>
            <w:proofErr w:type="spellStart"/>
            <w:r w:rsidRPr="007001F1">
              <w:rPr>
                <w:sz w:val="22"/>
                <w:szCs w:val="22"/>
              </w:rPr>
              <w:t>ante</w:t>
            </w:r>
            <w:proofErr w:type="spellEnd"/>
            <w:r w:rsidRPr="007001F1">
              <w:rPr>
                <w:sz w:val="22"/>
                <w:szCs w:val="22"/>
              </w:rPr>
              <w:t xml:space="preserve"> kontroly a </w:t>
            </w:r>
            <w:r w:rsidRPr="007001F1">
              <w:rPr>
                <w:sz w:val="22"/>
                <w:szCs w:val="22"/>
              </w:rPr>
              <w:lastRenderedPageBreak/>
              <w:t>dokumentáciou schválenou v rámci tejto prvej ex</w:t>
            </w:r>
            <w:ins w:id="1430" w:author="Autor">
              <w:r w:rsidR="004E4508">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86114A" w:rsidRPr="007001F1" w:rsidTr="007261E4">
        <w:trPr>
          <w:trHeight w:val="300"/>
        </w:trPr>
        <w:tc>
          <w:tcPr>
            <w:tcW w:w="582" w:type="dxa"/>
            <w:shd w:val="clear" w:color="auto" w:fill="auto"/>
            <w:noWrap/>
            <w:vAlign w:val="center"/>
            <w:hideMark/>
          </w:tcPr>
          <w:p w:rsidR="0086114A" w:rsidRPr="007001F1" w:rsidRDefault="00DF5BF7" w:rsidP="00F0306F">
            <w:pPr>
              <w:jc w:val="center"/>
              <w:rPr>
                <w:color w:val="000000"/>
              </w:rPr>
            </w:pPr>
            <w:r>
              <w:rPr>
                <w:color w:val="000000"/>
                <w:sz w:val="22"/>
                <w:szCs w:val="22"/>
              </w:rPr>
              <w:t>2</w:t>
            </w:r>
            <w:del w:id="1431" w:author="Autor">
              <w:r w:rsidDel="00F0306F">
                <w:rPr>
                  <w:color w:val="000000"/>
                  <w:sz w:val="22"/>
                  <w:szCs w:val="22"/>
                </w:rPr>
                <w:delText>2</w:delText>
              </w:r>
            </w:del>
            <w:ins w:id="1432" w:author="Autor">
              <w:r w:rsidR="00F0306F">
                <w:rPr>
                  <w:color w:val="000000"/>
                  <w:sz w:val="22"/>
                  <w:szCs w:val="22"/>
                </w:rPr>
                <w:t>1</w:t>
              </w:r>
            </w:ins>
          </w:p>
        </w:tc>
        <w:tc>
          <w:tcPr>
            <w:tcW w:w="4820" w:type="dxa"/>
            <w:gridSpan w:val="2"/>
            <w:shd w:val="clear" w:color="auto" w:fill="auto"/>
            <w:vAlign w:val="center"/>
            <w:hideMark/>
          </w:tcPr>
          <w:p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7261E4">
        <w:trPr>
          <w:trHeight w:val="300"/>
        </w:trPr>
        <w:tc>
          <w:tcPr>
            <w:tcW w:w="582" w:type="dxa"/>
            <w:shd w:val="clear" w:color="auto" w:fill="auto"/>
            <w:noWrap/>
            <w:vAlign w:val="center"/>
          </w:tcPr>
          <w:p w:rsidR="00DF5BF7" w:rsidRDefault="00DF5BF7" w:rsidP="00DF5BF7">
            <w:pPr>
              <w:jc w:val="center"/>
              <w:rPr>
                <w:color w:val="000000"/>
              </w:rPr>
            </w:pPr>
            <w:r>
              <w:rPr>
                <w:color w:val="000000"/>
                <w:sz w:val="22"/>
                <w:szCs w:val="22"/>
              </w:rPr>
              <w:t>2</w:t>
            </w:r>
            <w:ins w:id="1433" w:author="Autor">
              <w:r w:rsidR="00F0306F">
                <w:rPr>
                  <w:color w:val="000000"/>
                  <w:sz w:val="22"/>
                  <w:szCs w:val="22"/>
                </w:rPr>
                <w:t>2</w:t>
              </w:r>
            </w:ins>
            <w:del w:id="1434" w:author="Autor">
              <w:r w:rsidDel="00F0306F">
                <w:rPr>
                  <w:color w:val="000000"/>
                  <w:sz w:val="22"/>
                  <w:szCs w:val="22"/>
                </w:rPr>
                <w:delText>3</w:delText>
              </w:r>
            </w:del>
          </w:p>
        </w:tc>
        <w:tc>
          <w:tcPr>
            <w:tcW w:w="4820" w:type="dxa"/>
            <w:gridSpan w:val="2"/>
            <w:shd w:val="clear" w:color="auto" w:fill="auto"/>
            <w:vAlign w:val="center"/>
          </w:tcPr>
          <w:p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7261E4">
        <w:trPr>
          <w:trHeight w:val="300"/>
        </w:trPr>
        <w:tc>
          <w:tcPr>
            <w:tcW w:w="9087" w:type="dxa"/>
            <w:gridSpan w:val="7"/>
            <w:shd w:val="clear" w:color="auto" w:fill="auto"/>
            <w:noWrap/>
            <w:vAlign w:val="center"/>
          </w:tcPr>
          <w:p w:rsidR="0086114A" w:rsidRPr="007001F1" w:rsidRDefault="0086114A" w:rsidP="0086114A">
            <w:pPr>
              <w:jc w:val="both"/>
              <w:rPr>
                <w:b/>
                <w:sz w:val="20"/>
                <w:szCs w:val="20"/>
              </w:rPr>
            </w:pPr>
            <w:r w:rsidRPr="007001F1">
              <w:rPr>
                <w:b/>
                <w:sz w:val="20"/>
                <w:szCs w:val="20"/>
              </w:rPr>
              <w:t>VYJADRENIE</w:t>
            </w:r>
          </w:p>
          <w:p w:rsidR="0086114A" w:rsidRPr="007001F1" w:rsidRDefault="0086114A" w:rsidP="0086114A">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0"/>
              <w:t>[1]</w:t>
            </w:r>
          </w:p>
          <w:p w:rsidR="0086114A" w:rsidRPr="007001F1" w:rsidRDefault="0086114A" w:rsidP="0086114A">
            <w:pPr>
              <w:rPr>
                <w:b/>
                <w:bCs/>
                <w:color w:val="000000"/>
              </w:rPr>
            </w:pP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Kontrolu vykonal</w:t>
            </w:r>
            <w:ins w:id="1437" w:author="Autor">
              <w:r w:rsidR="00BD759C">
                <w:rPr>
                  <w:rStyle w:val="Odkaznapoznmkupodiarou"/>
                  <w:b/>
                  <w:bCs/>
                  <w:sz w:val="22"/>
                  <w:szCs w:val="22"/>
                </w:rPr>
                <w:footnoteReference w:customMarkFollows="1" w:id="81"/>
                <w:t>2</w:t>
              </w:r>
            </w:ins>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9087" w:type="dxa"/>
            <w:gridSpan w:val="7"/>
            <w:shd w:val="clear" w:color="auto" w:fill="auto"/>
            <w:noWrap/>
            <w:vAlign w:val="bottom"/>
            <w:hideMark/>
          </w:tcPr>
          <w:p w:rsidR="0086114A" w:rsidRPr="007001F1" w:rsidRDefault="0086114A" w:rsidP="0086114A">
            <w:pPr>
              <w:jc w:val="center"/>
              <w:rPr>
                <w:color w:val="000000"/>
              </w:rPr>
            </w:pPr>
            <w:r w:rsidRPr="007001F1">
              <w:rPr>
                <w:color w:val="000000"/>
                <w:sz w:val="22"/>
                <w:szCs w:val="22"/>
              </w:rPr>
              <w:t> </w:t>
            </w:r>
          </w:p>
        </w:tc>
      </w:tr>
      <w:tr w:rsidR="0086114A" w:rsidRPr="007001F1" w:rsidTr="007261E4">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Kontrolu </w:t>
            </w:r>
            <w:ins w:id="1439" w:author="Autor">
              <w:r w:rsidR="00E3352C">
                <w:rPr>
                  <w:b/>
                  <w:bCs/>
                  <w:sz w:val="22"/>
                  <w:szCs w:val="22"/>
                </w:rPr>
                <w:t>schválil</w:t>
              </w:r>
              <w:r w:rsidR="00E3352C" w:rsidRPr="007001F1" w:rsidDel="00E3352C">
                <w:rPr>
                  <w:b/>
                  <w:bCs/>
                  <w:sz w:val="22"/>
                  <w:szCs w:val="22"/>
                </w:rPr>
                <w:t xml:space="preserve"> </w:t>
              </w:r>
            </w:ins>
            <w:del w:id="1440" w:author="Autor">
              <w:r w:rsidRPr="007001F1" w:rsidDel="00E3352C">
                <w:rPr>
                  <w:b/>
                  <w:bCs/>
                  <w:sz w:val="22"/>
                  <w:szCs w:val="22"/>
                </w:rPr>
                <w:delText>vykonal</w:delText>
              </w:r>
            </w:del>
            <w:ins w:id="1441" w:author="Autor">
              <w:r w:rsidR="00BD759C">
                <w:rPr>
                  <w:rStyle w:val="Odkaznapoznmkupodiarou"/>
                  <w:b/>
                  <w:bCs/>
                  <w:sz w:val="22"/>
                  <w:szCs w:val="22"/>
                </w:rPr>
                <w:footnoteReference w:customMarkFollows="1" w:id="82"/>
                <w:t>3</w:t>
              </w:r>
            </w:ins>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7261E4">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bl>
    <w:p w:rsidR="0013438E" w:rsidRPr="007001F1" w:rsidRDefault="0013438E"/>
    <w:p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rsidTr="007261E4">
        <w:trPr>
          <w:trHeight w:val="645"/>
        </w:trPr>
        <w:tc>
          <w:tcPr>
            <w:tcW w:w="9087" w:type="dxa"/>
            <w:gridSpan w:val="7"/>
            <w:shd w:val="clear" w:color="000000" w:fill="60497A"/>
            <w:vAlign w:val="center"/>
            <w:hideMark/>
          </w:tcPr>
          <w:p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1443" w:name="KZ_27"/>
            <w:r w:rsidRPr="007001F1">
              <w:rPr>
                <w:b/>
                <w:bCs/>
                <w:color w:val="FFFFFF"/>
              </w:rPr>
              <w:t>Nadlimitná zákazka - súťažný dialóg - následná ex</w:t>
            </w:r>
            <w:ins w:id="1444" w:author="Autor">
              <w:r w:rsidR="004E4508">
                <w:rPr>
                  <w:b/>
                  <w:bCs/>
                  <w:color w:val="FFFFFF"/>
                </w:rPr>
                <w:t xml:space="preserve"> </w:t>
              </w:r>
            </w:ins>
            <w:r w:rsidRPr="007001F1">
              <w:rPr>
                <w:b/>
                <w:bCs/>
                <w:color w:val="FFFFFF"/>
              </w:rPr>
              <w:t>post kontrola</w:t>
            </w:r>
            <w:bookmarkEnd w:id="1443"/>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66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rsidTr="007261E4">
        <w:trPr>
          <w:trHeight w:val="33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Nadlimitná zákazka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Súťažný dialóg (</w:t>
            </w:r>
            <w:r w:rsidR="00D314D2" w:rsidRPr="007001F1">
              <w:rPr>
                <w:color w:val="000000"/>
                <w:sz w:val="22"/>
                <w:szCs w:val="22"/>
              </w:rPr>
              <w:t>74 ZVO)</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3438E" w:rsidRPr="007001F1" w:rsidRDefault="0013438E" w:rsidP="00D314D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D314D2">
            <w:pPr>
              <w:rPr>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Následná ex</w:t>
            </w:r>
            <w:ins w:id="1445" w:author="Autor">
              <w:r w:rsidR="004E4508">
                <w:rPr>
                  <w:color w:val="000000"/>
                  <w:sz w:val="22"/>
                  <w:szCs w:val="22"/>
                </w:rPr>
                <w:t xml:space="preserve"> </w:t>
              </w:r>
            </w:ins>
            <w:r w:rsidRPr="007001F1">
              <w:rPr>
                <w:color w:val="000000"/>
                <w:sz w:val="22"/>
                <w:szCs w:val="22"/>
              </w:rPr>
              <w:t>post kontrola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15"/>
        </w:trPr>
        <w:tc>
          <w:tcPr>
            <w:tcW w:w="582"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Poznámka</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ins w:id="1446" w:author="Autor">
              <w:r w:rsidR="004E4508">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447" w:author="Autor">
              <w:r w:rsidR="004E4508">
                <w:rPr>
                  <w:color w:val="000000"/>
                  <w:sz w:val="22"/>
                  <w:szCs w:val="22"/>
                </w:rPr>
                <w:t xml:space="preserve"> </w:t>
              </w:r>
            </w:ins>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946FE9" w:rsidP="00D314D2">
            <w:pPr>
              <w:jc w:val="center"/>
              <w:rPr>
                <w:color w:val="000000"/>
              </w:rPr>
            </w:pPr>
            <w:r>
              <w:rPr>
                <w:color w:val="000000"/>
                <w:sz w:val="22"/>
                <w:szCs w:val="22"/>
              </w:rPr>
              <w:lastRenderedPageBreak/>
              <w:t>3</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DB0E92" w:rsidRPr="007001F1" w:rsidTr="00A96394">
        <w:trPr>
          <w:trHeight w:val="466"/>
        </w:trPr>
        <w:tc>
          <w:tcPr>
            <w:tcW w:w="582" w:type="dxa"/>
            <w:vMerge w:val="restart"/>
            <w:shd w:val="clear" w:color="auto" w:fill="auto"/>
            <w:noWrap/>
            <w:vAlign w:val="center"/>
            <w:hideMark/>
          </w:tcPr>
          <w:p w:rsidR="00DB0E92" w:rsidRPr="007001F1" w:rsidRDefault="00946FE9" w:rsidP="00D314D2">
            <w:pPr>
              <w:jc w:val="center"/>
              <w:rPr>
                <w:color w:val="000000"/>
              </w:rPr>
            </w:pPr>
            <w:r>
              <w:rPr>
                <w:color w:val="000000"/>
                <w:sz w:val="22"/>
                <w:szCs w:val="22"/>
              </w:rPr>
              <w:t>4</w:t>
            </w:r>
          </w:p>
        </w:tc>
        <w:tc>
          <w:tcPr>
            <w:tcW w:w="4820" w:type="dxa"/>
            <w:gridSpan w:val="2"/>
            <w:shd w:val="clear" w:color="auto" w:fill="auto"/>
            <w:vAlign w:val="center"/>
            <w:hideMark/>
          </w:tcPr>
          <w:p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ins w:id="1448" w:author="Autor">
              <w:r w:rsidR="004E4508">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1449" w:author="Autor">
              <w:r w:rsidR="004E4508">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46"/>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20"/>
        </w:trPr>
        <w:tc>
          <w:tcPr>
            <w:tcW w:w="582" w:type="dxa"/>
            <w:vMerge w:val="restart"/>
            <w:shd w:val="clear" w:color="auto" w:fill="auto"/>
            <w:noWrap/>
            <w:vAlign w:val="center"/>
          </w:tcPr>
          <w:p w:rsidR="00DB0E92" w:rsidRPr="007001F1" w:rsidRDefault="00946FE9" w:rsidP="00D314D2">
            <w:pPr>
              <w:jc w:val="center"/>
              <w:rPr>
                <w:color w:val="000000"/>
              </w:rPr>
            </w:pPr>
            <w:r>
              <w:rPr>
                <w:color w:val="000000"/>
                <w:sz w:val="22"/>
                <w:szCs w:val="22"/>
              </w:rPr>
              <w:t>5</w:t>
            </w:r>
          </w:p>
        </w:tc>
        <w:tc>
          <w:tcPr>
            <w:tcW w:w="4820" w:type="dxa"/>
            <w:gridSpan w:val="2"/>
            <w:shd w:val="clear" w:color="auto" w:fill="auto"/>
            <w:vAlign w:val="center"/>
          </w:tcPr>
          <w:p w:rsidR="00DB0E92" w:rsidRPr="007001F1" w:rsidDel="00EC083F" w:rsidRDefault="00DB0E92" w:rsidP="00FA683A">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AC0E27">
            <w:pPr>
              <w:jc w:val="both"/>
              <w:rPr>
                <w:color w:val="000000"/>
              </w:rPr>
            </w:pPr>
            <w:r w:rsidRPr="007001F1">
              <w:rPr>
                <w:color w:val="000000"/>
                <w:sz w:val="22"/>
                <w:szCs w:val="22"/>
              </w:rPr>
              <w:t>b) Boli v prípade konfliktu záujmov prijaté primerané opatrenia a vykonaná náprav</w:t>
            </w:r>
            <w:r w:rsidR="00AC0E2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1B0889" w:rsidRPr="007001F1" w:rsidTr="007261E4">
        <w:trPr>
          <w:trHeight w:val="675"/>
          <w:ins w:id="1450" w:author="Autor"/>
        </w:trPr>
        <w:tc>
          <w:tcPr>
            <w:tcW w:w="582" w:type="dxa"/>
            <w:vMerge w:val="restart"/>
            <w:shd w:val="clear" w:color="auto" w:fill="auto"/>
            <w:noWrap/>
            <w:vAlign w:val="center"/>
          </w:tcPr>
          <w:p w:rsidR="001B0889" w:rsidRPr="001C31B0" w:rsidRDefault="001B0889" w:rsidP="00D314D2">
            <w:pPr>
              <w:jc w:val="center"/>
              <w:rPr>
                <w:ins w:id="1451" w:author="Autor"/>
                <w:color w:val="000000"/>
                <w:sz w:val="22"/>
                <w:szCs w:val="22"/>
              </w:rPr>
            </w:pPr>
            <w:ins w:id="1452" w:author="Autor">
              <w:r w:rsidRPr="001C31B0">
                <w:rPr>
                  <w:color w:val="000000"/>
                  <w:sz w:val="22"/>
                  <w:szCs w:val="22"/>
                </w:rPr>
                <w:t>6</w:t>
              </w:r>
            </w:ins>
          </w:p>
        </w:tc>
        <w:tc>
          <w:tcPr>
            <w:tcW w:w="4820" w:type="dxa"/>
            <w:gridSpan w:val="2"/>
            <w:shd w:val="clear" w:color="auto" w:fill="auto"/>
            <w:vAlign w:val="center"/>
          </w:tcPr>
          <w:p w:rsidR="001B0889" w:rsidRPr="007001F1" w:rsidRDefault="001B0889" w:rsidP="00FA683A">
            <w:pPr>
              <w:jc w:val="both"/>
              <w:rPr>
                <w:ins w:id="1453" w:author="Autor"/>
                <w:color w:val="000000"/>
                <w:sz w:val="22"/>
                <w:szCs w:val="22"/>
              </w:rPr>
            </w:pPr>
            <w:ins w:id="1454"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ins>
          </w:p>
        </w:tc>
        <w:tc>
          <w:tcPr>
            <w:tcW w:w="567" w:type="dxa"/>
            <w:shd w:val="clear" w:color="auto" w:fill="auto"/>
            <w:vAlign w:val="center"/>
          </w:tcPr>
          <w:p w:rsidR="001B0889" w:rsidRPr="007001F1" w:rsidRDefault="001B0889" w:rsidP="00D314D2">
            <w:pPr>
              <w:jc w:val="center"/>
              <w:rPr>
                <w:ins w:id="1455" w:author="Autor"/>
                <w:color w:val="000000"/>
              </w:rPr>
            </w:pPr>
          </w:p>
        </w:tc>
        <w:tc>
          <w:tcPr>
            <w:tcW w:w="567" w:type="dxa"/>
            <w:shd w:val="clear" w:color="auto" w:fill="auto"/>
            <w:vAlign w:val="center"/>
          </w:tcPr>
          <w:p w:rsidR="001B0889" w:rsidRPr="007001F1" w:rsidRDefault="001B0889" w:rsidP="00D314D2">
            <w:pPr>
              <w:jc w:val="center"/>
              <w:rPr>
                <w:ins w:id="1456" w:author="Autor"/>
                <w:color w:val="000000"/>
              </w:rPr>
            </w:pPr>
          </w:p>
        </w:tc>
        <w:tc>
          <w:tcPr>
            <w:tcW w:w="776" w:type="dxa"/>
            <w:shd w:val="clear" w:color="auto" w:fill="auto"/>
            <w:vAlign w:val="center"/>
          </w:tcPr>
          <w:p w:rsidR="001B0889" w:rsidRPr="007001F1" w:rsidRDefault="001B0889" w:rsidP="00D314D2">
            <w:pPr>
              <w:jc w:val="center"/>
              <w:rPr>
                <w:ins w:id="1457" w:author="Autor"/>
                <w:color w:val="000000"/>
              </w:rPr>
            </w:pPr>
          </w:p>
        </w:tc>
        <w:tc>
          <w:tcPr>
            <w:tcW w:w="1775" w:type="dxa"/>
            <w:shd w:val="clear" w:color="auto" w:fill="auto"/>
            <w:vAlign w:val="center"/>
          </w:tcPr>
          <w:p w:rsidR="001B0889" w:rsidRPr="007001F1" w:rsidRDefault="001B0889" w:rsidP="00D314D2">
            <w:pPr>
              <w:jc w:val="center"/>
              <w:rPr>
                <w:ins w:id="1458" w:author="Autor"/>
                <w:color w:val="000000"/>
              </w:rPr>
            </w:pPr>
          </w:p>
        </w:tc>
      </w:tr>
      <w:tr w:rsidR="001B0889" w:rsidRPr="007001F1" w:rsidTr="007261E4">
        <w:trPr>
          <w:trHeight w:val="675"/>
          <w:ins w:id="1459" w:author="Autor"/>
        </w:trPr>
        <w:tc>
          <w:tcPr>
            <w:tcW w:w="582" w:type="dxa"/>
            <w:vMerge/>
            <w:shd w:val="clear" w:color="auto" w:fill="auto"/>
            <w:noWrap/>
            <w:vAlign w:val="center"/>
          </w:tcPr>
          <w:p w:rsidR="001B0889" w:rsidRPr="001C31B0" w:rsidRDefault="001B0889" w:rsidP="00D314D2">
            <w:pPr>
              <w:jc w:val="center"/>
              <w:rPr>
                <w:ins w:id="1460" w:author="Autor"/>
                <w:color w:val="000000"/>
                <w:sz w:val="22"/>
                <w:szCs w:val="22"/>
                <w:rPrChange w:id="1461" w:author="Autor">
                  <w:rPr>
                    <w:ins w:id="1462" w:author="Autor"/>
                    <w:color w:val="000000"/>
                  </w:rPr>
                </w:rPrChange>
              </w:rPr>
            </w:pPr>
          </w:p>
        </w:tc>
        <w:tc>
          <w:tcPr>
            <w:tcW w:w="4820" w:type="dxa"/>
            <w:gridSpan w:val="2"/>
            <w:shd w:val="clear" w:color="auto" w:fill="auto"/>
            <w:vAlign w:val="center"/>
          </w:tcPr>
          <w:p w:rsidR="001B0889" w:rsidRPr="007001F1" w:rsidRDefault="001B0889" w:rsidP="00FA683A">
            <w:pPr>
              <w:jc w:val="both"/>
              <w:rPr>
                <w:ins w:id="1463" w:author="Autor"/>
                <w:color w:val="000000"/>
                <w:sz w:val="22"/>
                <w:szCs w:val="22"/>
              </w:rPr>
            </w:pPr>
            <w:ins w:id="1464"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rsidR="001B0889" w:rsidRPr="007001F1" w:rsidRDefault="001B0889" w:rsidP="00D314D2">
            <w:pPr>
              <w:jc w:val="center"/>
              <w:rPr>
                <w:ins w:id="1465" w:author="Autor"/>
                <w:color w:val="000000"/>
              </w:rPr>
            </w:pPr>
          </w:p>
        </w:tc>
        <w:tc>
          <w:tcPr>
            <w:tcW w:w="567" w:type="dxa"/>
            <w:shd w:val="clear" w:color="auto" w:fill="auto"/>
            <w:vAlign w:val="center"/>
          </w:tcPr>
          <w:p w:rsidR="001B0889" w:rsidRPr="007001F1" w:rsidRDefault="001B0889" w:rsidP="00D314D2">
            <w:pPr>
              <w:jc w:val="center"/>
              <w:rPr>
                <w:ins w:id="1466" w:author="Autor"/>
                <w:color w:val="000000"/>
              </w:rPr>
            </w:pPr>
          </w:p>
        </w:tc>
        <w:tc>
          <w:tcPr>
            <w:tcW w:w="776" w:type="dxa"/>
            <w:shd w:val="clear" w:color="auto" w:fill="auto"/>
            <w:vAlign w:val="center"/>
          </w:tcPr>
          <w:p w:rsidR="001B0889" w:rsidRPr="007001F1" w:rsidRDefault="001B0889" w:rsidP="00D314D2">
            <w:pPr>
              <w:jc w:val="center"/>
              <w:rPr>
                <w:ins w:id="1467" w:author="Autor"/>
                <w:color w:val="000000"/>
              </w:rPr>
            </w:pPr>
          </w:p>
        </w:tc>
        <w:tc>
          <w:tcPr>
            <w:tcW w:w="1775" w:type="dxa"/>
            <w:shd w:val="clear" w:color="auto" w:fill="auto"/>
            <w:vAlign w:val="center"/>
          </w:tcPr>
          <w:p w:rsidR="001B0889" w:rsidRPr="007001F1" w:rsidRDefault="001B0889" w:rsidP="00D314D2">
            <w:pPr>
              <w:jc w:val="center"/>
              <w:rPr>
                <w:ins w:id="1468" w:author="Autor"/>
                <w:color w:val="000000"/>
              </w:rPr>
            </w:pPr>
          </w:p>
        </w:tc>
      </w:tr>
      <w:tr w:rsidR="001C31B0" w:rsidRPr="007001F1" w:rsidTr="007261E4">
        <w:trPr>
          <w:trHeight w:val="675"/>
          <w:ins w:id="1469" w:author="Autor"/>
        </w:trPr>
        <w:tc>
          <w:tcPr>
            <w:tcW w:w="582" w:type="dxa"/>
            <w:shd w:val="clear" w:color="auto" w:fill="auto"/>
            <w:noWrap/>
            <w:vAlign w:val="center"/>
          </w:tcPr>
          <w:p w:rsidR="001C31B0" w:rsidRPr="001C31B0" w:rsidRDefault="001C31B0" w:rsidP="00D314D2">
            <w:pPr>
              <w:jc w:val="center"/>
              <w:rPr>
                <w:ins w:id="1470" w:author="Autor"/>
                <w:color w:val="000000"/>
                <w:sz w:val="22"/>
                <w:szCs w:val="22"/>
              </w:rPr>
            </w:pPr>
            <w:ins w:id="1471" w:author="Autor">
              <w:r w:rsidRPr="001C31B0">
                <w:rPr>
                  <w:color w:val="000000"/>
                  <w:sz w:val="22"/>
                  <w:szCs w:val="22"/>
                </w:rPr>
                <w:t>7</w:t>
              </w:r>
            </w:ins>
          </w:p>
        </w:tc>
        <w:tc>
          <w:tcPr>
            <w:tcW w:w="4820" w:type="dxa"/>
            <w:gridSpan w:val="2"/>
            <w:shd w:val="clear" w:color="auto" w:fill="auto"/>
            <w:vAlign w:val="center"/>
          </w:tcPr>
          <w:p w:rsidR="001C31B0" w:rsidRPr="007001F1" w:rsidRDefault="001C31B0" w:rsidP="00FA683A">
            <w:pPr>
              <w:jc w:val="both"/>
              <w:rPr>
                <w:ins w:id="1472" w:author="Autor"/>
                <w:sz w:val="22"/>
                <w:szCs w:val="22"/>
              </w:rPr>
            </w:pPr>
            <w:ins w:id="1473"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1C31B0" w:rsidRPr="007001F1" w:rsidRDefault="001C31B0" w:rsidP="00D314D2">
            <w:pPr>
              <w:jc w:val="center"/>
              <w:rPr>
                <w:ins w:id="1474" w:author="Autor"/>
                <w:color w:val="000000"/>
              </w:rPr>
            </w:pPr>
          </w:p>
        </w:tc>
        <w:tc>
          <w:tcPr>
            <w:tcW w:w="567" w:type="dxa"/>
            <w:shd w:val="clear" w:color="auto" w:fill="auto"/>
            <w:vAlign w:val="center"/>
          </w:tcPr>
          <w:p w:rsidR="001C31B0" w:rsidRPr="007001F1" w:rsidRDefault="001C31B0" w:rsidP="00D314D2">
            <w:pPr>
              <w:jc w:val="center"/>
              <w:rPr>
                <w:ins w:id="1475" w:author="Autor"/>
                <w:color w:val="000000"/>
              </w:rPr>
            </w:pPr>
          </w:p>
        </w:tc>
        <w:tc>
          <w:tcPr>
            <w:tcW w:w="776" w:type="dxa"/>
            <w:shd w:val="clear" w:color="auto" w:fill="auto"/>
            <w:vAlign w:val="center"/>
          </w:tcPr>
          <w:p w:rsidR="001C31B0" w:rsidRPr="007001F1" w:rsidRDefault="001C31B0" w:rsidP="00D314D2">
            <w:pPr>
              <w:jc w:val="center"/>
              <w:rPr>
                <w:ins w:id="1476" w:author="Autor"/>
                <w:color w:val="000000"/>
              </w:rPr>
            </w:pPr>
          </w:p>
        </w:tc>
        <w:tc>
          <w:tcPr>
            <w:tcW w:w="1775" w:type="dxa"/>
            <w:shd w:val="clear" w:color="auto" w:fill="auto"/>
            <w:vAlign w:val="center"/>
          </w:tcPr>
          <w:p w:rsidR="001C31B0" w:rsidRPr="007001F1" w:rsidRDefault="001C31B0" w:rsidP="00D314D2">
            <w:pPr>
              <w:jc w:val="center"/>
              <w:rPr>
                <w:ins w:id="1477" w:author="Autor"/>
                <w:color w:val="000000"/>
              </w:rPr>
            </w:pPr>
          </w:p>
        </w:tc>
      </w:tr>
      <w:tr w:rsidR="0013438E" w:rsidRPr="007001F1" w:rsidTr="007261E4">
        <w:trPr>
          <w:trHeight w:val="20"/>
        </w:trPr>
        <w:tc>
          <w:tcPr>
            <w:tcW w:w="582" w:type="dxa"/>
            <w:shd w:val="clear" w:color="auto" w:fill="auto"/>
            <w:noWrap/>
            <w:vAlign w:val="center"/>
            <w:hideMark/>
          </w:tcPr>
          <w:p w:rsidR="0013438E" w:rsidRPr="007001F1" w:rsidRDefault="001C31B0" w:rsidP="00D314D2">
            <w:pPr>
              <w:jc w:val="center"/>
              <w:rPr>
                <w:color w:val="000000"/>
              </w:rPr>
            </w:pPr>
            <w:ins w:id="1478" w:author="Autor">
              <w:r>
                <w:rPr>
                  <w:color w:val="000000"/>
                  <w:sz w:val="22"/>
                  <w:szCs w:val="22"/>
                </w:rPr>
                <w:t>8</w:t>
              </w:r>
            </w:ins>
            <w:del w:id="1479" w:author="Autor">
              <w:r w:rsidR="00946FE9" w:rsidDel="001B0889">
                <w:rPr>
                  <w:color w:val="000000"/>
                  <w:sz w:val="22"/>
                  <w:szCs w:val="22"/>
                </w:rPr>
                <w:delText>6</w:delText>
              </w:r>
            </w:del>
          </w:p>
        </w:tc>
        <w:tc>
          <w:tcPr>
            <w:tcW w:w="4820" w:type="dxa"/>
            <w:gridSpan w:val="2"/>
            <w:shd w:val="clear" w:color="auto" w:fill="auto"/>
            <w:vAlign w:val="center"/>
            <w:hideMark/>
          </w:tcPr>
          <w:p w:rsidR="0013438E" w:rsidRPr="007001F1" w:rsidRDefault="000D5E1B" w:rsidP="00FA683A">
            <w:pPr>
              <w:jc w:val="both"/>
              <w:rPr>
                <w:color w:val="000000"/>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center"/>
          </w:tcPr>
          <w:p w:rsidR="0013438E" w:rsidRPr="007001F1" w:rsidRDefault="0013438E" w:rsidP="00D314D2">
            <w:pPr>
              <w:jc w:val="both"/>
              <w:rPr>
                <w:b/>
                <w:sz w:val="20"/>
                <w:szCs w:val="20"/>
              </w:rPr>
            </w:pPr>
            <w:r w:rsidRPr="007001F1">
              <w:rPr>
                <w:b/>
                <w:sz w:val="20"/>
                <w:szCs w:val="20"/>
              </w:rPr>
              <w:t>VYJADRENIE</w:t>
            </w:r>
          </w:p>
          <w:p w:rsidR="0013438E" w:rsidRPr="007001F1" w:rsidRDefault="0013438E" w:rsidP="00D314D2">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3"/>
              <w:t>[1]</w:t>
            </w:r>
          </w:p>
          <w:p w:rsidR="0013438E" w:rsidRPr="007001F1" w:rsidRDefault="0013438E" w:rsidP="00D314D2"/>
          <w:p w:rsidR="0013438E" w:rsidRPr="007001F1" w:rsidRDefault="0013438E" w:rsidP="00D314D2">
            <w:pPr>
              <w:rPr>
                <w:b/>
                <w:bCs/>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Kontrolu vykonal</w:t>
            </w:r>
            <w:ins w:id="1482" w:author="Autor">
              <w:r w:rsidR="00BD759C">
                <w:rPr>
                  <w:rStyle w:val="Odkaznapoznmkupodiarou"/>
                  <w:b/>
                  <w:bCs/>
                  <w:sz w:val="22"/>
                  <w:szCs w:val="22"/>
                </w:rPr>
                <w:footnoteReference w:customMarkFollows="1" w:id="84"/>
                <w:t>2</w:t>
              </w:r>
            </w:ins>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lastRenderedPageBreak/>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bottom"/>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Kontrolu </w:t>
            </w:r>
            <w:ins w:id="1484" w:author="Autor">
              <w:r w:rsidR="00E3352C">
                <w:rPr>
                  <w:b/>
                  <w:bCs/>
                  <w:sz w:val="22"/>
                  <w:szCs w:val="22"/>
                </w:rPr>
                <w:t>schválil</w:t>
              </w:r>
              <w:r w:rsidR="00E3352C" w:rsidRPr="007001F1" w:rsidDel="00E3352C">
                <w:rPr>
                  <w:b/>
                  <w:bCs/>
                  <w:sz w:val="22"/>
                  <w:szCs w:val="22"/>
                </w:rPr>
                <w:t xml:space="preserve"> </w:t>
              </w:r>
            </w:ins>
            <w:del w:id="1485" w:author="Autor">
              <w:r w:rsidRPr="007001F1" w:rsidDel="00E3352C">
                <w:rPr>
                  <w:b/>
                  <w:bCs/>
                  <w:sz w:val="22"/>
                  <w:szCs w:val="22"/>
                </w:rPr>
                <w:delText>vykonal</w:delText>
              </w:r>
            </w:del>
            <w:ins w:id="1486" w:author="Autor">
              <w:r w:rsidR="00BD759C">
                <w:rPr>
                  <w:rStyle w:val="Odkaznapoznmkupodiarou"/>
                  <w:b/>
                  <w:bCs/>
                  <w:sz w:val="22"/>
                  <w:szCs w:val="22"/>
                </w:rPr>
                <w:footnoteReference w:customMarkFollows="1" w:id="85"/>
                <w:t>3</w:t>
              </w:r>
            </w:ins>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bl>
    <w:p w:rsidR="00D314D2" w:rsidRPr="007001F1" w:rsidRDefault="00D314D2"/>
    <w:p w:rsidR="00D314D2" w:rsidRPr="007001F1" w:rsidRDefault="00D314D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rsidTr="007261E4">
        <w:trPr>
          <w:trHeight w:val="645"/>
        </w:trPr>
        <w:tc>
          <w:tcPr>
            <w:tcW w:w="9087" w:type="dxa"/>
            <w:gridSpan w:val="7"/>
            <w:shd w:val="clear" w:color="000000" w:fill="60497A"/>
            <w:vAlign w:val="center"/>
            <w:hideMark/>
          </w:tcPr>
          <w:p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1488" w:name="KZ_28"/>
            <w:r w:rsidRPr="007001F1">
              <w:rPr>
                <w:b/>
                <w:bCs/>
                <w:color w:val="FFFFFF"/>
              </w:rPr>
              <w:t>Nadlimitná zákazka - súťažný dialóg - štandardná ex</w:t>
            </w:r>
            <w:ins w:id="1489" w:author="Autor">
              <w:r w:rsidR="004E4508">
                <w:rPr>
                  <w:b/>
                  <w:bCs/>
                  <w:color w:val="FFFFFF"/>
                </w:rPr>
                <w:t xml:space="preserve"> </w:t>
              </w:r>
            </w:ins>
            <w:r w:rsidRPr="007001F1">
              <w:rPr>
                <w:b/>
                <w:bCs/>
                <w:color w:val="FFFFFF"/>
              </w:rPr>
              <w:t>post kontrola</w:t>
            </w:r>
            <w:bookmarkEnd w:id="1488"/>
          </w:p>
        </w:tc>
      </w:tr>
      <w:tr w:rsidR="00D314D2" w:rsidRPr="007001F1" w:rsidTr="007261E4">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66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Názov </w:t>
            </w:r>
            <w:r w:rsidR="00322CCF">
              <w:rPr>
                <w:color w:val="000000"/>
                <w:sz w:val="22"/>
                <w:szCs w:val="22"/>
              </w:rPr>
              <w:t>prioritnej osi/</w:t>
            </w:r>
            <w:r w:rsidRPr="007001F1">
              <w:rPr>
                <w:color w:val="000000"/>
                <w:sz w:val="22"/>
                <w:szCs w:val="22"/>
              </w:rPr>
              <w:t>opatrenia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rsidTr="007261E4">
        <w:trPr>
          <w:trHeight w:val="33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Nadlimitná zákazka</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rsidR="00D314D2" w:rsidRPr="007001F1" w:rsidRDefault="00D314D2" w:rsidP="00D314D2">
            <w:pPr>
              <w:rPr>
                <w:color w:val="000000"/>
              </w:rPr>
            </w:pPr>
          </w:p>
        </w:tc>
      </w:tr>
      <w:tr w:rsidR="004D0B9F" w:rsidRPr="007001F1" w:rsidTr="007261E4">
        <w:trPr>
          <w:trHeight w:val="300"/>
        </w:trPr>
        <w:tc>
          <w:tcPr>
            <w:tcW w:w="3667"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rsidR="004D0B9F" w:rsidRPr="007001F1" w:rsidRDefault="004D0B9F" w:rsidP="00D314D2">
            <w:pPr>
              <w:rPr>
                <w:color w:val="000000"/>
              </w:rPr>
            </w:pP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Štandardná ex</w:t>
            </w:r>
            <w:ins w:id="1490" w:author="Autor">
              <w:r w:rsidR="004E4508">
                <w:rPr>
                  <w:color w:val="000000"/>
                  <w:sz w:val="22"/>
                  <w:szCs w:val="22"/>
                </w:rPr>
                <w:t xml:space="preserve"> </w:t>
              </w:r>
            </w:ins>
            <w:r w:rsidRPr="007001F1">
              <w:rPr>
                <w:color w:val="000000"/>
                <w:sz w:val="22"/>
                <w:szCs w:val="22"/>
              </w:rPr>
              <w:t>post kontrola</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00"/>
        </w:trPr>
        <w:tc>
          <w:tcPr>
            <w:tcW w:w="3667" w:type="dxa"/>
            <w:gridSpan w:val="2"/>
            <w:shd w:val="clear" w:color="auto" w:fill="auto"/>
            <w:vAlign w:val="center"/>
            <w:hideMark/>
          </w:tcPr>
          <w:p w:rsidR="00D314D2" w:rsidRPr="007001F1" w:rsidRDefault="00D314D2" w:rsidP="00D314D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7261E4">
        <w:trPr>
          <w:trHeight w:val="315"/>
        </w:trPr>
        <w:tc>
          <w:tcPr>
            <w:tcW w:w="690"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Poznámka</w:t>
            </w:r>
          </w:p>
        </w:tc>
      </w:tr>
      <w:tr w:rsidR="00962446" w:rsidRPr="007001F1" w:rsidTr="007261E4">
        <w:trPr>
          <w:trHeight w:val="630"/>
        </w:trPr>
        <w:tc>
          <w:tcPr>
            <w:tcW w:w="690" w:type="dxa"/>
            <w:vMerge w:val="restart"/>
            <w:shd w:val="clear" w:color="auto" w:fill="auto"/>
            <w:noWrap/>
            <w:vAlign w:val="center"/>
            <w:hideMark/>
          </w:tcPr>
          <w:p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r>
      <w:tr w:rsidR="00962446" w:rsidRPr="007001F1" w:rsidTr="007261E4">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962446" w:rsidRPr="007001F1" w:rsidTr="007261E4">
        <w:trPr>
          <w:trHeight w:val="630"/>
          <w:ins w:id="1491" w:author="Autor"/>
        </w:trPr>
        <w:tc>
          <w:tcPr>
            <w:tcW w:w="690" w:type="dxa"/>
            <w:vMerge/>
            <w:shd w:val="clear" w:color="auto" w:fill="auto"/>
            <w:noWrap/>
            <w:vAlign w:val="center"/>
          </w:tcPr>
          <w:p w:rsidR="00962446" w:rsidRPr="007001F1" w:rsidRDefault="00962446" w:rsidP="00D314D2">
            <w:pPr>
              <w:jc w:val="center"/>
              <w:rPr>
                <w:ins w:id="1492" w:author="Autor"/>
                <w:color w:val="000000"/>
              </w:rPr>
            </w:pPr>
          </w:p>
        </w:tc>
        <w:tc>
          <w:tcPr>
            <w:tcW w:w="4712" w:type="dxa"/>
            <w:gridSpan w:val="2"/>
            <w:shd w:val="clear" w:color="auto" w:fill="auto"/>
            <w:vAlign w:val="center"/>
          </w:tcPr>
          <w:p w:rsidR="00962446" w:rsidRPr="007001F1" w:rsidRDefault="00962446" w:rsidP="00FA683A">
            <w:pPr>
              <w:jc w:val="both"/>
              <w:rPr>
                <w:ins w:id="1493" w:author="Autor"/>
                <w:color w:val="000000"/>
                <w:sz w:val="22"/>
                <w:szCs w:val="22"/>
              </w:rPr>
            </w:pPr>
            <w:ins w:id="1494" w:author="Autor">
              <w:r>
                <w:rPr>
                  <w:color w:val="000000"/>
                  <w:sz w:val="22"/>
                  <w:szCs w:val="22"/>
                </w:rPr>
                <w:t>c) V prípade, že verejný obstarávateľ využil prípravné trhové konzultácie, postupoval podľa § 25 ZVO?</w:t>
              </w:r>
            </w:ins>
          </w:p>
        </w:tc>
        <w:tc>
          <w:tcPr>
            <w:tcW w:w="567" w:type="dxa"/>
            <w:shd w:val="clear" w:color="auto" w:fill="auto"/>
            <w:vAlign w:val="center"/>
          </w:tcPr>
          <w:p w:rsidR="00962446" w:rsidRPr="007001F1" w:rsidRDefault="00962446" w:rsidP="00D314D2">
            <w:pPr>
              <w:jc w:val="center"/>
              <w:rPr>
                <w:ins w:id="1495" w:author="Autor"/>
                <w:color w:val="000000"/>
              </w:rPr>
            </w:pPr>
          </w:p>
        </w:tc>
        <w:tc>
          <w:tcPr>
            <w:tcW w:w="567" w:type="dxa"/>
            <w:shd w:val="clear" w:color="auto" w:fill="auto"/>
            <w:vAlign w:val="center"/>
          </w:tcPr>
          <w:p w:rsidR="00962446" w:rsidRPr="007001F1" w:rsidRDefault="00962446" w:rsidP="00D314D2">
            <w:pPr>
              <w:jc w:val="center"/>
              <w:rPr>
                <w:ins w:id="1496" w:author="Autor"/>
                <w:color w:val="000000"/>
              </w:rPr>
            </w:pPr>
          </w:p>
        </w:tc>
        <w:tc>
          <w:tcPr>
            <w:tcW w:w="776" w:type="dxa"/>
            <w:shd w:val="clear" w:color="auto" w:fill="auto"/>
            <w:vAlign w:val="center"/>
          </w:tcPr>
          <w:p w:rsidR="00962446" w:rsidRPr="007001F1" w:rsidRDefault="00962446" w:rsidP="00D314D2">
            <w:pPr>
              <w:jc w:val="center"/>
              <w:rPr>
                <w:ins w:id="1497" w:author="Autor"/>
                <w:color w:val="000000"/>
              </w:rPr>
            </w:pPr>
          </w:p>
        </w:tc>
        <w:tc>
          <w:tcPr>
            <w:tcW w:w="1775" w:type="dxa"/>
            <w:shd w:val="clear" w:color="auto" w:fill="auto"/>
            <w:vAlign w:val="center"/>
          </w:tcPr>
          <w:p w:rsidR="00962446" w:rsidRPr="007001F1" w:rsidRDefault="00962446" w:rsidP="00D314D2">
            <w:pPr>
              <w:jc w:val="center"/>
              <w:rPr>
                <w:ins w:id="1498" w:author="Autor"/>
                <w:color w:val="000000"/>
              </w:rPr>
            </w:pPr>
          </w:p>
        </w:tc>
      </w:tr>
      <w:tr w:rsidR="00F807AB" w:rsidRPr="007001F1" w:rsidTr="007261E4">
        <w:trPr>
          <w:trHeight w:val="20"/>
        </w:trPr>
        <w:tc>
          <w:tcPr>
            <w:tcW w:w="690" w:type="dxa"/>
            <w:shd w:val="clear" w:color="auto" w:fill="auto"/>
            <w:noWrap/>
            <w:vAlign w:val="center"/>
          </w:tcPr>
          <w:p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rsidR="00F807AB" w:rsidRPr="007001F1" w:rsidRDefault="00F807AB" w:rsidP="00D314D2">
            <w:pPr>
              <w:jc w:val="center"/>
              <w:rPr>
                <w:color w:val="000000"/>
              </w:rPr>
            </w:pPr>
          </w:p>
        </w:tc>
        <w:tc>
          <w:tcPr>
            <w:tcW w:w="567" w:type="dxa"/>
            <w:shd w:val="clear" w:color="auto" w:fill="auto"/>
            <w:vAlign w:val="center"/>
          </w:tcPr>
          <w:p w:rsidR="00F807AB" w:rsidRPr="007001F1" w:rsidRDefault="00F807AB" w:rsidP="00D314D2">
            <w:pPr>
              <w:jc w:val="center"/>
              <w:rPr>
                <w:color w:val="000000"/>
              </w:rPr>
            </w:pPr>
          </w:p>
        </w:tc>
        <w:tc>
          <w:tcPr>
            <w:tcW w:w="776" w:type="dxa"/>
            <w:shd w:val="clear" w:color="auto" w:fill="auto"/>
            <w:vAlign w:val="center"/>
          </w:tcPr>
          <w:p w:rsidR="00F807AB" w:rsidRPr="007001F1" w:rsidRDefault="00F807AB" w:rsidP="00D314D2">
            <w:pPr>
              <w:jc w:val="center"/>
              <w:rPr>
                <w:color w:val="000000"/>
              </w:rPr>
            </w:pPr>
          </w:p>
        </w:tc>
        <w:tc>
          <w:tcPr>
            <w:tcW w:w="1775" w:type="dxa"/>
            <w:shd w:val="clear" w:color="auto" w:fill="auto"/>
            <w:vAlign w:val="center"/>
          </w:tcPr>
          <w:p w:rsidR="00F807AB" w:rsidRPr="007001F1" w:rsidRDefault="00F807AB" w:rsidP="00D314D2">
            <w:pPr>
              <w:jc w:val="center"/>
              <w:rPr>
                <w:color w:val="000000"/>
              </w:rPr>
            </w:pPr>
          </w:p>
        </w:tc>
      </w:tr>
      <w:tr w:rsidR="00DB0E92" w:rsidRPr="007001F1" w:rsidTr="007261E4">
        <w:trPr>
          <w:trHeight w:val="758"/>
        </w:trPr>
        <w:tc>
          <w:tcPr>
            <w:tcW w:w="690" w:type="dxa"/>
            <w:vMerge w:val="restart"/>
            <w:shd w:val="clear" w:color="auto" w:fill="auto"/>
            <w:noWrap/>
            <w:vAlign w:val="center"/>
          </w:tcPr>
          <w:p w:rsidR="00DB0E92" w:rsidRPr="007001F1" w:rsidRDefault="00DB0E92" w:rsidP="00D314D2">
            <w:pPr>
              <w:jc w:val="center"/>
              <w:rPr>
                <w:color w:val="000000"/>
              </w:rPr>
            </w:pPr>
            <w:r w:rsidRPr="007001F1">
              <w:rPr>
                <w:color w:val="000000"/>
                <w:sz w:val="22"/>
                <w:szCs w:val="22"/>
              </w:rPr>
              <w:lastRenderedPageBreak/>
              <w:t>3</w:t>
            </w:r>
          </w:p>
        </w:tc>
        <w:tc>
          <w:tcPr>
            <w:tcW w:w="4712" w:type="dxa"/>
            <w:gridSpan w:val="2"/>
            <w:shd w:val="clear" w:color="auto" w:fill="auto"/>
            <w:vAlign w:val="center"/>
          </w:tcPr>
          <w:p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7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ins w:id="1499" w:author="Autor">
              <w:r w:rsidR="009F2C29">
                <w:rPr>
                  <w:sz w:val="22"/>
                  <w:szCs w:val="22"/>
                </w:rPr>
                <w:t xml:space="preserve"> </w:t>
              </w:r>
              <w:r w:rsidR="0083233D">
                <w:rPr>
                  <w:sz w:val="22"/>
                  <w:szCs w:val="22"/>
                </w:rPr>
                <w:t>alebo v súťažných podkladoch</w:t>
              </w:r>
              <w:r w:rsidR="0083233D" w:rsidRPr="007001F1">
                <w:rPr>
                  <w:sz w:val="22"/>
                  <w:szCs w:val="22"/>
                </w:rPr>
                <w:t xml:space="preserve"> </w:t>
              </w:r>
            </w:ins>
            <w:del w:id="1500" w:author="Autor">
              <w:r w:rsidR="007F62A7" w:rsidDel="0083233D">
                <w:rPr>
                  <w:color w:val="000000"/>
                  <w:sz w:val="22"/>
                  <w:szCs w:val="22"/>
                </w:rPr>
                <w:delText>alebo v správe o zákazke</w:delText>
              </w:r>
              <w:r w:rsidRPr="007001F1" w:rsidDel="0083233D">
                <w:rPr>
                  <w:sz w:val="22"/>
                  <w:szCs w:val="22"/>
                </w:rPr>
                <w:delText xml:space="preserve"> </w:delText>
              </w:r>
            </w:del>
            <w:r w:rsidRPr="007001F1">
              <w:rPr>
                <w:sz w:val="22"/>
                <w:szCs w:val="22"/>
              </w:rPr>
              <w:t>odôvodnenie?</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7261E4">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7261E4">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7261E4">
        <w:trPr>
          <w:trHeight w:val="20"/>
        </w:trPr>
        <w:tc>
          <w:tcPr>
            <w:tcW w:w="690" w:type="dxa"/>
            <w:shd w:val="clear" w:color="auto" w:fill="auto"/>
            <w:noWrap/>
            <w:vAlign w:val="center"/>
            <w:hideMark/>
          </w:tcPr>
          <w:p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B0E92" w:rsidRPr="007001F1" w:rsidTr="007261E4">
        <w:trPr>
          <w:trHeight w:val="1770"/>
        </w:trPr>
        <w:tc>
          <w:tcPr>
            <w:tcW w:w="690" w:type="dxa"/>
            <w:vMerge w:val="restart"/>
            <w:shd w:val="clear" w:color="auto" w:fill="auto"/>
            <w:noWrap/>
            <w:vAlign w:val="center"/>
            <w:hideMark/>
          </w:tcPr>
          <w:p w:rsidR="00DB0E92" w:rsidRPr="007001F1" w:rsidRDefault="00DB0E92" w:rsidP="00D314D2">
            <w:pPr>
              <w:jc w:val="center"/>
              <w:rPr>
                <w:color w:val="000000"/>
              </w:rPr>
            </w:pPr>
            <w:r w:rsidRPr="007001F1">
              <w:rPr>
                <w:color w:val="000000"/>
                <w:sz w:val="22"/>
                <w:szCs w:val="22"/>
              </w:rPr>
              <w:t>7</w:t>
            </w:r>
          </w:p>
        </w:tc>
        <w:tc>
          <w:tcPr>
            <w:tcW w:w="4712" w:type="dxa"/>
            <w:gridSpan w:val="2"/>
            <w:shd w:val="clear" w:color="auto" w:fill="auto"/>
            <w:vAlign w:val="center"/>
            <w:hideMark/>
          </w:tcPr>
          <w:p w:rsidR="00DB0E92" w:rsidRPr="007001F1" w:rsidRDefault="00DB0E92" w:rsidP="00FA683A">
            <w:pPr>
              <w:jc w:val="both"/>
              <w:rPr>
                <w:color w:val="000000"/>
              </w:rPr>
            </w:pPr>
            <w:del w:id="1501" w:author="Autor">
              <w:r w:rsidRPr="007001F1" w:rsidDel="009F2C29">
                <w:rPr>
                  <w:color w:val="000000"/>
                  <w:sz w:val="22"/>
                  <w:szCs w:val="22"/>
                </w:rPr>
                <w:delText>a) Ak  boli vyžadované doklady, ktorými sa preukazuje finančné a ekonomické postavenie a technická alebo odborná spôsobilosť, uviedol verejný obstarávateľ v oznámení odôvodnenie primeranosti každej určenej podmienky účasti týkajúcej sa finančného a ekonomického postavenia a technickej spôsobilosti alebo odbornej spôsobilost</w:delText>
              </w:r>
              <w:r w:rsidR="00FA683A" w:rsidRPr="007001F1" w:rsidDel="009F2C29">
                <w:rPr>
                  <w:color w:val="000000"/>
                  <w:sz w:val="22"/>
                  <w:szCs w:val="22"/>
                </w:rPr>
                <w:delText>i vo vzťahu k predmetu zákazky?</w:delText>
              </w:r>
            </w:del>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A96394">
        <w:trPr>
          <w:trHeight w:val="1361"/>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del w:id="1502" w:author="Autor">
              <w:r w:rsidRPr="007001F1" w:rsidDel="009F2C29">
                <w:rPr>
                  <w:color w:val="000000"/>
                  <w:sz w:val="22"/>
                  <w:szCs w:val="22"/>
                </w:rPr>
                <w:delText xml:space="preserve">b) </w:delText>
              </w:r>
            </w:del>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404"/>
        </w:trPr>
        <w:tc>
          <w:tcPr>
            <w:tcW w:w="690" w:type="dxa"/>
            <w:vMerge w:val="restart"/>
            <w:shd w:val="clear" w:color="auto" w:fill="auto"/>
            <w:noWrap/>
            <w:vAlign w:val="center"/>
            <w:hideMark/>
          </w:tcPr>
          <w:p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A96394">
        <w:trPr>
          <w:trHeight w:val="453"/>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ins w:id="1503" w:author="Autor">
              <w:r w:rsidR="00BE5AD1">
                <w:rPr>
                  <w:color w:val="000000"/>
                  <w:sz w:val="22"/>
                  <w:szCs w:val="22"/>
                </w:rPr>
                <w:t xml:space="preserve">alebo vo výzve na účasť na dialógu </w:t>
              </w:r>
            </w:ins>
            <w:r w:rsidRPr="007001F1">
              <w:rPr>
                <w:color w:val="000000"/>
                <w:sz w:val="22"/>
                <w:szCs w:val="22"/>
              </w:rPr>
              <w:t xml:space="preserve">kritériá </w:t>
            </w:r>
            <w:ins w:id="1504" w:author="Autor">
              <w:r w:rsidR="00BE5AD1">
                <w:rPr>
                  <w:color w:val="000000"/>
                  <w:sz w:val="22"/>
                  <w:szCs w:val="22"/>
                </w:rPr>
                <w:t xml:space="preserve"> </w:t>
              </w:r>
            </w:ins>
            <w:r w:rsidRPr="007001F1">
              <w:rPr>
                <w:color w:val="000000"/>
                <w:sz w:val="22"/>
                <w:szCs w:val="22"/>
              </w:rPr>
              <w:t>na vyhodnotenie ponúk?</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654"/>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1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 xml:space="preserve">g) Ak nebolo možné z preukázateľných dôvodov určiť relatívnu váhu jednotlivých kritérií, uviedol </w:t>
            </w:r>
            <w:r w:rsidRPr="007001F1">
              <w:rPr>
                <w:color w:val="000000"/>
                <w:sz w:val="22"/>
                <w:szCs w:val="22"/>
              </w:rPr>
              <w:lastRenderedPageBreak/>
              <w:t>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A2FFD">
        <w:trPr>
          <w:trHeight w:val="30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del w:id="1505" w:author="Autor">
              <w:r w:rsidRPr="007001F1" w:rsidDel="00BE5AD1">
                <w:rPr>
                  <w:color w:val="000000"/>
                  <w:sz w:val="22"/>
                  <w:szCs w:val="22"/>
                </w:rPr>
                <w:delText>h) Uviedol verejný obstarávateľ v oznámení relatív</w:delText>
              </w:r>
              <w:r w:rsidR="00FA683A" w:rsidRPr="007001F1" w:rsidDel="00BE5AD1">
                <w:rPr>
                  <w:color w:val="000000"/>
                  <w:sz w:val="22"/>
                  <w:szCs w:val="22"/>
                </w:rPr>
                <w:delText>nu váhu jednotlivých kritérií ?</w:delText>
              </w:r>
            </w:del>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523"/>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del w:id="1506" w:author="Autor">
              <w:r w:rsidRPr="007001F1" w:rsidDel="00BE5AD1">
                <w:rPr>
                  <w:color w:val="000000"/>
                  <w:sz w:val="22"/>
                  <w:szCs w:val="22"/>
                </w:rPr>
                <w:delText>i) Uviedol verejný obstarávateľ v súťažných podkladoch pravidlá uplatnenia kritérií na vyhodnotenie ponúk ?</w:delText>
              </w:r>
            </w:del>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7261E4">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BE4F5A" w:rsidRPr="007001F1" w:rsidTr="007261E4">
        <w:trPr>
          <w:trHeight w:val="1898"/>
        </w:trPr>
        <w:tc>
          <w:tcPr>
            <w:tcW w:w="690" w:type="dxa"/>
            <w:vMerge w:val="restart"/>
            <w:shd w:val="clear" w:color="auto" w:fill="auto"/>
            <w:noWrap/>
            <w:vAlign w:val="center"/>
            <w:hideMark/>
          </w:tcPr>
          <w:p w:rsidR="00BE4F5A" w:rsidRPr="007001F1" w:rsidRDefault="00BE4F5A" w:rsidP="00F807AB">
            <w:pPr>
              <w:jc w:val="center"/>
              <w:rPr>
                <w:color w:val="000000"/>
              </w:rPr>
            </w:pPr>
            <w:r w:rsidRPr="007001F1">
              <w:rPr>
                <w:color w:val="000000"/>
                <w:sz w:val="22"/>
                <w:szCs w:val="22"/>
              </w:rPr>
              <w:t>10</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A96394">
        <w:trPr>
          <w:trHeight w:val="789"/>
        </w:trPr>
        <w:tc>
          <w:tcPr>
            <w:tcW w:w="690" w:type="dxa"/>
            <w:vMerge/>
            <w:shd w:val="clear" w:color="auto" w:fill="auto"/>
            <w:noWrap/>
            <w:vAlign w:val="center"/>
          </w:tcPr>
          <w:p w:rsidR="00BE4F5A" w:rsidRPr="007001F1" w:rsidRDefault="00BE4F5A" w:rsidP="00F807AB">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F807AB" w:rsidRPr="007001F1" w:rsidTr="007261E4">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F807AB" w:rsidRPr="007001F1" w:rsidTr="007261E4">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BE4F5A" w:rsidRPr="007001F1" w:rsidTr="00A96394">
        <w:trPr>
          <w:trHeight w:val="24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A96394">
        <w:trPr>
          <w:trHeight w:val="422"/>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7261E4">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7261E4">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7261E4">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A96394">
        <w:trPr>
          <w:trHeight w:val="438"/>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f) Bola PHZ určená v súlade s ostatnými ustanoveniami §6 ZVO?</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A96394">
        <w:trPr>
          <w:trHeight w:val="346"/>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7261E4">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7261E4">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7261E4">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A96394">
        <w:trPr>
          <w:trHeight w:val="635"/>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 xml:space="preserve">a) Uviedol verejný obstarávateľ svoje potreby a požiadavky v oznámení o vyhlásení VO a upresnil ich v informatívnom dokumente?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7261E4">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7261E4">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7261E4">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7261E4">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7261E4">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A96394">
        <w:trPr>
          <w:trHeight w:val="591"/>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7261E4">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A96394">
        <w:trPr>
          <w:trHeight w:val="52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A96394">
        <w:trPr>
          <w:trHeight w:val="46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7261E4">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A96394">
        <w:trPr>
          <w:trHeight w:val="640"/>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w:t>
            </w:r>
            <w:r w:rsidR="00FA683A" w:rsidRPr="007001F1">
              <w:rPr>
                <w:color w:val="000000"/>
                <w:sz w:val="22"/>
                <w:szCs w:val="22"/>
              </w:rPr>
              <w:t>de s oznámením o vyhlásení 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A96394">
        <w:trPr>
          <w:trHeight w:val="566"/>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7261E4">
        <w:trPr>
          <w:trHeight w:val="126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lastRenderedPageBreak/>
              <w:t>22</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7261E4">
        <w:trPr>
          <w:trHeight w:val="126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A96394">
        <w:trPr>
          <w:trHeight w:val="374"/>
        </w:trPr>
        <w:tc>
          <w:tcPr>
            <w:tcW w:w="690" w:type="dxa"/>
            <w:vMerge w:val="restart"/>
            <w:shd w:val="clear" w:color="auto" w:fill="auto"/>
            <w:noWrap/>
            <w:vAlign w:val="center"/>
            <w:hideMark/>
          </w:tcPr>
          <w:p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A96394">
        <w:trPr>
          <w:trHeight w:val="42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A96394">
        <w:trPr>
          <w:trHeight w:val="47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7261E4">
        <w:trPr>
          <w:trHeight w:val="633"/>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7261E4">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7261E4">
        <w:trPr>
          <w:trHeight w:val="20"/>
        </w:trPr>
        <w:tc>
          <w:tcPr>
            <w:tcW w:w="690" w:type="dxa"/>
            <w:shd w:val="clear" w:color="auto" w:fill="auto"/>
            <w:noWrap/>
            <w:vAlign w:val="center"/>
          </w:tcPr>
          <w:p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7261E4">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7261E4">
        <w:trPr>
          <w:trHeight w:val="20"/>
        </w:trPr>
        <w:tc>
          <w:tcPr>
            <w:tcW w:w="690" w:type="dxa"/>
            <w:shd w:val="clear" w:color="auto" w:fill="auto"/>
            <w:noWrap/>
            <w:vAlign w:val="center"/>
            <w:hideMark/>
          </w:tcPr>
          <w:p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ins w:id="1507" w:author="Autor">
              <w:r w:rsidR="00B87F16">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508" w:author="Autor">
              <w:r w:rsidR="00B87F16">
                <w:rPr>
                  <w:color w:val="000000"/>
                  <w:sz w:val="22"/>
                  <w:szCs w:val="22"/>
                </w:rPr>
                <w:t xml:space="preserve"> </w:t>
              </w:r>
            </w:ins>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A96394">
        <w:trPr>
          <w:trHeight w:val="443"/>
        </w:trPr>
        <w:tc>
          <w:tcPr>
            <w:tcW w:w="690" w:type="dxa"/>
            <w:vMerge w:val="restart"/>
            <w:shd w:val="clear" w:color="auto" w:fill="auto"/>
            <w:noWrap/>
            <w:vAlign w:val="center"/>
          </w:tcPr>
          <w:p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7261E4">
        <w:trPr>
          <w:trHeight w:val="845"/>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1509"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1C31B0" w:rsidRPr="007001F1" w:rsidTr="007261E4">
        <w:trPr>
          <w:trHeight w:val="845"/>
          <w:ins w:id="1510" w:author="Autor"/>
        </w:trPr>
        <w:tc>
          <w:tcPr>
            <w:tcW w:w="690" w:type="dxa"/>
            <w:shd w:val="clear" w:color="auto" w:fill="auto"/>
            <w:noWrap/>
            <w:vAlign w:val="center"/>
          </w:tcPr>
          <w:p w:rsidR="001C31B0" w:rsidRPr="001C31B0" w:rsidRDefault="001C31B0" w:rsidP="00936AD4">
            <w:pPr>
              <w:jc w:val="center"/>
              <w:rPr>
                <w:ins w:id="1511" w:author="Autor"/>
                <w:color w:val="000000"/>
                <w:sz w:val="22"/>
                <w:szCs w:val="22"/>
              </w:rPr>
            </w:pPr>
            <w:ins w:id="1512" w:author="Autor">
              <w:r w:rsidRPr="001C31B0">
                <w:rPr>
                  <w:color w:val="000000"/>
                  <w:sz w:val="22"/>
                  <w:szCs w:val="22"/>
                </w:rPr>
                <w:t>29</w:t>
              </w:r>
            </w:ins>
          </w:p>
        </w:tc>
        <w:tc>
          <w:tcPr>
            <w:tcW w:w="4712" w:type="dxa"/>
            <w:gridSpan w:val="2"/>
            <w:shd w:val="clear" w:color="auto" w:fill="auto"/>
            <w:vAlign w:val="center"/>
          </w:tcPr>
          <w:p w:rsidR="001C31B0" w:rsidRPr="007001F1" w:rsidRDefault="001C31B0" w:rsidP="00FA683A">
            <w:pPr>
              <w:jc w:val="both"/>
              <w:rPr>
                <w:ins w:id="1513" w:author="Autor"/>
                <w:color w:val="000000"/>
                <w:sz w:val="22"/>
                <w:szCs w:val="22"/>
              </w:rPr>
            </w:pPr>
            <w:ins w:id="1514"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1C31B0" w:rsidRPr="007001F1" w:rsidRDefault="001C31B0" w:rsidP="00936AD4">
            <w:pPr>
              <w:jc w:val="center"/>
              <w:rPr>
                <w:ins w:id="1515" w:author="Autor"/>
                <w:color w:val="000000"/>
              </w:rPr>
            </w:pPr>
          </w:p>
        </w:tc>
        <w:tc>
          <w:tcPr>
            <w:tcW w:w="567" w:type="dxa"/>
            <w:shd w:val="clear" w:color="auto" w:fill="auto"/>
            <w:vAlign w:val="center"/>
          </w:tcPr>
          <w:p w:rsidR="001C31B0" w:rsidRPr="007001F1" w:rsidRDefault="001C31B0" w:rsidP="00936AD4">
            <w:pPr>
              <w:jc w:val="center"/>
              <w:rPr>
                <w:ins w:id="1516" w:author="Autor"/>
                <w:color w:val="000000"/>
              </w:rPr>
            </w:pPr>
          </w:p>
        </w:tc>
        <w:tc>
          <w:tcPr>
            <w:tcW w:w="776" w:type="dxa"/>
            <w:shd w:val="clear" w:color="auto" w:fill="auto"/>
            <w:vAlign w:val="center"/>
          </w:tcPr>
          <w:p w:rsidR="001C31B0" w:rsidRPr="007001F1" w:rsidRDefault="001C31B0" w:rsidP="00936AD4">
            <w:pPr>
              <w:jc w:val="center"/>
              <w:rPr>
                <w:ins w:id="1517" w:author="Autor"/>
                <w:color w:val="000000"/>
              </w:rPr>
            </w:pPr>
          </w:p>
        </w:tc>
        <w:tc>
          <w:tcPr>
            <w:tcW w:w="1775" w:type="dxa"/>
            <w:shd w:val="clear" w:color="auto" w:fill="auto"/>
            <w:vAlign w:val="center"/>
          </w:tcPr>
          <w:p w:rsidR="001C31B0" w:rsidRPr="007001F1" w:rsidRDefault="001C31B0" w:rsidP="00936AD4">
            <w:pPr>
              <w:jc w:val="center"/>
              <w:rPr>
                <w:ins w:id="1518" w:author="Autor"/>
                <w:color w:val="000000"/>
              </w:rPr>
            </w:pPr>
          </w:p>
        </w:tc>
      </w:tr>
      <w:tr w:rsidR="00BE4F5A" w:rsidRPr="007001F1" w:rsidTr="007261E4">
        <w:trPr>
          <w:trHeight w:val="1140"/>
        </w:trPr>
        <w:tc>
          <w:tcPr>
            <w:tcW w:w="690" w:type="dxa"/>
            <w:vMerge w:val="restart"/>
            <w:shd w:val="clear" w:color="auto" w:fill="auto"/>
            <w:noWrap/>
            <w:vAlign w:val="center"/>
            <w:hideMark/>
          </w:tcPr>
          <w:p w:rsidR="00BE4F5A" w:rsidRPr="007001F1" w:rsidRDefault="001C31B0" w:rsidP="00936AD4">
            <w:pPr>
              <w:jc w:val="center"/>
              <w:rPr>
                <w:color w:val="000000"/>
              </w:rPr>
            </w:pPr>
            <w:ins w:id="1519" w:author="Autor">
              <w:r>
                <w:rPr>
                  <w:color w:val="000000"/>
                  <w:sz w:val="22"/>
                  <w:szCs w:val="22"/>
                </w:rPr>
                <w:t>30</w:t>
              </w:r>
            </w:ins>
            <w:del w:id="1520" w:author="Autor">
              <w:r w:rsidR="00BE4F5A" w:rsidRPr="007001F1" w:rsidDel="001C31B0">
                <w:rPr>
                  <w:color w:val="000000"/>
                  <w:sz w:val="22"/>
                  <w:szCs w:val="22"/>
                </w:rPr>
                <w:delText>2</w:delText>
              </w:r>
              <w:r w:rsidR="00F4186C" w:rsidDel="001C31B0">
                <w:rPr>
                  <w:color w:val="000000"/>
                  <w:sz w:val="22"/>
                  <w:szCs w:val="22"/>
                </w:rPr>
                <w:delText>9</w:delText>
              </w:r>
            </w:del>
          </w:p>
        </w:tc>
        <w:tc>
          <w:tcPr>
            <w:tcW w:w="4712" w:type="dxa"/>
            <w:gridSpan w:val="2"/>
            <w:shd w:val="clear" w:color="auto" w:fill="auto"/>
            <w:vAlign w:val="center"/>
            <w:hideMark/>
          </w:tcPr>
          <w:p w:rsidR="00BE4F5A" w:rsidRPr="007001F1" w:rsidRDefault="00BE4F5A" w:rsidP="00FA683A">
            <w:pPr>
              <w:jc w:val="both"/>
            </w:pPr>
            <w:r w:rsidRPr="007001F1">
              <w:rPr>
                <w:sz w:val="22"/>
                <w:szCs w:val="22"/>
              </w:rPr>
              <w:t xml:space="preserve">a) Je verejné obstarávanie  z pohľadu kontroly predmetu obstarávania, zmluvných podmienok a iných údajov vo vecnom súlade so schválenou </w:t>
            </w:r>
            <w:r w:rsidRPr="007001F1">
              <w:rPr>
                <w:sz w:val="22"/>
                <w:szCs w:val="22"/>
              </w:rPr>
              <w:lastRenderedPageBreak/>
              <w:t>žiadosťou o poskytnuti</w:t>
            </w:r>
            <w:r w:rsidR="00FA683A" w:rsidRPr="007001F1">
              <w:rPr>
                <w:sz w:val="22"/>
                <w:szCs w:val="22"/>
              </w:rPr>
              <w:t xml:space="preserve">e NFP a účinnou Zmluvou o NFP?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lastRenderedPageBreak/>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E85DE3">
        <w:trPr>
          <w:trHeight w:val="307"/>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ins w:id="1521" w:author="Autor">
              <w:r w:rsidR="00B87F16">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ex</w:t>
            </w:r>
            <w:ins w:id="1522" w:author="Autor">
              <w:r w:rsidR="00B87F16">
                <w:rPr>
                  <w:sz w:val="22"/>
                  <w:szCs w:val="22"/>
                </w:rPr>
                <w:t xml:space="preserve"> </w:t>
              </w:r>
            </w:ins>
            <w:proofErr w:type="spellStart"/>
            <w:r w:rsidRPr="007001F1">
              <w:rPr>
                <w:sz w:val="22"/>
                <w:szCs w:val="22"/>
              </w:rPr>
              <w:t>ante</w:t>
            </w:r>
            <w:proofErr w:type="spellEnd"/>
            <w:ins w:id="1523" w:author="Autor">
              <w:r w:rsidR="00B87F16">
                <w:rPr>
                  <w:sz w:val="22"/>
                  <w:szCs w:val="22"/>
                </w:rPr>
                <w:t xml:space="preserve"> </w:t>
              </w:r>
            </w:ins>
            <w:r w:rsidRPr="007001F1">
              <w:rPr>
                <w:sz w:val="22"/>
                <w:szCs w:val="22"/>
              </w:rPr>
              <w:t>kontroly?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7261E4">
        <w:trPr>
          <w:trHeight w:val="20"/>
        </w:trPr>
        <w:tc>
          <w:tcPr>
            <w:tcW w:w="690" w:type="dxa"/>
            <w:shd w:val="clear" w:color="auto" w:fill="auto"/>
            <w:noWrap/>
            <w:vAlign w:val="center"/>
            <w:hideMark/>
          </w:tcPr>
          <w:p w:rsidR="00936AD4" w:rsidRPr="007001F1" w:rsidRDefault="00F4186C" w:rsidP="00936AD4">
            <w:pPr>
              <w:jc w:val="center"/>
              <w:rPr>
                <w:color w:val="000000"/>
              </w:rPr>
            </w:pPr>
            <w:r>
              <w:rPr>
                <w:color w:val="000000"/>
                <w:sz w:val="22"/>
                <w:szCs w:val="22"/>
              </w:rPr>
              <w:t>3</w:t>
            </w:r>
            <w:ins w:id="1524" w:author="Autor">
              <w:r w:rsidR="001C31B0">
                <w:rPr>
                  <w:color w:val="000000"/>
                  <w:sz w:val="22"/>
                  <w:szCs w:val="22"/>
                </w:rPr>
                <w:t>1</w:t>
              </w:r>
            </w:ins>
            <w:del w:id="1525" w:author="Autor">
              <w:r w:rsidDel="001C31B0">
                <w:rPr>
                  <w:color w:val="000000"/>
                  <w:sz w:val="22"/>
                  <w:szCs w:val="22"/>
                </w:rPr>
                <w:delText>0</w:delText>
              </w:r>
            </w:del>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5048BF" w:rsidRPr="007001F1" w:rsidTr="00A96394">
        <w:trPr>
          <w:trHeight w:val="210"/>
        </w:trPr>
        <w:tc>
          <w:tcPr>
            <w:tcW w:w="690" w:type="dxa"/>
            <w:vMerge w:val="restart"/>
            <w:shd w:val="clear" w:color="auto" w:fill="auto"/>
            <w:noWrap/>
            <w:vAlign w:val="center"/>
            <w:hideMark/>
          </w:tcPr>
          <w:p w:rsidR="005048BF" w:rsidRPr="007001F1" w:rsidRDefault="005048BF" w:rsidP="00F4186C">
            <w:pPr>
              <w:jc w:val="center"/>
              <w:rPr>
                <w:color w:val="000000"/>
              </w:rPr>
            </w:pPr>
            <w:r w:rsidRPr="007001F1">
              <w:rPr>
                <w:color w:val="000000"/>
                <w:sz w:val="22"/>
                <w:szCs w:val="22"/>
              </w:rPr>
              <w:t>3</w:t>
            </w:r>
            <w:ins w:id="1526" w:author="Autor">
              <w:r w:rsidR="001C31B0">
                <w:rPr>
                  <w:color w:val="000000"/>
                  <w:sz w:val="22"/>
                  <w:szCs w:val="22"/>
                </w:rPr>
                <w:t>2</w:t>
              </w:r>
            </w:ins>
            <w:del w:id="1527" w:author="Autor">
              <w:r w:rsidR="00F4186C" w:rsidDel="001C31B0">
                <w:rPr>
                  <w:color w:val="000000"/>
                  <w:sz w:val="22"/>
                  <w:szCs w:val="22"/>
                </w:rPr>
                <w:delText>1</w:delText>
              </w:r>
            </w:del>
          </w:p>
        </w:tc>
        <w:tc>
          <w:tcPr>
            <w:tcW w:w="4712" w:type="dxa"/>
            <w:gridSpan w:val="2"/>
            <w:shd w:val="clear" w:color="auto" w:fill="auto"/>
            <w:vAlign w:val="center"/>
            <w:hideMark/>
          </w:tcPr>
          <w:p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r>
      <w:tr w:rsidR="005048BF" w:rsidRPr="007001F1" w:rsidTr="00A96394">
        <w:trPr>
          <w:trHeight w:val="260"/>
        </w:trPr>
        <w:tc>
          <w:tcPr>
            <w:tcW w:w="690" w:type="dxa"/>
            <w:vMerge/>
            <w:shd w:val="clear" w:color="auto" w:fill="auto"/>
            <w:noWrap/>
            <w:vAlign w:val="center"/>
          </w:tcPr>
          <w:p w:rsidR="005048BF" w:rsidRPr="007001F1" w:rsidRDefault="005048BF" w:rsidP="00936AD4">
            <w:pPr>
              <w:jc w:val="center"/>
              <w:rPr>
                <w:color w:val="000000"/>
              </w:rPr>
            </w:pPr>
          </w:p>
        </w:tc>
        <w:tc>
          <w:tcPr>
            <w:tcW w:w="4712"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5048BF" w:rsidRPr="007001F1" w:rsidRDefault="005048BF" w:rsidP="00936AD4">
            <w:pPr>
              <w:jc w:val="center"/>
              <w:rPr>
                <w:color w:val="000000"/>
              </w:rPr>
            </w:pPr>
          </w:p>
        </w:tc>
        <w:tc>
          <w:tcPr>
            <w:tcW w:w="567" w:type="dxa"/>
            <w:shd w:val="clear" w:color="auto" w:fill="auto"/>
            <w:vAlign w:val="center"/>
          </w:tcPr>
          <w:p w:rsidR="005048BF" w:rsidRPr="007001F1" w:rsidRDefault="005048BF" w:rsidP="00936AD4">
            <w:pPr>
              <w:jc w:val="center"/>
              <w:rPr>
                <w:color w:val="000000"/>
              </w:rPr>
            </w:pPr>
          </w:p>
        </w:tc>
        <w:tc>
          <w:tcPr>
            <w:tcW w:w="776" w:type="dxa"/>
            <w:shd w:val="clear" w:color="auto" w:fill="auto"/>
            <w:vAlign w:val="center"/>
          </w:tcPr>
          <w:p w:rsidR="005048BF" w:rsidRPr="007001F1" w:rsidRDefault="005048BF" w:rsidP="00936AD4">
            <w:pPr>
              <w:jc w:val="center"/>
              <w:rPr>
                <w:color w:val="000000"/>
              </w:rPr>
            </w:pPr>
          </w:p>
        </w:tc>
        <w:tc>
          <w:tcPr>
            <w:tcW w:w="1775" w:type="dxa"/>
            <w:shd w:val="clear" w:color="auto" w:fill="auto"/>
            <w:vAlign w:val="center"/>
          </w:tcPr>
          <w:p w:rsidR="005048BF" w:rsidRPr="007001F1" w:rsidRDefault="005048BF" w:rsidP="00936AD4">
            <w:pPr>
              <w:jc w:val="center"/>
              <w:rPr>
                <w:color w:val="000000"/>
              </w:rPr>
            </w:pPr>
          </w:p>
        </w:tc>
      </w:tr>
      <w:tr w:rsidR="00936AD4" w:rsidRPr="007001F1" w:rsidTr="007261E4">
        <w:trPr>
          <w:trHeight w:val="20"/>
        </w:trPr>
        <w:tc>
          <w:tcPr>
            <w:tcW w:w="690" w:type="dxa"/>
            <w:shd w:val="clear" w:color="auto" w:fill="auto"/>
            <w:noWrap/>
            <w:vAlign w:val="center"/>
            <w:hideMark/>
          </w:tcPr>
          <w:p w:rsidR="00936AD4" w:rsidRPr="007001F1" w:rsidRDefault="00FD499A" w:rsidP="00936AD4">
            <w:pPr>
              <w:jc w:val="center"/>
              <w:rPr>
                <w:color w:val="000000"/>
              </w:rPr>
            </w:pPr>
            <w:r w:rsidRPr="007001F1">
              <w:rPr>
                <w:color w:val="000000"/>
                <w:sz w:val="22"/>
                <w:szCs w:val="22"/>
              </w:rPr>
              <w:t>3</w:t>
            </w:r>
            <w:ins w:id="1528" w:author="Autor">
              <w:r w:rsidR="001C31B0">
                <w:rPr>
                  <w:color w:val="000000"/>
                  <w:sz w:val="22"/>
                  <w:szCs w:val="22"/>
                </w:rPr>
                <w:t>3</w:t>
              </w:r>
            </w:ins>
            <w:del w:id="1529" w:author="Autor">
              <w:r w:rsidR="00F4186C" w:rsidDel="001C31B0">
                <w:rPr>
                  <w:color w:val="000000"/>
                  <w:sz w:val="22"/>
                  <w:szCs w:val="22"/>
                </w:rPr>
                <w:delText>2</w:delText>
              </w:r>
            </w:del>
          </w:p>
        </w:tc>
        <w:tc>
          <w:tcPr>
            <w:tcW w:w="4712" w:type="dxa"/>
            <w:gridSpan w:val="2"/>
            <w:shd w:val="clear" w:color="auto" w:fill="auto"/>
            <w:vAlign w:val="center"/>
            <w:hideMark/>
          </w:tcPr>
          <w:p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7261E4">
        <w:trPr>
          <w:trHeight w:val="20"/>
        </w:trPr>
        <w:tc>
          <w:tcPr>
            <w:tcW w:w="690" w:type="dxa"/>
            <w:shd w:val="clear" w:color="auto" w:fill="auto"/>
            <w:noWrap/>
            <w:vAlign w:val="center"/>
          </w:tcPr>
          <w:p w:rsidR="00F4186C" w:rsidRPr="007001F1" w:rsidRDefault="00F4186C" w:rsidP="00936AD4">
            <w:pPr>
              <w:jc w:val="center"/>
              <w:rPr>
                <w:color w:val="000000"/>
              </w:rPr>
            </w:pPr>
            <w:r>
              <w:rPr>
                <w:color w:val="000000"/>
                <w:sz w:val="22"/>
                <w:szCs w:val="22"/>
              </w:rPr>
              <w:t>3</w:t>
            </w:r>
            <w:ins w:id="1530" w:author="Autor">
              <w:r w:rsidR="001C31B0">
                <w:rPr>
                  <w:color w:val="000000"/>
                  <w:sz w:val="22"/>
                  <w:szCs w:val="22"/>
                </w:rPr>
                <w:t>4</w:t>
              </w:r>
            </w:ins>
            <w:del w:id="1531" w:author="Autor">
              <w:r w:rsidDel="001C31B0">
                <w:rPr>
                  <w:color w:val="000000"/>
                  <w:sz w:val="22"/>
                  <w:szCs w:val="22"/>
                </w:rPr>
                <w:delText>3</w:delText>
              </w:r>
            </w:del>
          </w:p>
        </w:tc>
        <w:tc>
          <w:tcPr>
            <w:tcW w:w="4712" w:type="dxa"/>
            <w:gridSpan w:val="2"/>
            <w:shd w:val="clear" w:color="auto" w:fill="auto"/>
            <w:vAlign w:val="center"/>
          </w:tcPr>
          <w:p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7261E4">
        <w:trPr>
          <w:trHeight w:val="300"/>
        </w:trPr>
        <w:tc>
          <w:tcPr>
            <w:tcW w:w="9087" w:type="dxa"/>
            <w:gridSpan w:val="7"/>
            <w:shd w:val="clear" w:color="auto" w:fill="auto"/>
            <w:noWrap/>
            <w:vAlign w:val="center"/>
          </w:tcPr>
          <w:p w:rsidR="00936AD4" w:rsidRPr="007001F1" w:rsidRDefault="00936AD4" w:rsidP="00936AD4">
            <w:pPr>
              <w:jc w:val="both"/>
              <w:rPr>
                <w:b/>
                <w:sz w:val="20"/>
                <w:szCs w:val="20"/>
              </w:rPr>
            </w:pPr>
            <w:r w:rsidRPr="007001F1">
              <w:rPr>
                <w:b/>
                <w:sz w:val="20"/>
                <w:szCs w:val="20"/>
              </w:rPr>
              <w:t>VYJADRENIE</w:t>
            </w:r>
          </w:p>
          <w:p w:rsidR="00936AD4" w:rsidRPr="007001F1" w:rsidRDefault="00936AD4" w:rsidP="00936AD4">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6"/>
              <w:t>[1]</w:t>
            </w:r>
          </w:p>
          <w:p w:rsidR="00936AD4" w:rsidRPr="007001F1" w:rsidRDefault="00936AD4" w:rsidP="00936AD4">
            <w:pPr>
              <w:rPr>
                <w:b/>
                <w:bCs/>
                <w:color w:val="000000"/>
              </w:rPr>
            </w:pPr>
          </w:p>
        </w:tc>
      </w:tr>
      <w:tr w:rsidR="00936AD4" w:rsidRPr="007001F1" w:rsidTr="007261E4">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Kontrolu vykonal</w:t>
            </w:r>
            <w:ins w:id="1534" w:author="Autor">
              <w:r w:rsidR="00BD759C">
                <w:rPr>
                  <w:rStyle w:val="Odkaznapoznmkupodiarou"/>
                  <w:b/>
                  <w:bCs/>
                  <w:sz w:val="22"/>
                  <w:szCs w:val="22"/>
                </w:rPr>
                <w:footnoteReference w:customMarkFollows="1" w:id="87"/>
                <w:t>2</w:t>
              </w:r>
            </w:ins>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7261E4">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7261E4">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7261E4">
        <w:trPr>
          <w:trHeight w:val="300"/>
        </w:trPr>
        <w:tc>
          <w:tcPr>
            <w:tcW w:w="9087" w:type="dxa"/>
            <w:gridSpan w:val="7"/>
            <w:shd w:val="clear" w:color="auto" w:fill="auto"/>
            <w:noWrap/>
            <w:vAlign w:val="bottom"/>
            <w:hideMark/>
          </w:tcPr>
          <w:p w:rsidR="00936AD4" w:rsidRPr="007001F1" w:rsidRDefault="00936AD4" w:rsidP="00936AD4">
            <w:pPr>
              <w:jc w:val="center"/>
              <w:rPr>
                <w:color w:val="000000"/>
              </w:rPr>
            </w:pPr>
            <w:r w:rsidRPr="007001F1">
              <w:rPr>
                <w:color w:val="000000"/>
                <w:sz w:val="22"/>
                <w:szCs w:val="22"/>
              </w:rPr>
              <w:t> </w:t>
            </w:r>
          </w:p>
        </w:tc>
      </w:tr>
      <w:tr w:rsidR="00936AD4" w:rsidRPr="007001F1" w:rsidTr="007261E4">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Kontrolu </w:t>
            </w:r>
            <w:ins w:id="1536" w:author="Autor">
              <w:r w:rsidR="00E3352C">
                <w:rPr>
                  <w:b/>
                  <w:bCs/>
                  <w:sz w:val="22"/>
                  <w:szCs w:val="22"/>
                </w:rPr>
                <w:t>schválil</w:t>
              </w:r>
              <w:r w:rsidR="00E3352C" w:rsidRPr="007001F1" w:rsidDel="00E3352C">
                <w:rPr>
                  <w:b/>
                  <w:bCs/>
                  <w:sz w:val="22"/>
                  <w:szCs w:val="22"/>
                </w:rPr>
                <w:t xml:space="preserve"> </w:t>
              </w:r>
            </w:ins>
            <w:del w:id="1537" w:author="Autor">
              <w:r w:rsidRPr="007001F1" w:rsidDel="00E3352C">
                <w:rPr>
                  <w:b/>
                  <w:bCs/>
                  <w:sz w:val="22"/>
                  <w:szCs w:val="22"/>
                </w:rPr>
                <w:delText>vykonal</w:delText>
              </w:r>
            </w:del>
            <w:ins w:id="1538" w:author="Autor">
              <w:r w:rsidR="00BD759C">
                <w:rPr>
                  <w:rStyle w:val="Odkaznapoznmkupodiarou"/>
                  <w:b/>
                  <w:bCs/>
                  <w:sz w:val="22"/>
                  <w:szCs w:val="22"/>
                </w:rPr>
                <w:footnoteReference w:customMarkFollows="1" w:id="88"/>
                <w:t>3</w:t>
              </w:r>
            </w:ins>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7261E4">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7261E4">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bl>
    <w:p w:rsidR="00A96394" w:rsidRPr="007001F1" w:rsidRDefault="00A96394">
      <w:pPr>
        <w:spacing w:after="160" w:line="259" w:lineRule="auto"/>
      </w:pPr>
    </w:p>
    <w:p w:rsidR="00A96394" w:rsidRPr="007001F1" w:rsidRDefault="00A9639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540">
          <w:tblGrid>
            <w:gridCol w:w="582"/>
            <w:gridCol w:w="2977"/>
            <w:gridCol w:w="1843"/>
            <w:gridCol w:w="567"/>
            <w:gridCol w:w="567"/>
            <w:gridCol w:w="776"/>
            <w:gridCol w:w="1775"/>
          </w:tblGrid>
        </w:tblGridChange>
      </w:tblGrid>
      <w:tr w:rsidR="00EF0684" w:rsidRPr="007001F1" w:rsidTr="007261E4">
        <w:trPr>
          <w:trHeight w:val="645"/>
        </w:trPr>
        <w:tc>
          <w:tcPr>
            <w:tcW w:w="9087" w:type="dxa"/>
            <w:gridSpan w:val="7"/>
            <w:shd w:val="clear" w:color="000000" w:fill="60497A"/>
            <w:vAlign w:val="center"/>
            <w:hideMark/>
          </w:tcPr>
          <w:p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1541"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ins w:id="1542" w:author="Autor">
              <w:r w:rsidR="00C07FD1">
                <w:rPr>
                  <w:b/>
                  <w:bCs/>
                  <w:color w:val="FFFFFF"/>
                </w:rPr>
                <w:t xml:space="preserve"> </w:t>
              </w:r>
            </w:ins>
            <w:proofErr w:type="spellStart"/>
            <w:r w:rsidR="00EF0684" w:rsidRPr="007001F1">
              <w:rPr>
                <w:b/>
                <w:bCs/>
                <w:color w:val="FFFFFF"/>
              </w:rPr>
              <w:t>ante</w:t>
            </w:r>
            <w:proofErr w:type="spellEnd"/>
            <w:r w:rsidR="00EF0684" w:rsidRPr="007001F1">
              <w:rPr>
                <w:b/>
                <w:bCs/>
                <w:color w:val="FFFFFF"/>
              </w:rPr>
              <w:t xml:space="preserve"> kontrola</w:t>
            </w:r>
            <w:bookmarkEnd w:id="1541"/>
          </w:p>
        </w:tc>
      </w:tr>
      <w:tr w:rsidR="00EF0684" w:rsidRPr="007001F1" w:rsidTr="007261E4">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7261E4">
        <w:trPr>
          <w:trHeight w:val="66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7261E4">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rsidTr="007261E4">
        <w:trPr>
          <w:trHeight w:val="33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7261E4">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Nadlimitná zákazka</w:t>
            </w: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EF0684" w:rsidRPr="007001F1" w:rsidRDefault="00EF0684" w:rsidP="00EF0684">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EF0684">
            <w:pPr>
              <w:rPr>
                <w:color w:val="000000"/>
              </w:rPr>
            </w:pP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w:t>
            </w:r>
            <w:proofErr w:type="spellStart"/>
            <w:r w:rsidR="00EF0684" w:rsidRPr="007001F1">
              <w:rPr>
                <w:color w:val="000000"/>
                <w:sz w:val="22"/>
                <w:szCs w:val="22"/>
              </w:rPr>
              <w:t>exante</w:t>
            </w:r>
            <w:proofErr w:type="spellEnd"/>
            <w:r w:rsidR="00EF0684" w:rsidRPr="007001F1">
              <w:rPr>
                <w:color w:val="000000"/>
                <w:sz w:val="22"/>
                <w:szCs w:val="22"/>
              </w:rPr>
              <w:t xml:space="preserve"> kontrola</w:t>
            </w: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7261E4">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7261E4">
        <w:trPr>
          <w:trHeight w:val="315"/>
        </w:trPr>
        <w:tc>
          <w:tcPr>
            <w:tcW w:w="582"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Poznámka</w:t>
            </w:r>
          </w:p>
        </w:tc>
      </w:tr>
      <w:tr w:rsidR="00962446" w:rsidRPr="007001F1" w:rsidTr="007261E4">
        <w:trPr>
          <w:trHeight w:val="503"/>
        </w:trPr>
        <w:tc>
          <w:tcPr>
            <w:tcW w:w="582" w:type="dxa"/>
            <w:vMerge w:val="restart"/>
            <w:shd w:val="clear" w:color="auto" w:fill="auto"/>
            <w:noWrap/>
            <w:vAlign w:val="center"/>
          </w:tcPr>
          <w:p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7261E4">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7261E4">
        <w:trPr>
          <w:trHeight w:val="502"/>
          <w:ins w:id="1543" w:author="Autor"/>
        </w:trPr>
        <w:tc>
          <w:tcPr>
            <w:tcW w:w="582" w:type="dxa"/>
            <w:vMerge/>
            <w:shd w:val="clear" w:color="auto" w:fill="auto"/>
            <w:noWrap/>
            <w:vAlign w:val="center"/>
          </w:tcPr>
          <w:p w:rsidR="00962446" w:rsidRPr="007001F1" w:rsidRDefault="00962446" w:rsidP="006D441E">
            <w:pPr>
              <w:jc w:val="center"/>
              <w:rPr>
                <w:ins w:id="1544" w:author="Autor"/>
                <w:color w:val="000000"/>
              </w:rPr>
            </w:pPr>
          </w:p>
        </w:tc>
        <w:tc>
          <w:tcPr>
            <w:tcW w:w="4820" w:type="dxa"/>
            <w:gridSpan w:val="2"/>
            <w:shd w:val="clear" w:color="auto" w:fill="auto"/>
            <w:vAlign w:val="center"/>
          </w:tcPr>
          <w:p w:rsidR="00962446" w:rsidRPr="007001F1" w:rsidRDefault="00962446" w:rsidP="00FA683A">
            <w:pPr>
              <w:jc w:val="both"/>
              <w:rPr>
                <w:ins w:id="1545" w:author="Autor"/>
                <w:color w:val="000000"/>
                <w:sz w:val="22"/>
                <w:szCs w:val="22"/>
              </w:rPr>
            </w:pPr>
            <w:ins w:id="1546" w:author="Autor">
              <w:r>
                <w:rPr>
                  <w:color w:val="000000"/>
                  <w:sz w:val="22"/>
                  <w:szCs w:val="22"/>
                </w:rPr>
                <w:t>c) V prípade, že verejný obstarávateľ využil prípravné trhové konzultácie, postupoval podľa § 25 ZVO?</w:t>
              </w:r>
            </w:ins>
          </w:p>
        </w:tc>
        <w:tc>
          <w:tcPr>
            <w:tcW w:w="567" w:type="dxa"/>
            <w:shd w:val="clear" w:color="auto" w:fill="auto"/>
            <w:vAlign w:val="center"/>
          </w:tcPr>
          <w:p w:rsidR="00962446" w:rsidRPr="007001F1" w:rsidRDefault="00962446" w:rsidP="006D441E">
            <w:pPr>
              <w:jc w:val="center"/>
              <w:rPr>
                <w:ins w:id="1547" w:author="Autor"/>
                <w:color w:val="000000"/>
              </w:rPr>
            </w:pPr>
          </w:p>
        </w:tc>
        <w:tc>
          <w:tcPr>
            <w:tcW w:w="567" w:type="dxa"/>
            <w:shd w:val="clear" w:color="auto" w:fill="auto"/>
            <w:vAlign w:val="center"/>
          </w:tcPr>
          <w:p w:rsidR="00962446" w:rsidRPr="007001F1" w:rsidRDefault="00962446" w:rsidP="006D441E">
            <w:pPr>
              <w:jc w:val="center"/>
              <w:rPr>
                <w:ins w:id="1548" w:author="Autor"/>
                <w:color w:val="000000"/>
              </w:rPr>
            </w:pPr>
          </w:p>
        </w:tc>
        <w:tc>
          <w:tcPr>
            <w:tcW w:w="776" w:type="dxa"/>
            <w:shd w:val="clear" w:color="auto" w:fill="auto"/>
            <w:vAlign w:val="center"/>
          </w:tcPr>
          <w:p w:rsidR="00962446" w:rsidRPr="007001F1" w:rsidRDefault="00962446" w:rsidP="006D441E">
            <w:pPr>
              <w:jc w:val="center"/>
              <w:rPr>
                <w:ins w:id="1549" w:author="Autor"/>
                <w:color w:val="000000"/>
              </w:rPr>
            </w:pPr>
          </w:p>
        </w:tc>
        <w:tc>
          <w:tcPr>
            <w:tcW w:w="1775" w:type="dxa"/>
            <w:shd w:val="clear" w:color="auto" w:fill="auto"/>
            <w:vAlign w:val="center"/>
          </w:tcPr>
          <w:p w:rsidR="00962446" w:rsidRPr="007001F1" w:rsidRDefault="00962446" w:rsidP="006D441E">
            <w:pPr>
              <w:jc w:val="center"/>
              <w:rPr>
                <w:ins w:id="1550" w:author="Autor"/>
                <w:color w:val="000000"/>
              </w:rPr>
            </w:pPr>
          </w:p>
        </w:tc>
      </w:tr>
      <w:tr w:rsidR="005048BF" w:rsidRPr="007001F1" w:rsidTr="00A96394">
        <w:trPr>
          <w:trHeight w:val="77"/>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7261E4">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A96394">
        <w:trPr>
          <w:trHeight w:val="71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7261E4">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7261E4">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7261E4">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A96394">
        <w:trPr>
          <w:trHeight w:val="37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g) Bola PHZ určená v súlade s ostatnými ustanoveniami §</w:t>
            </w:r>
            <w:ins w:id="1551" w:author="Autor">
              <w:r w:rsidR="00315472">
                <w:rPr>
                  <w:color w:val="000000"/>
                  <w:sz w:val="22"/>
                  <w:szCs w:val="22"/>
                </w:rPr>
                <w:t xml:space="preserve"> </w:t>
              </w:r>
            </w:ins>
            <w:r w:rsidRPr="007001F1">
              <w:rPr>
                <w:color w:val="000000"/>
                <w:sz w:val="22"/>
                <w:szCs w:val="22"/>
              </w:rPr>
              <w:t>6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7261E4">
        <w:trPr>
          <w:trHeight w:val="20"/>
        </w:trPr>
        <w:tc>
          <w:tcPr>
            <w:tcW w:w="582" w:type="dxa"/>
            <w:shd w:val="clear" w:color="auto" w:fill="auto"/>
            <w:noWrap/>
            <w:vAlign w:val="center"/>
            <w:hideMark/>
          </w:tcPr>
          <w:p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7261E4">
        <w:trPr>
          <w:trHeight w:val="758"/>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7261E4">
        <w:trPr>
          <w:trHeight w:val="75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del w:id="1552" w:author="Autor">
              <w:r w:rsidRPr="007001F1" w:rsidDel="00E94865">
                <w:rPr>
                  <w:color w:val="000000"/>
                  <w:sz w:val="22"/>
                  <w:szCs w:val="22"/>
                </w:rPr>
                <w:delText>verejného obstarávania</w:delText>
              </w:r>
            </w:del>
            <w:ins w:id="1553" w:author="Autor">
              <w:r w:rsidR="00E94865">
                <w:rPr>
                  <w:color w:val="000000"/>
                  <w:sz w:val="22"/>
                  <w:szCs w:val="22"/>
                </w:rPr>
                <w:t>súťaže návrhov</w:t>
              </w:r>
            </w:ins>
            <w:r w:rsidRPr="007001F1">
              <w:rPr>
                <w:color w:val="000000"/>
                <w:sz w:val="22"/>
                <w:szCs w:val="22"/>
              </w:rPr>
              <w:t xml:space="preserve"> odôvodnenie?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7261E4">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ins w:id="1554" w:author="Autor">
              <w:r w:rsidR="00315472">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555" w:author="Autor">
              <w:r w:rsidR="00315472">
                <w:rPr>
                  <w:color w:val="000000"/>
                  <w:sz w:val="22"/>
                  <w:szCs w:val="22"/>
                </w:rPr>
                <w:t xml:space="preserve"> </w:t>
              </w:r>
            </w:ins>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7261E4">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7261E4">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7261E4">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7261E4">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7261E4">
        <w:trPr>
          <w:trHeight w:val="1268"/>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7261E4">
        <w:trPr>
          <w:trHeight w:val="126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del w:id="1556" w:author="Autor">
              <w:r w:rsidRPr="007001F1" w:rsidDel="009B3481">
                <w:rPr>
                  <w:color w:val="000000"/>
                  <w:sz w:val="22"/>
                  <w:szCs w:val="22"/>
                </w:rPr>
                <w:delText>uchádzač alebo záujemca</w:delText>
              </w:r>
            </w:del>
            <w:ins w:id="1557" w:author="Autor">
              <w:r w:rsidR="009B3481">
                <w:rPr>
                  <w:color w:val="000000"/>
                  <w:sz w:val="22"/>
                  <w:szCs w:val="22"/>
                </w:rPr>
                <w:t>účastník</w:t>
              </w:r>
            </w:ins>
            <w:r w:rsidRPr="007001F1">
              <w:rPr>
                <w:color w:val="000000"/>
                <w:sz w:val="22"/>
                <w:szCs w:val="22"/>
              </w:rPr>
              <w:t xml:space="preserve"> preukazuje splnenie podmienok účasti vo verejnom obstarávaní?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7261E4">
        <w:trPr>
          <w:trHeight w:val="930"/>
        </w:trPr>
        <w:tc>
          <w:tcPr>
            <w:tcW w:w="582" w:type="dxa"/>
            <w:vMerge w:val="restart"/>
            <w:shd w:val="clear" w:color="auto" w:fill="auto"/>
            <w:noWrap/>
            <w:vAlign w:val="center"/>
            <w:hideMark/>
          </w:tcPr>
          <w:p w:rsidR="005048BF" w:rsidRPr="007001F1" w:rsidRDefault="005048BF" w:rsidP="000B6ACC">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090C17">
        <w:trPr>
          <w:trHeight w:val="307"/>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7261E4">
        <w:trPr>
          <w:trHeight w:val="930"/>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A83386">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558"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0"/>
          <w:trPrChange w:id="1559" w:author="Autor">
            <w:trPr>
              <w:trHeight w:val="20"/>
            </w:trPr>
          </w:trPrChange>
        </w:trPr>
        <w:tc>
          <w:tcPr>
            <w:tcW w:w="582" w:type="dxa"/>
            <w:shd w:val="clear" w:color="auto" w:fill="auto"/>
            <w:noWrap/>
            <w:vAlign w:val="center"/>
            <w:tcPrChange w:id="1560" w:author="Autor">
              <w:tcPr>
                <w:tcW w:w="582" w:type="dxa"/>
                <w:shd w:val="clear" w:color="auto" w:fill="auto"/>
                <w:noWrap/>
                <w:vAlign w:val="center"/>
              </w:tcPr>
            </w:tcPrChange>
          </w:tcPr>
          <w:p w:rsidR="006D441E" w:rsidRPr="007001F1" w:rsidRDefault="00BC4E21" w:rsidP="000B6ACC">
            <w:pPr>
              <w:jc w:val="center"/>
              <w:rPr>
                <w:color w:val="000000"/>
              </w:rPr>
            </w:pPr>
            <w:del w:id="1561" w:author="Autor">
              <w:r w:rsidRPr="007001F1" w:rsidDel="00315472">
                <w:rPr>
                  <w:color w:val="000000"/>
                  <w:sz w:val="22"/>
                  <w:szCs w:val="22"/>
                </w:rPr>
                <w:delText>1</w:delText>
              </w:r>
              <w:r w:rsidR="00BB0E35" w:rsidDel="00315472">
                <w:rPr>
                  <w:color w:val="000000"/>
                  <w:sz w:val="22"/>
                  <w:szCs w:val="22"/>
                </w:rPr>
                <w:delText>2</w:delText>
              </w:r>
            </w:del>
          </w:p>
        </w:tc>
        <w:tc>
          <w:tcPr>
            <w:tcW w:w="4820" w:type="dxa"/>
            <w:gridSpan w:val="2"/>
            <w:shd w:val="clear" w:color="auto" w:fill="auto"/>
            <w:vAlign w:val="center"/>
            <w:tcPrChange w:id="1562" w:author="Autor">
              <w:tcPr>
                <w:tcW w:w="4820" w:type="dxa"/>
                <w:gridSpan w:val="2"/>
                <w:shd w:val="clear" w:color="auto" w:fill="auto"/>
                <w:vAlign w:val="center"/>
              </w:tcPr>
            </w:tcPrChange>
          </w:tcPr>
          <w:p w:rsidR="006D441E" w:rsidRPr="007001F1" w:rsidRDefault="00973253" w:rsidP="00FA683A">
            <w:pPr>
              <w:jc w:val="both"/>
              <w:rPr>
                <w:color w:val="000000"/>
              </w:rPr>
            </w:pPr>
            <w:del w:id="1563" w:author="Autor">
              <w:r w:rsidRPr="007001F1" w:rsidDel="00315472">
                <w:rPr>
                  <w:color w:val="000000"/>
                  <w:sz w:val="22"/>
                  <w:szCs w:val="22"/>
                </w:rPr>
                <w:delText>Požaduje verejný obstarávateľ zábezpeku za účasť v súťaži návrhov?</w:delText>
              </w:r>
            </w:del>
          </w:p>
        </w:tc>
        <w:tc>
          <w:tcPr>
            <w:tcW w:w="567" w:type="dxa"/>
            <w:shd w:val="clear" w:color="auto" w:fill="auto"/>
            <w:vAlign w:val="center"/>
            <w:hideMark/>
            <w:tcPrChange w:id="1564" w:author="Autor">
              <w:tcPr>
                <w:tcW w:w="567" w:type="dxa"/>
                <w:shd w:val="clear" w:color="auto" w:fill="auto"/>
                <w:vAlign w:val="center"/>
                <w:hideMark/>
              </w:tcPr>
            </w:tcPrChange>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Change w:id="1565" w:author="Autor">
              <w:tcPr>
                <w:tcW w:w="567" w:type="dxa"/>
                <w:shd w:val="clear" w:color="auto" w:fill="auto"/>
                <w:vAlign w:val="center"/>
                <w:hideMark/>
              </w:tcPr>
            </w:tcPrChange>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Change w:id="1566" w:author="Autor">
              <w:tcPr>
                <w:tcW w:w="776" w:type="dxa"/>
                <w:shd w:val="clear" w:color="auto" w:fill="auto"/>
                <w:vAlign w:val="center"/>
                <w:hideMark/>
              </w:tcPr>
            </w:tcPrChange>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Change w:id="1567" w:author="Autor">
              <w:tcPr>
                <w:tcW w:w="1775" w:type="dxa"/>
                <w:shd w:val="clear" w:color="auto" w:fill="auto"/>
                <w:vAlign w:val="center"/>
                <w:hideMark/>
              </w:tcPr>
            </w:tcPrChange>
          </w:tcPr>
          <w:p w:rsidR="006D441E" w:rsidRPr="007001F1" w:rsidRDefault="006D441E" w:rsidP="006D441E">
            <w:pPr>
              <w:jc w:val="center"/>
              <w:rPr>
                <w:color w:val="000000"/>
              </w:rPr>
            </w:pPr>
            <w:r w:rsidRPr="007001F1">
              <w:rPr>
                <w:color w:val="000000"/>
                <w:sz w:val="22"/>
                <w:szCs w:val="22"/>
              </w:rPr>
              <w:t> </w:t>
            </w:r>
          </w:p>
        </w:tc>
      </w:tr>
      <w:tr w:rsidR="00294C93" w:rsidRPr="007001F1" w:rsidTr="007261E4">
        <w:trPr>
          <w:trHeight w:val="20"/>
        </w:trPr>
        <w:tc>
          <w:tcPr>
            <w:tcW w:w="582" w:type="dxa"/>
            <w:shd w:val="clear" w:color="auto" w:fill="auto"/>
            <w:noWrap/>
            <w:vAlign w:val="center"/>
          </w:tcPr>
          <w:p w:rsidR="00294C93" w:rsidRPr="007001F1" w:rsidRDefault="00294C93" w:rsidP="000B6ACC">
            <w:pPr>
              <w:jc w:val="center"/>
              <w:rPr>
                <w:color w:val="000000"/>
              </w:rPr>
            </w:pPr>
            <w:r>
              <w:rPr>
                <w:color w:val="000000"/>
                <w:sz w:val="22"/>
                <w:szCs w:val="22"/>
              </w:rPr>
              <w:t>1</w:t>
            </w:r>
            <w:ins w:id="1568" w:author="Autor">
              <w:r w:rsidR="003B27CD">
                <w:rPr>
                  <w:color w:val="000000"/>
                  <w:sz w:val="22"/>
                  <w:szCs w:val="22"/>
                </w:rPr>
                <w:t>2</w:t>
              </w:r>
            </w:ins>
            <w:del w:id="1569" w:author="Autor">
              <w:r w:rsidDel="003B27CD">
                <w:rPr>
                  <w:color w:val="000000"/>
                  <w:sz w:val="22"/>
                  <w:szCs w:val="22"/>
                </w:rPr>
                <w:delText>3</w:delText>
              </w:r>
            </w:del>
          </w:p>
        </w:tc>
        <w:tc>
          <w:tcPr>
            <w:tcW w:w="4820" w:type="dxa"/>
            <w:gridSpan w:val="2"/>
            <w:shd w:val="clear" w:color="auto" w:fill="auto"/>
            <w:vAlign w:val="center"/>
          </w:tcPr>
          <w:p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rsidR="00294C93" w:rsidRPr="007001F1" w:rsidRDefault="00294C93" w:rsidP="006D441E">
            <w:pPr>
              <w:jc w:val="center"/>
              <w:rPr>
                <w:color w:val="000000"/>
              </w:rPr>
            </w:pPr>
          </w:p>
        </w:tc>
        <w:tc>
          <w:tcPr>
            <w:tcW w:w="567" w:type="dxa"/>
            <w:shd w:val="clear" w:color="auto" w:fill="auto"/>
            <w:vAlign w:val="center"/>
          </w:tcPr>
          <w:p w:rsidR="00294C93" w:rsidRPr="007001F1" w:rsidRDefault="00294C93" w:rsidP="006D441E">
            <w:pPr>
              <w:jc w:val="center"/>
              <w:rPr>
                <w:color w:val="000000"/>
              </w:rPr>
            </w:pPr>
          </w:p>
        </w:tc>
        <w:tc>
          <w:tcPr>
            <w:tcW w:w="776" w:type="dxa"/>
            <w:shd w:val="clear" w:color="auto" w:fill="auto"/>
            <w:vAlign w:val="center"/>
          </w:tcPr>
          <w:p w:rsidR="00294C93" w:rsidRPr="007001F1" w:rsidRDefault="00294C93" w:rsidP="006D441E">
            <w:pPr>
              <w:jc w:val="center"/>
              <w:rPr>
                <w:color w:val="000000"/>
              </w:rPr>
            </w:pPr>
          </w:p>
        </w:tc>
        <w:tc>
          <w:tcPr>
            <w:tcW w:w="1775" w:type="dxa"/>
            <w:shd w:val="clear" w:color="auto" w:fill="auto"/>
            <w:vAlign w:val="center"/>
          </w:tcPr>
          <w:p w:rsidR="00294C93" w:rsidRPr="007001F1" w:rsidRDefault="00294C93" w:rsidP="006D441E">
            <w:pPr>
              <w:jc w:val="center"/>
              <w:rPr>
                <w:color w:val="000000"/>
              </w:rPr>
            </w:pPr>
          </w:p>
        </w:tc>
      </w:tr>
      <w:tr w:rsidR="006D441E" w:rsidRPr="007001F1" w:rsidTr="007261E4">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ins w:id="1570" w:author="Autor">
              <w:r w:rsidR="003B27CD">
                <w:rPr>
                  <w:color w:val="000000"/>
                  <w:sz w:val="22"/>
                  <w:szCs w:val="22"/>
                </w:rPr>
                <w:t>3</w:t>
              </w:r>
            </w:ins>
            <w:del w:id="1571" w:author="Autor">
              <w:r w:rsidR="00294C93" w:rsidDel="003B27CD">
                <w:rPr>
                  <w:color w:val="000000"/>
                  <w:sz w:val="22"/>
                  <w:szCs w:val="22"/>
                </w:rPr>
                <w:delText>4</w:delText>
              </w:r>
            </w:del>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w:t>
            </w:r>
            <w:proofErr w:type="spellStart"/>
            <w:r w:rsidRPr="007001F1">
              <w:rPr>
                <w:color w:val="000000"/>
                <w:sz w:val="22"/>
                <w:szCs w:val="22"/>
              </w:rPr>
              <w:t>t.j</w:t>
            </w:r>
            <w:proofErr w:type="spellEnd"/>
            <w:r w:rsidRPr="007001F1">
              <w:rPr>
                <w:color w:val="000000"/>
                <w:sz w:val="22"/>
                <w:szCs w:val="22"/>
              </w:rPr>
              <w:t xml:space="preserve">.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7261E4">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ins w:id="1572" w:author="Autor">
              <w:r w:rsidR="003B27CD">
                <w:rPr>
                  <w:color w:val="000000"/>
                  <w:sz w:val="22"/>
                  <w:szCs w:val="22"/>
                </w:rPr>
                <w:t>4</w:t>
              </w:r>
            </w:ins>
            <w:del w:id="1573" w:author="Autor">
              <w:r w:rsidR="00294C93" w:rsidDel="003B27CD">
                <w:rPr>
                  <w:color w:val="000000"/>
                  <w:sz w:val="22"/>
                  <w:szCs w:val="22"/>
                </w:rPr>
                <w:delText>5</w:delText>
              </w:r>
            </w:del>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7261E4">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ins w:id="1574" w:author="Autor">
              <w:r w:rsidR="003B27CD">
                <w:rPr>
                  <w:color w:val="000000"/>
                  <w:sz w:val="22"/>
                  <w:szCs w:val="22"/>
                </w:rPr>
                <w:t>5</w:t>
              </w:r>
            </w:ins>
            <w:del w:id="1575" w:author="Autor">
              <w:r w:rsidR="00294C93" w:rsidDel="003B27CD">
                <w:rPr>
                  <w:color w:val="000000"/>
                  <w:sz w:val="22"/>
                  <w:szCs w:val="22"/>
                </w:rPr>
                <w:delText>6</w:delText>
              </w:r>
            </w:del>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315472" w:rsidRPr="007001F1" w:rsidTr="007261E4">
        <w:trPr>
          <w:trHeight w:val="20"/>
        </w:trPr>
        <w:tc>
          <w:tcPr>
            <w:tcW w:w="582" w:type="dxa"/>
            <w:vMerge w:val="restart"/>
            <w:shd w:val="clear" w:color="auto" w:fill="auto"/>
            <w:noWrap/>
            <w:vAlign w:val="center"/>
            <w:hideMark/>
          </w:tcPr>
          <w:p w:rsidR="00315472" w:rsidRPr="007001F1" w:rsidRDefault="00315472" w:rsidP="006D441E">
            <w:pPr>
              <w:jc w:val="center"/>
              <w:rPr>
                <w:color w:val="000000"/>
              </w:rPr>
            </w:pPr>
            <w:r w:rsidRPr="007001F1">
              <w:rPr>
                <w:color w:val="000000"/>
                <w:sz w:val="22"/>
                <w:szCs w:val="22"/>
              </w:rPr>
              <w:t>1</w:t>
            </w:r>
            <w:ins w:id="1576" w:author="Autor">
              <w:r w:rsidR="003B27CD">
                <w:rPr>
                  <w:color w:val="000000"/>
                  <w:sz w:val="22"/>
                  <w:szCs w:val="22"/>
                </w:rPr>
                <w:t>6</w:t>
              </w:r>
            </w:ins>
            <w:del w:id="1577" w:author="Autor">
              <w:r w:rsidDel="003B27CD">
                <w:rPr>
                  <w:color w:val="000000"/>
                  <w:sz w:val="22"/>
                  <w:szCs w:val="22"/>
                </w:rPr>
                <w:delText>7</w:delText>
              </w:r>
            </w:del>
          </w:p>
        </w:tc>
        <w:tc>
          <w:tcPr>
            <w:tcW w:w="4820" w:type="dxa"/>
            <w:gridSpan w:val="2"/>
            <w:shd w:val="clear" w:color="auto" w:fill="auto"/>
            <w:vAlign w:val="center"/>
            <w:hideMark/>
          </w:tcPr>
          <w:p w:rsidR="00315472" w:rsidRPr="007001F1" w:rsidRDefault="00315472" w:rsidP="00315472">
            <w:pPr>
              <w:jc w:val="both"/>
              <w:rPr>
                <w:color w:val="000000"/>
              </w:rPr>
            </w:pPr>
            <w:ins w:id="1578" w:author="Autor">
              <w:r>
                <w:rPr>
                  <w:color w:val="000000"/>
                  <w:sz w:val="22"/>
                  <w:szCs w:val="22"/>
                </w:rPr>
                <w:t xml:space="preserve">a) </w:t>
              </w:r>
            </w:ins>
            <w:r w:rsidRPr="007001F1">
              <w:rPr>
                <w:color w:val="000000"/>
                <w:sz w:val="22"/>
                <w:szCs w:val="22"/>
              </w:rPr>
              <w:t>Bola pri súťaži návrhov použitá verejná súťaž</w:t>
            </w:r>
            <w:del w:id="1579" w:author="Autor">
              <w:r w:rsidRPr="007001F1" w:rsidDel="00315472">
                <w:rPr>
                  <w:color w:val="000000"/>
                  <w:sz w:val="22"/>
                  <w:szCs w:val="22"/>
                </w:rPr>
                <w:delText xml:space="preserve"> alebo užšia súťaž</w:delText>
              </w:r>
            </w:del>
            <w:r w:rsidRPr="007001F1">
              <w:rPr>
                <w:color w:val="000000"/>
                <w:sz w:val="22"/>
                <w:szCs w:val="22"/>
              </w:rPr>
              <w:t>?</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r>
      <w:tr w:rsidR="00315472" w:rsidRPr="007001F1" w:rsidTr="007261E4">
        <w:trPr>
          <w:trHeight w:val="20"/>
          <w:ins w:id="1580" w:author="Autor"/>
        </w:trPr>
        <w:tc>
          <w:tcPr>
            <w:tcW w:w="582" w:type="dxa"/>
            <w:vMerge/>
            <w:shd w:val="clear" w:color="auto" w:fill="auto"/>
            <w:noWrap/>
            <w:vAlign w:val="center"/>
          </w:tcPr>
          <w:p w:rsidR="00315472" w:rsidRPr="007001F1" w:rsidRDefault="00315472" w:rsidP="006D441E">
            <w:pPr>
              <w:jc w:val="center"/>
              <w:rPr>
                <w:ins w:id="1581" w:author="Autor"/>
                <w:color w:val="000000"/>
                <w:sz w:val="22"/>
                <w:szCs w:val="22"/>
              </w:rPr>
            </w:pPr>
          </w:p>
        </w:tc>
        <w:tc>
          <w:tcPr>
            <w:tcW w:w="4820" w:type="dxa"/>
            <w:gridSpan w:val="2"/>
            <w:shd w:val="clear" w:color="auto" w:fill="auto"/>
            <w:vAlign w:val="center"/>
          </w:tcPr>
          <w:p w:rsidR="00315472" w:rsidRPr="007001F1" w:rsidRDefault="00315472" w:rsidP="00FA683A">
            <w:pPr>
              <w:jc w:val="both"/>
              <w:rPr>
                <w:ins w:id="1582" w:author="Autor"/>
                <w:color w:val="000000"/>
                <w:sz w:val="22"/>
                <w:szCs w:val="22"/>
              </w:rPr>
            </w:pPr>
            <w:ins w:id="1583" w:author="Autor">
              <w:r w:rsidRPr="007001F1">
                <w:rPr>
                  <w:color w:val="000000"/>
                  <w:sz w:val="22"/>
                  <w:szCs w:val="22"/>
                </w:rPr>
                <w:t>Bola pri súťaži návrhov použitá užšia súťaž</w:t>
              </w:r>
              <w:r>
                <w:rPr>
                  <w:color w:val="000000"/>
                  <w:sz w:val="22"/>
                  <w:szCs w:val="22"/>
                </w:rPr>
                <w:t>?</w:t>
              </w:r>
            </w:ins>
          </w:p>
        </w:tc>
        <w:tc>
          <w:tcPr>
            <w:tcW w:w="567" w:type="dxa"/>
            <w:shd w:val="clear" w:color="auto" w:fill="auto"/>
            <w:vAlign w:val="center"/>
          </w:tcPr>
          <w:p w:rsidR="00315472" w:rsidRPr="007001F1" w:rsidRDefault="00315472" w:rsidP="006D441E">
            <w:pPr>
              <w:jc w:val="center"/>
              <w:rPr>
                <w:ins w:id="1584" w:author="Autor"/>
                <w:color w:val="000000"/>
                <w:sz w:val="22"/>
                <w:szCs w:val="22"/>
              </w:rPr>
            </w:pPr>
          </w:p>
        </w:tc>
        <w:tc>
          <w:tcPr>
            <w:tcW w:w="567" w:type="dxa"/>
            <w:shd w:val="clear" w:color="auto" w:fill="auto"/>
            <w:vAlign w:val="center"/>
          </w:tcPr>
          <w:p w:rsidR="00315472" w:rsidRPr="007001F1" w:rsidRDefault="00315472" w:rsidP="006D441E">
            <w:pPr>
              <w:jc w:val="center"/>
              <w:rPr>
                <w:ins w:id="1585" w:author="Autor"/>
                <w:color w:val="000000"/>
                <w:sz w:val="22"/>
                <w:szCs w:val="22"/>
              </w:rPr>
            </w:pPr>
          </w:p>
        </w:tc>
        <w:tc>
          <w:tcPr>
            <w:tcW w:w="776" w:type="dxa"/>
            <w:shd w:val="clear" w:color="auto" w:fill="auto"/>
            <w:vAlign w:val="center"/>
          </w:tcPr>
          <w:p w:rsidR="00315472" w:rsidRPr="007001F1" w:rsidRDefault="00315472" w:rsidP="006D441E">
            <w:pPr>
              <w:jc w:val="center"/>
              <w:rPr>
                <w:ins w:id="1586" w:author="Autor"/>
                <w:color w:val="000000"/>
                <w:sz w:val="22"/>
                <w:szCs w:val="22"/>
              </w:rPr>
            </w:pPr>
          </w:p>
        </w:tc>
        <w:tc>
          <w:tcPr>
            <w:tcW w:w="1775" w:type="dxa"/>
            <w:shd w:val="clear" w:color="auto" w:fill="auto"/>
            <w:vAlign w:val="center"/>
          </w:tcPr>
          <w:p w:rsidR="00315472" w:rsidRPr="007001F1" w:rsidRDefault="00315472" w:rsidP="006D441E">
            <w:pPr>
              <w:jc w:val="center"/>
              <w:rPr>
                <w:ins w:id="1587" w:author="Autor"/>
                <w:color w:val="000000"/>
                <w:sz w:val="22"/>
                <w:szCs w:val="22"/>
              </w:rPr>
            </w:pPr>
          </w:p>
        </w:tc>
      </w:tr>
      <w:tr w:rsidR="005048BF" w:rsidRPr="007001F1" w:rsidTr="007261E4">
        <w:trPr>
          <w:trHeight w:val="503"/>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ins w:id="1588" w:author="Autor">
              <w:r w:rsidR="003B27CD">
                <w:rPr>
                  <w:color w:val="000000"/>
                  <w:sz w:val="22"/>
                  <w:szCs w:val="22"/>
                </w:rPr>
                <w:t>7</w:t>
              </w:r>
            </w:ins>
            <w:del w:id="1589" w:author="Autor">
              <w:r w:rsidR="00294C93" w:rsidDel="003B27CD">
                <w:rPr>
                  <w:color w:val="000000"/>
                  <w:sz w:val="22"/>
                  <w:szCs w:val="22"/>
                </w:rPr>
                <w:delText>8</w:delText>
              </w:r>
            </w:del>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7261E4">
        <w:trPr>
          <w:trHeight w:val="50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A96394">
        <w:trPr>
          <w:trHeight w:val="351"/>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ins w:id="1590" w:author="Autor">
              <w:r w:rsidR="003B27CD">
                <w:rPr>
                  <w:color w:val="000000"/>
                  <w:sz w:val="22"/>
                  <w:szCs w:val="22"/>
                </w:rPr>
                <w:t>8</w:t>
              </w:r>
            </w:ins>
            <w:del w:id="1591" w:author="Autor">
              <w:r w:rsidR="00294C93" w:rsidDel="003B27CD">
                <w:rPr>
                  <w:color w:val="000000"/>
                  <w:sz w:val="22"/>
                  <w:szCs w:val="22"/>
                </w:rPr>
                <w:delText>9</w:delText>
              </w:r>
            </w:del>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7261E4">
        <w:trPr>
          <w:trHeight w:val="63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Boli v prípade konfliktu záujmov prijaté primerané opatrenia a vykonaná náprav</w:t>
            </w:r>
            <w:r w:rsidR="0020754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7261E4">
        <w:trPr>
          <w:trHeight w:val="20"/>
        </w:trPr>
        <w:tc>
          <w:tcPr>
            <w:tcW w:w="582" w:type="dxa"/>
            <w:shd w:val="clear" w:color="auto" w:fill="auto"/>
            <w:noWrap/>
            <w:vAlign w:val="center"/>
            <w:hideMark/>
          </w:tcPr>
          <w:p w:rsidR="006D441E" w:rsidRPr="007001F1" w:rsidRDefault="003B27CD" w:rsidP="006D441E">
            <w:pPr>
              <w:jc w:val="center"/>
              <w:rPr>
                <w:color w:val="000000"/>
              </w:rPr>
            </w:pPr>
            <w:ins w:id="1592" w:author="Autor">
              <w:r>
                <w:rPr>
                  <w:color w:val="000000"/>
                  <w:sz w:val="22"/>
                  <w:szCs w:val="22"/>
                </w:rPr>
                <w:t>19</w:t>
              </w:r>
            </w:ins>
            <w:del w:id="1593" w:author="Autor">
              <w:r w:rsidR="00294C93" w:rsidDel="003B27CD">
                <w:rPr>
                  <w:color w:val="000000"/>
                  <w:sz w:val="22"/>
                  <w:szCs w:val="22"/>
                </w:rPr>
                <w:delText>20</w:delText>
              </w:r>
            </w:del>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7261E4">
        <w:trPr>
          <w:trHeight w:val="300"/>
        </w:trPr>
        <w:tc>
          <w:tcPr>
            <w:tcW w:w="9087" w:type="dxa"/>
            <w:gridSpan w:val="7"/>
            <w:shd w:val="clear" w:color="auto" w:fill="auto"/>
            <w:noWrap/>
            <w:vAlign w:val="center"/>
          </w:tcPr>
          <w:p w:rsidR="006D441E" w:rsidRPr="007001F1" w:rsidRDefault="006D441E" w:rsidP="006D441E">
            <w:pPr>
              <w:jc w:val="both"/>
              <w:rPr>
                <w:b/>
                <w:sz w:val="20"/>
                <w:szCs w:val="20"/>
              </w:rPr>
            </w:pPr>
            <w:r w:rsidRPr="007001F1">
              <w:rPr>
                <w:b/>
                <w:sz w:val="20"/>
                <w:szCs w:val="20"/>
              </w:rPr>
              <w:t>VYJADRENIE</w:t>
            </w:r>
          </w:p>
          <w:p w:rsidR="006D441E" w:rsidRPr="007001F1" w:rsidRDefault="006D441E" w:rsidP="006D441E">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89"/>
              <w:t>[1]</w:t>
            </w:r>
          </w:p>
          <w:p w:rsidR="006D441E" w:rsidRPr="007001F1" w:rsidRDefault="006D441E" w:rsidP="006D441E">
            <w:pPr>
              <w:rPr>
                <w:b/>
                <w:bCs/>
                <w:color w:val="000000"/>
              </w:rPr>
            </w:pPr>
          </w:p>
        </w:tc>
      </w:tr>
      <w:tr w:rsidR="006D441E" w:rsidRPr="007001F1" w:rsidTr="007261E4">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Kontrolu vykonal</w:t>
            </w:r>
            <w:ins w:id="1596" w:author="Autor">
              <w:r w:rsidR="00BD759C">
                <w:rPr>
                  <w:rStyle w:val="Odkaznapoznmkupodiarou"/>
                  <w:b/>
                  <w:bCs/>
                  <w:sz w:val="22"/>
                  <w:szCs w:val="22"/>
                </w:rPr>
                <w:footnoteReference w:customMarkFollows="1" w:id="90"/>
                <w:t>2</w:t>
              </w:r>
            </w:ins>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7261E4">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7261E4">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lastRenderedPageBreak/>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7261E4">
        <w:trPr>
          <w:trHeight w:val="300"/>
        </w:trPr>
        <w:tc>
          <w:tcPr>
            <w:tcW w:w="9087" w:type="dxa"/>
            <w:gridSpan w:val="7"/>
            <w:shd w:val="clear" w:color="auto" w:fill="auto"/>
            <w:noWrap/>
            <w:vAlign w:val="bottom"/>
            <w:hideMark/>
          </w:tcPr>
          <w:p w:rsidR="006D441E" w:rsidRPr="007001F1" w:rsidRDefault="006D441E" w:rsidP="006D441E">
            <w:pPr>
              <w:jc w:val="center"/>
              <w:rPr>
                <w:color w:val="000000"/>
              </w:rPr>
            </w:pPr>
            <w:r w:rsidRPr="007001F1">
              <w:rPr>
                <w:color w:val="000000"/>
                <w:sz w:val="22"/>
                <w:szCs w:val="22"/>
              </w:rPr>
              <w:t> </w:t>
            </w:r>
          </w:p>
        </w:tc>
      </w:tr>
      <w:tr w:rsidR="006D441E" w:rsidRPr="007001F1" w:rsidTr="007261E4">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Kontrolu </w:t>
            </w:r>
            <w:ins w:id="1598" w:author="Autor">
              <w:r w:rsidR="00E3352C">
                <w:rPr>
                  <w:b/>
                  <w:bCs/>
                  <w:sz w:val="22"/>
                  <w:szCs w:val="22"/>
                </w:rPr>
                <w:t>schválil</w:t>
              </w:r>
              <w:r w:rsidR="00E3352C" w:rsidRPr="007001F1" w:rsidDel="00E3352C">
                <w:rPr>
                  <w:b/>
                  <w:bCs/>
                  <w:sz w:val="22"/>
                  <w:szCs w:val="22"/>
                </w:rPr>
                <w:t xml:space="preserve"> </w:t>
              </w:r>
            </w:ins>
            <w:del w:id="1599" w:author="Autor">
              <w:r w:rsidRPr="007001F1" w:rsidDel="00E3352C">
                <w:rPr>
                  <w:b/>
                  <w:bCs/>
                  <w:sz w:val="22"/>
                  <w:szCs w:val="22"/>
                </w:rPr>
                <w:delText>vykonal</w:delText>
              </w:r>
            </w:del>
            <w:ins w:id="1600" w:author="Autor">
              <w:r w:rsidR="00BD759C">
                <w:rPr>
                  <w:rStyle w:val="Odkaznapoznmkupodiarou"/>
                  <w:b/>
                  <w:bCs/>
                  <w:sz w:val="22"/>
                  <w:szCs w:val="22"/>
                </w:rPr>
                <w:footnoteReference w:customMarkFollows="1" w:id="91"/>
                <w:t>3</w:t>
              </w:r>
            </w:ins>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7261E4">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7261E4">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bl>
    <w:p w:rsidR="00C54C79" w:rsidRPr="007001F1" w:rsidRDefault="00C54C79"/>
    <w:p w:rsidR="00C54C79" w:rsidRPr="007001F1" w:rsidRDefault="00C54C7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rsidTr="007261E4">
        <w:trPr>
          <w:trHeight w:val="645"/>
        </w:trPr>
        <w:tc>
          <w:tcPr>
            <w:tcW w:w="9091" w:type="dxa"/>
            <w:gridSpan w:val="8"/>
            <w:shd w:val="clear" w:color="000000" w:fill="60497A"/>
            <w:vAlign w:val="center"/>
            <w:hideMark/>
          </w:tcPr>
          <w:p w:rsidR="000B6ACC" w:rsidRPr="007001F1" w:rsidRDefault="000B6ACC"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1602"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ins w:id="1603" w:author="Autor">
              <w:r w:rsidR="00315472">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1602"/>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66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rsidTr="007261E4">
        <w:trPr>
          <w:trHeight w:val="33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Nadlimitná zákazka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0B6ACC" w:rsidRPr="007001F1" w:rsidRDefault="000B6ACC" w:rsidP="006D2003">
            <w:pPr>
              <w:rPr>
                <w:color w:val="000000"/>
              </w:rPr>
            </w:pPr>
          </w:p>
        </w:tc>
      </w:tr>
      <w:tr w:rsidR="004D0B9F" w:rsidRPr="007001F1" w:rsidTr="007261E4">
        <w:trPr>
          <w:trHeight w:val="300"/>
        </w:trPr>
        <w:tc>
          <w:tcPr>
            <w:tcW w:w="3559" w:type="dxa"/>
            <w:gridSpan w:val="3"/>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ins w:id="1604" w:author="Autor">
              <w:r w:rsidR="00315472">
                <w:rPr>
                  <w:color w:val="000000"/>
                  <w:sz w:val="22"/>
                  <w:szCs w:val="22"/>
                </w:rPr>
                <w:t xml:space="preserve"> </w:t>
              </w:r>
            </w:ins>
            <w:proofErr w:type="spellStart"/>
            <w:r w:rsidR="000B6ACC" w:rsidRPr="007001F1">
              <w:rPr>
                <w:color w:val="000000"/>
                <w:sz w:val="22"/>
                <w:szCs w:val="22"/>
              </w:rPr>
              <w:t>ante</w:t>
            </w:r>
            <w:proofErr w:type="spellEnd"/>
            <w:r w:rsidR="000B6ACC" w:rsidRPr="007001F1">
              <w:rPr>
                <w:color w:val="000000"/>
                <w:sz w:val="22"/>
                <w:szCs w:val="22"/>
              </w:rPr>
              <w:t xml:space="preserve"> kontrola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15"/>
        </w:trPr>
        <w:tc>
          <w:tcPr>
            <w:tcW w:w="1200"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Poznámka</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ins w:id="1605" w:author="Autor">
              <w:r w:rsidR="00315472">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606" w:author="Autor">
              <w:r w:rsidR="00315472">
                <w:rPr>
                  <w:color w:val="000000"/>
                  <w:sz w:val="22"/>
                  <w:szCs w:val="22"/>
                </w:rPr>
                <w:t xml:space="preserve"> </w:t>
              </w:r>
            </w:ins>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A96394">
        <w:trPr>
          <w:trHeight w:val="441"/>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ins w:id="1607" w:author="Autor">
              <w:r w:rsidR="00315472">
                <w:rPr>
                  <w:sz w:val="22"/>
                  <w:szCs w:val="22"/>
                </w:rPr>
                <w:t xml:space="preserve"> </w:t>
              </w:r>
            </w:ins>
            <w:r w:rsidRPr="007001F1">
              <w:rPr>
                <w:sz w:val="22"/>
                <w:szCs w:val="22"/>
              </w:rPr>
              <w:t xml:space="preserve">v zmysle </w:t>
            </w:r>
            <w:ins w:id="1608" w:author="Autor">
              <w:r w:rsidR="00315472">
                <w:rPr>
                  <w:sz w:val="22"/>
                  <w:szCs w:val="22"/>
                </w:rPr>
                <w:t xml:space="preserve">    </w:t>
              </w:r>
            </w:ins>
            <w:r w:rsidR="00FA683A" w:rsidRPr="007001F1">
              <w:rPr>
                <w:sz w:val="22"/>
                <w:szCs w:val="22"/>
              </w:rPr>
              <w:t>§ 23 ods. 5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315472">
            <w:pPr>
              <w:jc w:val="both"/>
            </w:pPr>
            <w:r w:rsidRPr="007001F1">
              <w:rPr>
                <w:sz w:val="22"/>
                <w:szCs w:val="22"/>
              </w:rPr>
              <w:t xml:space="preserve">c) Bol </w:t>
            </w:r>
            <w:del w:id="1609" w:author="Autor">
              <w:r w:rsidRPr="007001F1" w:rsidDel="00315472">
                <w:rPr>
                  <w:sz w:val="22"/>
                  <w:szCs w:val="22"/>
                </w:rPr>
                <w:delText>uchádzač alebo záujemca</w:delText>
              </w:r>
            </w:del>
            <w:ins w:id="1610" w:author="Autor">
              <w:r w:rsidR="00315472">
                <w:rPr>
                  <w:sz w:val="22"/>
                  <w:szCs w:val="22"/>
                </w:rPr>
                <w:t>účastník</w:t>
              </w:r>
            </w:ins>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114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5</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A96394">
        <w:trPr>
          <w:trHeight w:val="799"/>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pPr>
            <w:r w:rsidRPr="007001F1">
              <w:rPr>
                <w:sz w:val="22"/>
                <w:szCs w:val="22"/>
              </w:rPr>
              <w:t>b) Je kontrolované verejné obstarávanie v súlade so závermi vykonanej prvej ex</w:t>
            </w:r>
            <w:ins w:id="1611" w:author="Autor">
              <w:r w:rsidR="00315472">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prvej ex</w:t>
            </w:r>
            <w:ins w:id="1612" w:author="Autor">
              <w:r w:rsidR="00315472">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 xml:space="preserve">Boli pri zadávaní súťaže návrhov dodržané ustanovenia ZVO upravené v štvrtej časti, </w:t>
            </w:r>
            <w:proofErr w:type="spellStart"/>
            <w:r w:rsidRPr="007001F1">
              <w:rPr>
                <w:color w:val="000000"/>
                <w:sz w:val="22"/>
                <w:szCs w:val="22"/>
              </w:rPr>
              <w:t>t.j</w:t>
            </w:r>
            <w:proofErr w:type="spellEnd"/>
            <w:r w:rsidRPr="007001F1">
              <w:rPr>
                <w:color w:val="000000"/>
                <w:sz w:val="22"/>
                <w:szCs w:val="22"/>
              </w:rPr>
              <w:t>.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
          <w:p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A96394">
        <w:trPr>
          <w:trHeight w:val="322"/>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7261E4">
        <w:trPr>
          <w:trHeight w:val="503"/>
        </w:trPr>
        <w:tc>
          <w:tcPr>
            <w:tcW w:w="582" w:type="dxa"/>
            <w:vMerge w:val="restart"/>
            <w:shd w:val="clear" w:color="auto" w:fill="auto"/>
            <w:noWrap/>
            <w:vAlign w:val="center"/>
            <w:hideMark/>
          </w:tcPr>
          <w:p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02"/>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76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76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37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434"/>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 xml:space="preserve">a) Je úspešný </w:t>
            </w:r>
            <w:del w:id="1613" w:author="Autor">
              <w:r w:rsidRPr="007001F1" w:rsidDel="00E94865">
                <w:rPr>
                  <w:color w:val="000000"/>
                  <w:sz w:val="22"/>
                  <w:szCs w:val="22"/>
                </w:rPr>
                <w:delText xml:space="preserve">uchádzač </w:delText>
              </w:r>
            </w:del>
            <w:ins w:id="1614" w:author="Autor">
              <w:r w:rsidR="00E94865">
                <w:rPr>
                  <w:color w:val="000000"/>
                  <w:sz w:val="22"/>
                  <w:szCs w:val="22"/>
                </w:rPr>
                <w:t>účastník</w:t>
              </w:r>
              <w:r w:rsidR="00E94865" w:rsidRPr="007001F1">
                <w:rPr>
                  <w:color w:val="000000"/>
                  <w:sz w:val="22"/>
                  <w:szCs w:val="22"/>
                </w:rPr>
                <w:t xml:space="preserve"> </w:t>
              </w:r>
            </w:ins>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84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b) Sú subdodávatelia úspešného</w:t>
            </w:r>
            <w:del w:id="1615" w:author="Autor">
              <w:r w:rsidRPr="007001F1" w:rsidDel="00E94865">
                <w:rPr>
                  <w:color w:val="000000"/>
                  <w:sz w:val="22"/>
                  <w:szCs w:val="22"/>
                </w:rPr>
                <w:delText xml:space="preserve"> uchádzača</w:delText>
              </w:r>
            </w:del>
            <w:ins w:id="1616" w:author="Autor">
              <w:r w:rsidR="00E94865">
                <w:rPr>
                  <w:color w:val="000000"/>
                  <w:sz w:val="22"/>
                  <w:szCs w:val="22"/>
                </w:rPr>
                <w:t xml:space="preserve"> účastníka</w:t>
              </w:r>
            </w:ins>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ins w:id="1617" w:author="Autor">
              <w:r w:rsidR="008F5BD7">
                <w:rPr>
                  <w:color w:val="000000"/>
                  <w:sz w:val="22"/>
                  <w:szCs w:val="22"/>
                </w:rPr>
                <w:t xml:space="preserve"> </w:t>
              </w:r>
              <w:r w:rsidR="008F5BD7">
                <w:rPr>
                  <w:sz w:val="22"/>
                  <w:szCs w:val="22"/>
                </w:rPr>
                <w:t>(ak relevantné)</w:t>
              </w:r>
            </w:ins>
            <w:r w:rsidR="00FA683A" w:rsidRPr="007001F1">
              <w:rPr>
                <w:color w:val="000000"/>
                <w:sz w:val="22"/>
                <w:szCs w:val="22"/>
              </w:rPr>
              <w:t xml:space="preserve">?          </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157"/>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6F6B0D" w:rsidP="006D2003">
            <w:pPr>
              <w:jc w:val="center"/>
              <w:rPr>
                <w:color w:val="000000"/>
              </w:rPr>
            </w:pPr>
            <w:r w:rsidRPr="007001F1">
              <w:rPr>
                <w:color w:val="000000"/>
                <w:sz w:val="22"/>
                <w:szCs w:val="22"/>
              </w:rPr>
              <w:lastRenderedPageBreak/>
              <w:t>1</w:t>
            </w:r>
            <w:r w:rsidR="005F6EEA">
              <w:rPr>
                <w:color w:val="000000"/>
                <w:sz w:val="22"/>
                <w:szCs w:val="22"/>
              </w:rPr>
              <w:t>4</w:t>
            </w:r>
          </w:p>
        </w:tc>
        <w:tc>
          <w:tcPr>
            <w:tcW w:w="4820" w:type="dxa"/>
            <w:gridSpan w:val="3"/>
            <w:shd w:val="clear" w:color="auto" w:fill="auto"/>
            <w:vAlign w:val="center"/>
            <w:hideMark/>
          </w:tcPr>
          <w:p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
          <w:p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300"/>
        </w:trPr>
        <w:tc>
          <w:tcPr>
            <w:tcW w:w="9091" w:type="dxa"/>
            <w:gridSpan w:val="8"/>
            <w:shd w:val="clear" w:color="auto" w:fill="auto"/>
            <w:noWrap/>
            <w:vAlign w:val="center"/>
          </w:tcPr>
          <w:p w:rsidR="000B6ACC" w:rsidRPr="007001F1" w:rsidRDefault="000B6ACC" w:rsidP="006D2003">
            <w:pPr>
              <w:jc w:val="both"/>
              <w:rPr>
                <w:b/>
                <w:sz w:val="20"/>
                <w:szCs w:val="20"/>
              </w:rPr>
            </w:pPr>
            <w:r w:rsidRPr="007001F1">
              <w:rPr>
                <w:b/>
                <w:sz w:val="20"/>
                <w:szCs w:val="20"/>
              </w:rPr>
              <w:t>VYJADRENIE</w:t>
            </w:r>
          </w:p>
          <w:p w:rsidR="000B6ACC" w:rsidRPr="007001F1" w:rsidRDefault="000B6ACC" w:rsidP="006D2003">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2"/>
              <w:t>[1]</w:t>
            </w:r>
          </w:p>
          <w:p w:rsidR="000B6ACC" w:rsidRPr="007001F1" w:rsidRDefault="000B6ACC" w:rsidP="006D2003">
            <w:pPr>
              <w:rPr>
                <w:b/>
                <w:bCs/>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Kontrolu vykonal</w:t>
            </w:r>
            <w:ins w:id="1620" w:author="Autor">
              <w:r w:rsidR="00BD759C">
                <w:rPr>
                  <w:rStyle w:val="Odkaznapoznmkupodiarou"/>
                  <w:b/>
                  <w:bCs/>
                  <w:sz w:val="22"/>
                  <w:szCs w:val="22"/>
                </w:rPr>
                <w:footnoteReference w:customMarkFollows="1" w:id="93"/>
                <w:t>2</w:t>
              </w:r>
            </w:ins>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9091" w:type="dxa"/>
            <w:gridSpan w:val="8"/>
            <w:shd w:val="clear" w:color="auto" w:fill="auto"/>
            <w:noWrap/>
            <w:vAlign w:val="bottom"/>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Kontrolu </w:t>
            </w:r>
            <w:ins w:id="1622" w:author="Autor">
              <w:r w:rsidR="00E3352C">
                <w:rPr>
                  <w:b/>
                  <w:bCs/>
                  <w:sz w:val="22"/>
                  <w:szCs w:val="22"/>
                </w:rPr>
                <w:t>schválil</w:t>
              </w:r>
              <w:r w:rsidR="00E3352C" w:rsidRPr="007001F1" w:rsidDel="00E3352C">
                <w:rPr>
                  <w:b/>
                  <w:bCs/>
                  <w:sz w:val="22"/>
                  <w:szCs w:val="22"/>
                </w:rPr>
                <w:t xml:space="preserve"> </w:t>
              </w:r>
            </w:ins>
            <w:del w:id="1623" w:author="Autor">
              <w:r w:rsidRPr="007001F1" w:rsidDel="00E3352C">
                <w:rPr>
                  <w:b/>
                  <w:bCs/>
                  <w:sz w:val="22"/>
                  <w:szCs w:val="22"/>
                </w:rPr>
                <w:delText>vykonal</w:delText>
              </w:r>
            </w:del>
            <w:ins w:id="1624" w:author="Autor">
              <w:r w:rsidR="00BD759C">
                <w:rPr>
                  <w:rStyle w:val="Odkaznapoznmkupodiarou"/>
                  <w:b/>
                  <w:bCs/>
                  <w:sz w:val="22"/>
                  <w:szCs w:val="22"/>
                </w:rPr>
                <w:footnoteReference w:customMarkFollows="1" w:id="94"/>
                <w:t>3</w:t>
              </w:r>
            </w:ins>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bl>
    <w:p w:rsidR="006D2003" w:rsidRPr="007001F1" w:rsidRDefault="006D2003"/>
    <w:p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rsidTr="007261E4">
        <w:trPr>
          <w:trHeight w:val="645"/>
        </w:trPr>
        <w:tc>
          <w:tcPr>
            <w:tcW w:w="9091" w:type="dxa"/>
            <w:gridSpan w:val="7"/>
            <w:shd w:val="clear" w:color="000000" w:fill="60497A"/>
            <w:vAlign w:val="center"/>
            <w:hideMark/>
          </w:tcPr>
          <w:p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1626" w:name="KZ_31"/>
            <w:r w:rsidRPr="007001F1">
              <w:rPr>
                <w:b/>
                <w:bCs/>
                <w:color w:val="FFFFFF"/>
              </w:rPr>
              <w:t>Nadlimitná zákazka - súťaž návrhov - následná ex</w:t>
            </w:r>
            <w:ins w:id="1627" w:author="Autor">
              <w:r w:rsidR="00E94865">
                <w:rPr>
                  <w:b/>
                  <w:bCs/>
                  <w:color w:val="FFFFFF"/>
                </w:rPr>
                <w:t xml:space="preserve"> </w:t>
              </w:r>
            </w:ins>
            <w:r w:rsidRPr="007001F1">
              <w:rPr>
                <w:b/>
                <w:bCs/>
                <w:color w:val="FFFFFF"/>
              </w:rPr>
              <w:t>post kontrola</w:t>
            </w:r>
            <w:bookmarkEnd w:id="1626"/>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66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rsidTr="007261E4">
        <w:trPr>
          <w:trHeight w:val="33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Nadlimitná zákazka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6D2003" w:rsidRPr="007001F1" w:rsidRDefault="006D2003" w:rsidP="006D2003">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Následná ex</w:t>
            </w:r>
            <w:ins w:id="1628" w:author="Autor">
              <w:r w:rsidR="00E94865">
                <w:rPr>
                  <w:color w:val="000000"/>
                  <w:sz w:val="22"/>
                  <w:szCs w:val="22"/>
                </w:rPr>
                <w:t xml:space="preserve"> </w:t>
              </w:r>
            </w:ins>
            <w:r w:rsidRPr="007001F1">
              <w:rPr>
                <w:color w:val="000000"/>
                <w:sz w:val="22"/>
                <w:szCs w:val="22"/>
              </w:rPr>
              <w:t>post kontrola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15"/>
        </w:trPr>
        <w:tc>
          <w:tcPr>
            <w:tcW w:w="582"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Poznámka</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ins w:id="1629" w:author="Autor">
              <w:r w:rsidR="00E94865">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630" w:author="Autor">
              <w:r w:rsidR="00E94865">
                <w:rPr>
                  <w:color w:val="000000"/>
                  <w:sz w:val="22"/>
                  <w:szCs w:val="22"/>
                </w:rPr>
                <w:t xml:space="preserve"> </w:t>
              </w:r>
            </w:ins>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2"/>
            <w:shd w:val="clear" w:color="auto" w:fill="auto"/>
            <w:vAlign w:val="center"/>
            <w:hideMark/>
          </w:tcPr>
          <w:p w:rsidR="00223393" w:rsidRPr="007001F1" w:rsidRDefault="00223393" w:rsidP="00FA683A">
            <w:pPr>
              <w:jc w:val="both"/>
              <w:rPr>
                <w:color w:val="000000"/>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ins w:id="1631" w:author="Autor">
              <w:r w:rsidR="00E94865">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1632" w:author="Autor">
              <w:r w:rsidR="00E94865">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244"/>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418"/>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5</w:t>
            </w: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rsidR="00223393" w:rsidRPr="007001F1" w:rsidRDefault="00223393" w:rsidP="006D2003">
            <w:pPr>
              <w:jc w:val="center"/>
              <w:rPr>
                <w:color w:val="000000"/>
              </w:rPr>
            </w:pPr>
          </w:p>
        </w:tc>
        <w:tc>
          <w:tcPr>
            <w:tcW w:w="567" w:type="dxa"/>
            <w:vMerge w:val="restart"/>
            <w:shd w:val="clear" w:color="auto" w:fill="auto"/>
            <w:vAlign w:val="center"/>
          </w:tcPr>
          <w:p w:rsidR="00223393" w:rsidRPr="007001F1" w:rsidRDefault="00223393" w:rsidP="006D2003">
            <w:pPr>
              <w:jc w:val="center"/>
              <w:rPr>
                <w:color w:val="000000"/>
              </w:rPr>
            </w:pPr>
          </w:p>
        </w:tc>
        <w:tc>
          <w:tcPr>
            <w:tcW w:w="776" w:type="dxa"/>
            <w:vMerge w:val="restart"/>
            <w:shd w:val="clear" w:color="auto" w:fill="auto"/>
            <w:vAlign w:val="center"/>
          </w:tcPr>
          <w:p w:rsidR="00223393" w:rsidRPr="007001F1" w:rsidRDefault="00223393" w:rsidP="006D2003">
            <w:pPr>
              <w:jc w:val="center"/>
              <w:rPr>
                <w:color w:val="000000"/>
              </w:rPr>
            </w:pPr>
          </w:p>
        </w:tc>
        <w:tc>
          <w:tcPr>
            <w:tcW w:w="1779" w:type="dxa"/>
            <w:vMerge w:val="restart"/>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Boli v prípade konfliktu záujmov prijaté primerané opatrenia a vykonaná náprav</w:t>
            </w:r>
            <w:r w:rsidR="001C1598">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E94865">
            <w:pPr>
              <w:jc w:val="both"/>
              <w:rPr>
                <w:color w:val="000000"/>
              </w:rPr>
            </w:pPr>
            <w:r w:rsidRPr="007001F1">
              <w:rPr>
                <w:color w:val="000000"/>
                <w:sz w:val="22"/>
                <w:szCs w:val="22"/>
              </w:rPr>
              <w:t xml:space="preserve">c) Bol </w:t>
            </w:r>
            <w:del w:id="1633" w:author="Autor">
              <w:r w:rsidRPr="007001F1" w:rsidDel="00E94865">
                <w:rPr>
                  <w:color w:val="000000"/>
                  <w:sz w:val="22"/>
                  <w:szCs w:val="22"/>
                </w:rPr>
                <w:delText>uchádzač alebo záujemca</w:delText>
              </w:r>
            </w:del>
            <w:ins w:id="1634" w:author="Autor">
              <w:r w:rsidR="00E94865">
                <w:rPr>
                  <w:color w:val="000000"/>
                  <w:sz w:val="22"/>
                  <w:szCs w:val="22"/>
                </w:rPr>
                <w:t>účastník</w:t>
              </w:r>
            </w:ins>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4E2A5C" w:rsidRPr="007001F1" w:rsidTr="007261E4">
        <w:trPr>
          <w:trHeight w:val="675"/>
          <w:ins w:id="1635" w:author="Autor"/>
        </w:trPr>
        <w:tc>
          <w:tcPr>
            <w:tcW w:w="582" w:type="dxa"/>
            <w:vMerge w:val="restart"/>
            <w:shd w:val="clear" w:color="auto" w:fill="auto"/>
            <w:noWrap/>
            <w:vAlign w:val="center"/>
          </w:tcPr>
          <w:p w:rsidR="004E2A5C" w:rsidRPr="001C31B0" w:rsidRDefault="004E2A5C" w:rsidP="006D2003">
            <w:pPr>
              <w:jc w:val="center"/>
              <w:rPr>
                <w:ins w:id="1636" w:author="Autor"/>
                <w:color w:val="000000"/>
                <w:sz w:val="22"/>
                <w:szCs w:val="22"/>
              </w:rPr>
            </w:pPr>
            <w:ins w:id="1637" w:author="Autor">
              <w:r w:rsidRPr="001C31B0">
                <w:rPr>
                  <w:color w:val="000000"/>
                  <w:sz w:val="22"/>
                  <w:szCs w:val="22"/>
                </w:rPr>
                <w:t>6</w:t>
              </w:r>
            </w:ins>
          </w:p>
        </w:tc>
        <w:tc>
          <w:tcPr>
            <w:tcW w:w="4820" w:type="dxa"/>
            <w:gridSpan w:val="2"/>
            <w:shd w:val="clear" w:color="auto" w:fill="auto"/>
            <w:vAlign w:val="center"/>
          </w:tcPr>
          <w:p w:rsidR="004E2A5C" w:rsidRPr="007001F1" w:rsidRDefault="004E2A5C" w:rsidP="00E94865">
            <w:pPr>
              <w:jc w:val="both"/>
              <w:rPr>
                <w:ins w:id="1638" w:author="Autor"/>
                <w:color w:val="000000"/>
                <w:sz w:val="22"/>
                <w:szCs w:val="22"/>
              </w:rPr>
            </w:pPr>
            <w:ins w:id="1639"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ins>
          </w:p>
        </w:tc>
        <w:tc>
          <w:tcPr>
            <w:tcW w:w="567" w:type="dxa"/>
            <w:shd w:val="clear" w:color="auto" w:fill="auto"/>
            <w:vAlign w:val="center"/>
          </w:tcPr>
          <w:p w:rsidR="004E2A5C" w:rsidRPr="007001F1" w:rsidRDefault="004E2A5C" w:rsidP="006D2003">
            <w:pPr>
              <w:jc w:val="center"/>
              <w:rPr>
                <w:ins w:id="1640" w:author="Autor"/>
                <w:color w:val="000000"/>
              </w:rPr>
            </w:pPr>
          </w:p>
        </w:tc>
        <w:tc>
          <w:tcPr>
            <w:tcW w:w="567" w:type="dxa"/>
            <w:shd w:val="clear" w:color="auto" w:fill="auto"/>
            <w:vAlign w:val="center"/>
          </w:tcPr>
          <w:p w:rsidR="004E2A5C" w:rsidRPr="007001F1" w:rsidRDefault="004E2A5C" w:rsidP="006D2003">
            <w:pPr>
              <w:jc w:val="center"/>
              <w:rPr>
                <w:ins w:id="1641" w:author="Autor"/>
                <w:color w:val="000000"/>
              </w:rPr>
            </w:pPr>
          </w:p>
        </w:tc>
        <w:tc>
          <w:tcPr>
            <w:tcW w:w="776" w:type="dxa"/>
            <w:shd w:val="clear" w:color="auto" w:fill="auto"/>
            <w:vAlign w:val="center"/>
          </w:tcPr>
          <w:p w:rsidR="004E2A5C" w:rsidRPr="007001F1" w:rsidRDefault="004E2A5C" w:rsidP="006D2003">
            <w:pPr>
              <w:jc w:val="center"/>
              <w:rPr>
                <w:ins w:id="1642" w:author="Autor"/>
                <w:color w:val="000000"/>
              </w:rPr>
            </w:pPr>
          </w:p>
        </w:tc>
        <w:tc>
          <w:tcPr>
            <w:tcW w:w="1779" w:type="dxa"/>
            <w:shd w:val="clear" w:color="auto" w:fill="auto"/>
            <w:vAlign w:val="center"/>
          </w:tcPr>
          <w:p w:rsidR="004E2A5C" w:rsidRPr="007001F1" w:rsidRDefault="004E2A5C" w:rsidP="006D2003">
            <w:pPr>
              <w:jc w:val="center"/>
              <w:rPr>
                <w:ins w:id="1643" w:author="Autor"/>
                <w:color w:val="000000"/>
              </w:rPr>
            </w:pPr>
          </w:p>
        </w:tc>
      </w:tr>
      <w:tr w:rsidR="004E2A5C" w:rsidRPr="007001F1" w:rsidTr="007261E4">
        <w:trPr>
          <w:trHeight w:val="675"/>
          <w:ins w:id="1644" w:author="Autor"/>
        </w:trPr>
        <w:tc>
          <w:tcPr>
            <w:tcW w:w="582" w:type="dxa"/>
            <w:vMerge/>
            <w:shd w:val="clear" w:color="auto" w:fill="auto"/>
            <w:noWrap/>
            <w:vAlign w:val="center"/>
          </w:tcPr>
          <w:p w:rsidR="004E2A5C" w:rsidRPr="001C31B0" w:rsidRDefault="004E2A5C" w:rsidP="006D2003">
            <w:pPr>
              <w:jc w:val="center"/>
              <w:rPr>
                <w:ins w:id="1645" w:author="Autor"/>
                <w:color w:val="000000"/>
                <w:sz w:val="22"/>
                <w:szCs w:val="22"/>
                <w:rPrChange w:id="1646" w:author="Autor">
                  <w:rPr>
                    <w:ins w:id="1647" w:author="Autor"/>
                    <w:color w:val="000000"/>
                  </w:rPr>
                </w:rPrChange>
              </w:rPr>
            </w:pPr>
          </w:p>
        </w:tc>
        <w:tc>
          <w:tcPr>
            <w:tcW w:w="4820" w:type="dxa"/>
            <w:gridSpan w:val="2"/>
            <w:shd w:val="clear" w:color="auto" w:fill="auto"/>
            <w:vAlign w:val="center"/>
          </w:tcPr>
          <w:p w:rsidR="004E2A5C" w:rsidRPr="007001F1" w:rsidRDefault="004E2A5C" w:rsidP="00E94865">
            <w:pPr>
              <w:jc w:val="both"/>
              <w:rPr>
                <w:ins w:id="1648" w:author="Autor"/>
                <w:color w:val="000000"/>
                <w:sz w:val="22"/>
                <w:szCs w:val="22"/>
              </w:rPr>
            </w:pPr>
            <w:ins w:id="1649"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rsidR="004E2A5C" w:rsidRPr="007001F1" w:rsidRDefault="004E2A5C" w:rsidP="006D2003">
            <w:pPr>
              <w:jc w:val="center"/>
              <w:rPr>
                <w:ins w:id="1650" w:author="Autor"/>
                <w:color w:val="000000"/>
              </w:rPr>
            </w:pPr>
          </w:p>
        </w:tc>
        <w:tc>
          <w:tcPr>
            <w:tcW w:w="567" w:type="dxa"/>
            <w:shd w:val="clear" w:color="auto" w:fill="auto"/>
            <w:vAlign w:val="center"/>
          </w:tcPr>
          <w:p w:rsidR="004E2A5C" w:rsidRPr="007001F1" w:rsidRDefault="004E2A5C" w:rsidP="006D2003">
            <w:pPr>
              <w:jc w:val="center"/>
              <w:rPr>
                <w:ins w:id="1651" w:author="Autor"/>
                <w:color w:val="000000"/>
              </w:rPr>
            </w:pPr>
          </w:p>
        </w:tc>
        <w:tc>
          <w:tcPr>
            <w:tcW w:w="776" w:type="dxa"/>
            <w:shd w:val="clear" w:color="auto" w:fill="auto"/>
            <w:vAlign w:val="center"/>
          </w:tcPr>
          <w:p w:rsidR="004E2A5C" w:rsidRPr="007001F1" w:rsidRDefault="004E2A5C" w:rsidP="006D2003">
            <w:pPr>
              <w:jc w:val="center"/>
              <w:rPr>
                <w:ins w:id="1652" w:author="Autor"/>
                <w:color w:val="000000"/>
              </w:rPr>
            </w:pPr>
          </w:p>
        </w:tc>
        <w:tc>
          <w:tcPr>
            <w:tcW w:w="1779" w:type="dxa"/>
            <w:shd w:val="clear" w:color="auto" w:fill="auto"/>
            <w:vAlign w:val="center"/>
          </w:tcPr>
          <w:p w:rsidR="004E2A5C" w:rsidRPr="007001F1" w:rsidRDefault="004E2A5C" w:rsidP="006D2003">
            <w:pPr>
              <w:jc w:val="center"/>
              <w:rPr>
                <w:ins w:id="1653" w:author="Autor"/>
                <w:color w:val="000000"/>
              </w:rPr>
            </w:pPr>
          </w:p>
        </w:tc>
      </w:tr>
      <w:tr w:rsidR="001C31B0" w:rsidRPr="007001F1" w:rsidTr="007261E4">
        <w:trPr>
          <w:trHeight w:val="675"/>
          <w:ins w:id="1654" w:author="Autor"/>
        </w:trPr>
        <w:tc>
          <w:tcPr>
            <w:tcW w:w="582" w:type="dxa"/>
            <w:shd w:val="clear" w:color="auto" w:fill="auto"/>
            <w:noWrap/>
            <w:vAlign w:val="center"/>
          </w:tcPr>
          <w:p w:rsidR="001C31B0" w:rsidRPr="001C31B0" w:rsidRDefault="001C31B0" w:rsidP="006D2003">
            <w:pPr>
              <w:jc w:val="center"/>
              <w:rPr>
                <w:ins w:id="1655" w:author="Autor"/>
                <w:color w:val="000000"/>
                <w:sz w:val="22"/>
                <w:szCs w:val="22"/>
              </w:rPr>
            </w:pPr>
            <w:ins w:id="1656" w:author="Autor">
              <w:r>
                <w:rPr>
                  <w:color w:val="000000"/>
                  <w:sz w:val="22"/>
                  <w:szCs w:val="22"/>
                </w:rPr>
                <w:t>7</w:t>
              </w:r>
            </w:ins>
          </w:p>
        </w:tc>
        <w:tc>
          <w:tcPr>
            <w:tcW w:w="4820" w:type="dxa"/>
            <w:gridSpan w:val="2"/>
            <w:shd w:val="clear" w:color="auto" w:fill="auto"/>
            <w:vAlign w:val="center"/>
          </w:tcPr>
          <w:p w:rsidR="001C31B0" w:rsidRPr="007001F1" w:rsidRDefault="001C31B0" w:rsidP="00E94865">
            <w:pPr>
              <w:jc w:val="both"/>
              <w:rPr>
                <w:ins w:id="1657" w:author="Autor"/>
                <w:sz w:val="22"/>
                <w:szCs w:val="22"/>
              </w:rPr>
            </w:pPr>
            <w:ins w:id="1658"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1C31B0" w:rsidRPr="007001F1" w:rsidRDefault="001C31B0" w:rsidP="006D2003">
            <w:pPr>
              <w:jc w:val="center"/>
              <w:rPr>
                <w:ins w:id="1659" w:author="Autor"/>
                <w:color w:val="000000"/>
              </w:rPr>
            </w:pPr>
          </w:p>
        </w:tc>
        <w:tc>
          <w:tcPr>
            <w:tcW w:w="567" w:type="dxa"/>
            <w:shd w:val="clear" w:color="auto" w:fill="auto"/>
            <w:vAlign w:val="center"/>
          </w:tcPr>
          <w:p w:rsidR="001C31B0" w:rsidRPr="007001F1" w:rsidRDefault="001C31B0" w:rsidP="006D2003">
            <w:pPr>
              <w:jc w:val="center"/>
              <w:rPr>
                <w:ins w:id="1660" w:author="Autor"/>
                <w:color w:val="000000"/>
              </w:rPr>
            </w:pPr>
          </w:p>
        </w:tc>
        <w:tc>
          <w:tcPr>
            <w:tcW w:w="776" w:type="dxa"/>
            <w:shd w:val="clear" w:color="auto" w:fill="auto"/>
            <w:vAlign w:val="center"/>
          </w:tcPr>
          <w:p w:rsidR="001C31B0" w:rsidRPr="007001F1" w:rsidRDefault="001C31B0" w:rsidP="006D2003">
            <w:pPr>
              <w:jc w:val="center"/>
              <w:rPr>
                <w:ins w:id="1661" w:author="Autor"/>
                <w:color w:val="000000"/>
              </w:rPr>
            </w:pPr>
          </w:p>
        </w:tc>
        <w:tc>
          <w:tcPr>
            <w:tcW w:w="1779" w:type="dxa"/>
            <w:shd w:val="clear" w:color="auto" w:fill="auto"/>
            <w:vAlign w:val="center"/>
          </w:tcPr>
          <w:p w:rsidR="001C31B0" w:rsidRPr="007001F1" w:rsidRDefault="001C31B0" w:rsidP="006D2003">
            <w:pPr>
              <w:jc w:val="center"/>
              <w:rPr>
                <w:ins w:id="1662" w:author="Autor"/>
                <w:color w:val="000000"/>
              </w:rPr>
            </w:pPr>
          </w:p>
        </w:tc>
      </w:tr>
      <w:tr w:rsidR="004E2A5C" w:rsidRPr="007001F1" w:rsidTr="007261E4">
        <w:trPr>
          <w:trHeight w:val="20"/>
        </w:trPr>
        <w:tc>
          <w:tcPr>
            <w:tcW w:w="582" w:type="dxa"/>
            <w:shd w:val="clear" w:color="auto" w:fill="auto"/>
            <w:noWrap/>
            <w:vAlign w:val="center"/>
            <w:hideMark/>
          </w:tcPr>
          <w:p w:rsidR="004E2A5C" w:rsidRPr="007001F1" w:rsidRDefault="001C31B0" w:rsidP="006D2003">
            <w:pPr>
              <w:jc w:val="center"/>
              <w:rPr>
                <w:color w:val="000000"/>
              </w:rPr>
            </w:pPr>
            <w:ins w:id="1663" w:author="Autor">
              <w:r>
                <w:rPr>
                  <w:color w:val="000000"/>
                  <w:sz w:val="22"/>
                  <w:szCs w:val="22"/>
                </w:rPr>
                <w:t>8</w:t>
              </w:r>
            </w:ins>
            <w:del w:id="1664" w:author="Autor">
              <w:r w:rsidR="004E2A5C" w:rsidRPr="007001F1" w:rsidDel="004E2A5C">
                <w:rPr>
                  <w:color w:val="000000"/>
                  <w:sz w:val="22"/>
                  <w:szCs w:val="22"/>
                </w:rPr>
                <w:delText>6</w:delText>
              </w:r>
            </w:del>
          </w:p>
        </w:tc>
        <w:tc>
          <w:tcPr>
            <w:tcW w:w="4820" w:type="dxa"/>
            <w:gridSpan w:val="2"/>
            <w:shd w:val="clear" w:color="auto" w:fill="auto"/>
            <w:vAlign w:val="center"/>
            <w:hideMark/>
          </w:tcPr>
          <w:p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center"/>
          </w:tcPr>
          <w:p w:rsidR="004E2A5C" w:rsidRPr="007001F1" w:rsidRDefault="004E2A5C" w:rsidP="006D2003">
            <w:pPr>
              <w:jc w:val="both"/>
              <w:rPr>
                <w:b/>
                <w:sz w:val="20"/>
                <w:szCs w:val="20"/>
              </w:rPr>
            </w:pPr>
            <w:r w:rsidRPr="007001F1">
              <w:rPr>
                <w:b/>
                <w:sz w:val="20"/>
                <w:szCs w:val="20"/>
              </w:rPr>
              <w:t>VYJADRENIE</w:t>
            </w:r>
          </w:p>
          <w:p w:rsidR="004E2A5C" w:rsidRPr="007001F1" w:rsidRDefault="004E2A5C" w:rsidP="006D2003">
            <w:pPr>
              <w:jc w:val="both"/>
              <w:rPr>
                <w:sz w:val="20"/>
                <w:szCs w:val="20"/>
              </w:rPr>
            </w:pPr>
          </w:p>
          <w:p w:rsidR="004E2A5C" w:rsidRPr="00A20234" w:rsidRDefault="004E2A5C"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95"/>
              <w:t>[1]</w:t>
            </w:r>
          </w:p>
          <w:p w:rsidR="004E2A5C" w:rsidRPr="007001F1" w:rsidRDefault="004E2A5C" w:rsidP="006D2003">
            <w:pPr>
              <w:rPr>
                <w:b/>
                <w:bCs/>
                <w:color w:val="000000"/>
              </w:rPr>
            </w:pP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Kontrolu vykonal</w:t>
            </w:r>
            <w:ins w:id="1667" w:author="Autor">
              <w:r>
                <w:rPr>
                  <w:rStyle w:val="Odkaznapoznmkupodiarou"/>
                  <w:b/>
                  <w:bCs/>
                  <w:sz w:val="22"/>
                  <w:szCs w:val="22"/>
                </w:rPr>
                <w:footnoteReference w:customMarkFollows="1" w:id="96"/>
                <w:t>2</w:t>
              </w:r>
            </w:ins>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bottom"/>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Kontrolu </w:t>
            </w:r>
            <w:ins w:id="1669" w:author="Autor">
              <w:r w:rsidR="00E3352C">
                <w:rPr>
                  <w:b/>
                  <w:bCs/>
                  <w:sz w:val="22"/>
                  <w:szCs w:val="22"/>
                </w:rPr>
                <w:t>schválil</w:t>
              </w:r>
              <w:r w:rsidR="00E3352C" w:rsidRPr="007001F1" w:rsidDel="00E3352C">
                <w:rPr>
                  <w:b/>
                  <w:bCs/>
                  <w:sz w:val="22"/>
                  <w:szCs w:val="22"/>
                </w:rPr>
                <w:t xml:space="preserve"> </w:t>
              </w:r>
            </w:ins>
            <w:del w:id="1670" w:author="Autor">
              <w:r w:rsidRPr="007001F1" w:rsidDel="00E3352C">
                <w:rPr>
                  <w:b/>
                  <w:bCs/>
                  <w:sz w:val="22"/>
                  <w:szCs w:val="22"/>
                </w:rPr>
                <w:delText>vykonal</w:delText>
              </w:r>
            </w:del>
            <w:ins w:id="1671" w:author="Autor">
              <w:r>
                <w:rPr>
                  <w:rStyle w:val="Odkaznapoznmkupodiarou"/>
                  <w:b/>
                  <w:bCs/>
                  <w:sz w:val="22"/>
                  <w:szCs w:val="22"/>
                </w:rPr>
                <w:footnoteReference w:customMarkFollows="1" w:id="97"/>
                <w:t>3</w:t>
              </w:r>
            </w:ins>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lastRenderedPageBreak/>
              <w:t xml:space="preserve">Dátum: </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bl>
    <w:p w:rsidR="00990B09" w:rsidRPr="007001F1" w:rsidRDefault="00990B09"/>
    <w:p w:rsidR="00990B09" w:rsidRPr="007001F1" w:rsidRDefault="00990B0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673">
          <w:tblGrid>
            <w:gridCol w:w="582"/>
            <w:gridCol w:w="2977"/>
            <w:gridCol w:w="1843"/>
            <w:gridCol w:w="567"/>
            <w:gridCol w:w="567"/>
            <w:gridCol w:w="776"/>
            <w:gridCol w:w="1775"/>
          </w:tblGrid>
        </w:tblGridChange>
      </w:tblGrid>
      <w:tr w:rsidR="00990B09" w:rsidRPr="007001F1" w:rsidTr="007261E4">
        <w:trPr>
          <w:trHeight w:val="645"/>
        </w:trPr>
        <w:tc>
          <w:tcPr>
            <w:tcW w:w="9087" w:type="dxa"/>
            <w:gridSpan w:val="7"/>
            <w:shd w:val="clear" w:color="000000" w:fill="60497A"/>
            <w:vAlign w:val="center"/>
            <w:hideMark/>
          </w:tcPr>
          <w:p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1674" w:name="KZ_32"/>
            <w:r w:rsidRPr="007001F1">
              <w:rPr>
                <w:b/>
                <w:bCs/>
                <w:color w:val="FFFFFF"/>
              </w:rPr>
              <w:t>Nadlimitná zákazka - súťaž návrhov - štandardná ex</w:t>
            </w:r>
            <w:ins w:id="1675" w:author="Autor">
              <w:r w:rsidR="00E94865">
                <w:rPr>
                  <w:b/>
                  <w:bCs/>
                  <w:color w:val="FFFFFF"/>
                </w:rPr>
                <w:t xml:space="preserve"> </w:t>
              </w:r>
            </w:ins>
            <w:r w:rsidRPr="007001F1">
              <w:rPr>
                <w:b/>
                <w:bCs/>
                <w:color w:val="FFFFFF"/>
              </w:rPr>
              <w:t>post kontrola</w:t>
            </w:r>
            <w:bookmarkEnd w:id="1674"/>
          </w:p>
        </w:tc>
      </w:tr>
      <w:tr w:rsidR="00990B09" w:rsidRPr="007001F1" w:rsidTr="007261E4">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66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w:t>
            </w:r>
            <w:r w:rsidR="00606F32">
              <w:rPr>
                <w:color w:val="000000"/>
                <w:sz w:val="22"/>
                <w:szCs w:val="22"/>
              </w:rPr>
              <w:t xml:space="preserve"> prioritnej osi/</w:t>
            </w:r>
            <w:r w:rsidRPr="007001F1">
              <w:rPr>
                <w:color w:val="000000"/>
                <w:sz w:val="22"/>
                <w:szCs w:val="22"/>
              </w:rPr>
              <w:t xml:space="preserve"> opatrenia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rsidTr="007261E4">
        <w:trPr>
          <w:trHeight w:val="33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Nadlimitná zákazka</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90B09" w:rsidRPr="007001F1" w:rsidRDefault="00990B09" w:rsidP="00675CE1">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Štandardná ex</w:t>
            </w:r>
            <w:ins w:id="1676" w:author="Autor">
              <w:r w:rsidR="00E94865">
                <w:rPr>
                  <w:color w:val="000000"/>
                  <w:sz w:val="22"/>
                  <w:szCs w:val="22"/>
                </w:rPr>
                <w:t xml:space="preserve"> </w:t>
              </w:r>
            </w:ins>
            <w:r w:rsidRPr="007001F1">
              <w:rPr>
                <w:color w:val="000000"/>
                <w:sz w:val="22"/>
                <w:szCs w:val="22"/>
              </w:rPr>
              <w:t>post kontrola</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00"/>
        </w:trPr>
        <w:tc>
          <w:tcPr>
            <w:tcW w:w="3559" w:type="dxa"/>
            <w:gridSpan w:val="2"/>
            <w:shd w:val="clear" w:color="auto" w:fill="auto"/>
            <w:vAlign w:val="center"/>
            <w:hideMark/>
          </w:tcPr>
          <w:p w:rsidR="00990B09" w:rsidRPr="007001F1" w:rsidRDefault="00990B09" w:rsidP="00675CE1">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7261E4">
        <w:trPr>
          <w:trHeight w:val="315"/>
        </w:trPr>
        <w:tc>
          <w:tcPr>
            <w:tcW w:w="582" w:type="dxa"/>
            <w:shd w:val="clear" w:color="000000" w:fill="60497A"/>
            <w:vAlign w:val="center"/>
            <w:hideMark/>
          </w:tcPr>
          <w:p w:rsidR="00990B09" w:rsidRPr="007001F1" w:rsidRDefault="00990B09" w:rsidP="00675CE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90B09" w:rsidRPr="007001F1" w:rsidRDefault="00990B09" w:rsidP="00675CE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90B09" w:rsidRPr="007001F1" w:rsidRDefault="00990B09" w:rsidP="00675CE1">
            <w:pPr>
              <w:jc w:val="center"/>
              <w:rPr>
                <w:b/>
                <w:bCs/>
                <w:color w:val="FFFFFF"/>
              </w:rPr>
            </w:pPr>
            <w:r w:rsidRPr="007001F1">
              <w:rPr>
                <w:b/>
                <w:bCs/>
                <w:color w:val="FFFFFF"/>
                <w:sz w:val="22"/>
                <w:szCs w:val="22"/>
              </w:rPr>
              <w:t>áno</w:t>
            </w:r>
          </w:p>
        </w:tc>
        <w:tc>
          <w:tcPr>
            <w:tcW w:w="567" w:type="dxa"/>
            <w:shd w:val="clear" w:color="000000" w:fill="60497A"/>
            <w:vAlign w:val="center"/>
            <w:hideMark/>
          </w:tcPr>
          <w:p w:rsidR="00990B09" w:rsidRPr="007001F1" w:rsidRDefault="00990B09" w:rsidP="00675CE1">
            <w:pPr>
              <w:jc w:val="center"/>
              <w:rPr>
                <w:b/>
                <w:bCs/>
                <w:color w:val="FFFFFF"/>
              </w:rPr>
            </w:pPr>
            <w:r w:rsidRPr="007001F1">
              <w:rPr>
                <w:b/>
                <w:bCs/>
                <w:color w:val="FFFFFF"/>
                <w:sz w:val="22"/>
                <w:szCs w:val="22"/>
              </w:rPr>
              <w:t>nie</w:t>
            </w:r>
          </w:p>
        </w:tc>
        <w:tc>
          <w:tcPr>
            <w:tcW w:w="776" w:type="dxa"/>
            <w:shd w:val="clear" w:color="000000" w:fill="60497A"/>
            <w:vAlign w:val="center"/>
            <w:hideMark/>
          </w:tcPr>
          <w:p w:rsidR="00990B09" w:rsidRPr="007001F1" w:rsidRDefault="00990B09" w:rsidP="00675CE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90B09" w:rsidRPr="007001F1" w:rsidRDefault="00990B09" w:rsidP="00675CE1">
            <w:pPr>
              <w:jc w:val="center"/>
              <w:rPr>
                <w:b/>
                <w:bCs/>
                <w:color w:val="FFFFFF"/>
              </w:rPr>
            </w:pPr>
            <w:r w:rsidRPr="007001F1">
              <w:rPr>
                <w:b/>
                <w:bCs/>
                <w:color w:val="FFFFFF"/>
                <w:sz w:val="22"/>
                <w:szCs w:val="22"/>
              </w:rPr>
              <w:t>Poznámka</w:t>
            </w:r>
          </w:p>
        </w:tc>
      </w:tr>
      <w:tr w:rsidR="00962446" w:rsidRPr="007001F1" w:rsidTr="007261E4">
        <w:trPr>
          <w:trHeight w:val="315"/>
          <w:ins w:id="1677" w:author="Autor"/>
        </w:trPr>
        <w:tc>
          <w:tcPr>
            <w:tcW w:w="582" w:type="dxa"/>
            <w:vMerge w:val="restart"/>
            <w:shd w:val="clear" w:color="000000" w:fill="60497A"/>
            <w:vAlign w:val="center"/>
          </w:tcPr>
          <w:p w:rsidR="00962446" w:rsidRPr="007001F1" w:rsidRDefault="00962446" w:rsidP="00675CE1">
            <w:pPr>
              <w:jc w:val="center"/>
              <w:rPr>
                <w:ins w:id="1678" w:author="Autor"/>
                <w:b/>
                <w:bCs/>
                <w:color w:val="FFFFFF"/>
                <w:sz w:val="22"/>
                <w:szCs w:val="22"/>
              </w:rPr>
            </w:pPr>
            <w:ins w:id="1679" w:author="Autor">
              <w:r w:rsidRPr="00962446">
                <w:rPr>
                  <w:color w:val="000000"/>
                  <w:sz w:val="22"/>
                  <w:szCs w:val="22"/>
                </w:rPr>
                <w:t>1</w:t>
              </w:r>
            </w:ins>
          </w:p>
        </w:tc>
        <w:tc>
          <w:tcPr>
            <w:tcW w:w="4820" w:type="dxa"/>
            <w:gridSpan w:val="2"/>
            <w:shd w:val="clear" w:color="000000" w:fill="60497A"/>
            <w:vAlign w:val="center"/>
          </w:tcPr>
          <w:p w:rsidR="00962446" w:rsidRPr="00667D83" w:rsidRDefault="00962446">
            <w:pPr>
              <w:rPr>
                <w:ins w:id="1680" w:author="Autor"/>
                <w:color w:val="000000"/>
                <w:sz w:val="22"/>
                <w:szCs w:val="22"/>
                <w:rPrChange w:id="1681" w:author="Autor">
                  <w:rPr>
                    <w:ins w:id="1682" w:author="Autor"/>
                    <w:b/>
                    <w:bCs/>
                    <w:color w:val="FFFFFF"/>
                    <w:sz w:val="22"/>
                    <w:szCs w:val="22"/>
                  </w:rPr>
                </w:rPrChange>
              </w:rPr>
              <w:pPrChange w:id="1683" w:author="Autor">
                <w:pPr>
                  <w:jc w:val="center"/>
                </w:pPr>
              </w:pPrChange>
            </w:pPr>
            <w:ins w:id="1684" w:author="Autor">
              <w:r w:rsidRPr="007001F1">
                <w:rPr>
                  <w:color w:val="000000"/>
                  <w:sz w:val="22"/>
                  <w:szCs w:val="22"/>
                </w:rPr>
                <w:t>a) Je použitý postup súťaže návrhov v súlade            so ZVO?</w:t>
              </w:r>
            </w:ins>
          </w:p>
        </w:tc>
        <w:tc>
          <w:tcPr>
            <w:tcW w:w="567" w:type="dxa"/>
            <w:shd w:val="clear" w:color="000000" w:fill="60497A"/>
            <w:vAlign w:val="center"/>
          </w:tcPr>
          <w:p w:rsidR="00962446" w:rsidRPr="007001F1" w:rsidRDefault="00962446" w:rsidP="00675CE1">
            <w:pPr>
              <w:jc w:val="center"/>
              <w:rPr>
                <w:ins w:id="1685" w:author="Autor"/>
                <w:b/>
                <w:bCs/>
                <w:color w:val="FFFFFF"/>
                <w:sz w:val="22"/>
                <w:szCs w:val="22"/>
              </w:rPr>
            </w:pPr>
          </w:p>
        </w:tc>
        <w:tc>
          <w:tcPr>
            <w:tcW w:w="567" w:type="dxa"/>
            <w:shd w:val="clear" w:color="000000" w:fill="60497A"/>
            <w:vAlign w:val="center"/>
          </w:tcPr>
          <w:p w:rsidR="00962446" w:rsidRPr="007001F1" w:rsidRDefault="00962446" w:rsidP="00675CE1">
            <w:pPr>
              <w:jc w:val="center"/>
              <w:rPr>
                <w:ins w:id="1686" w:author="Autor"/>
                <w:b/>
                <w:bCs/>
                <w:color w:val="FFFFFF"/>
                <w:sz w:val="22"/>
                <w:szCs w:val="22"/>
              </w:rPr>
            </w:pPr>
          </w:p>
        </w:tc>
        <w:tc>
          <w:tcPr>
            <w:tcW w:w="776" w:type="dxa"/>
            <w:shd w:val="clear" w:color="000000" w:fill="60497A"/>
            <w:vAlign w:val="center"/>
          </w:tcPr>
          <w:p w:rsidR="00962446" w:rsidRPr="007001F1" w:rsidRDefault="00962446" w:rsidP="00675CE1">
            <w:pPr>
              <w:jc w:val="center"/>
              <w:rPr>
                <w:ins w:id="1687" w:author="Autor"/>
                <w:b/>
                <w:bCs/>
                <w:color w:val="FFFFFF"/>
                <w:sz w:val="22"/>
                <w:szCs w:val="22"/>
              </w:rPr>
            </w:pPr>
          </w:p>
        </w:tc>
        <w:tc>
          <w:tcPr>
            <w:tcW w:w="1775" w:type="dxa"/>
            <w:shd w:val="clear" w:color="000000" w:fill="60497A"/>
            <w:vAlign w:val="center"/>
          </w:tcPr>
          <w:p w:rsidR="00962446" w:rsidRPr="007001F1" w:rsidRDefault="00962446" w:rsidP="00675CE1">
            <w:pPr>
              <w:jc w:val="center"/>
              <w:rPr>
                <w:ins w:id="1688" w:author="Autor"/>
                <w:b/>
                <w:bCs/>
                <w:color w:val="FFFFFF"/>
                <w:sz w:val="22"/>
                <w:szCs w:val="22"/>
              </w:rPr>
            </w:pPr>
          </w:p>
        </w:tc>
      </w:tr>
      <w:tr w:rsidR="00962446" w:rsidRPr="007001F1" w:rsidTr="007261E4">
        <w:trPr>
          <w:trHeight w:val="315"/>
          <w:ins w:id="1689" w:author="Autor"/>
        </w:trPr>
        <w:tc>
          <w:tcPr>
            <w:tcW w:w="582" w:type="dxa"/>
            <w:vMerge/>
            <w:shd w:val="clear" w:color="000000" w:fill="60497A"/>
            <w:vAlign w:val="center"/>
          </w:tcPr>
          <w:p w:rsidR="00962446" w:rsidRPr="007001F1" w:rsidRDefault="00962446" w:rsidP="00675CE1">
            <w:pPr>
              <w:jc w:val="center"/>
              <w:rPr>
                <w:ins w:id="1690" w:author="Autor"/>
                <w:b/>
                <w:bCs/>
                <w:color w:val="FFFFFF"/>
                <w:sz w:val="22"/>
                <w:szCs w:val="22"/>
              </w:rPr>
            </w:pPr>
          </w:p>
        </w:tc>
        <w:tc>
          <w:tcPr>
            <w:tcW w:w="4820" w:type="dxa"/>
            <w:gridSpan w:val="2"/>
            <w:shd w:val="clear" w:color="000000" w:fill="60497A"/>
            <w:vAlign w:val="center"/>
          </w:tcPr>
          <w:p w:rsidR="00962446" w:rsidRPr="00667D83" w:rsidRDefault="00962446">
            <w:pPr>
              <w:rPr>
                <w:ins w:id="1691" w:author="Autor"/>
                <w:color w:val="000000"/>
                <w:sz w:val="22"/>
                <w:szCs w:val="22"/>
                <w:rPrChange w:id="1692" w:author="Autor">
                  <w:rPr>
                    <w:ins w:id="1693" w:author="Autor"/>
                    <w:b/>
                    <w:bCs/>
                    <w:color w:val="FFFFFF"/>
                    <w:sz w:val="22"/>
                    <w:szCs w:val="22"/>
                  </w:rPr>
                </w:rPrChange>
              </w:rPr>
              <w:pPrChange w:id="1694" w:author="Autor">
                <w:pPr>
                  <w:jc w:val="center"/>
                </w:pPr>
              </w:pPrChange>
            </w:pPr>
            <w:ins w:id="1695" w:author="Autor">
              <w:r w:rsidRPr="007001F1">
                <w:rPr>
                  <w:color w:val="000000"/>
                  <w:sz w:val="22"/>
                  <w:szCs w:val="22"/>
                </w:rPr>
                <w:t>b) Bola súťaž návrhov použitá, ak bola splnená aspoň jedna z podmienok podľa § 120 ZVO?</w:t>
              </w:r>
            </w:ins>
          </w:p>
        </w:tc>
        <w:tc>
          <w:tcPr>
            <w:tcW w:w="567" w:type="dxa"/>
            <w:shd w:val="clear" w:color="000000" w:fill="60497A"/>
            <w:vAlign w:val="center"/>
          </w:tcPr>
          <w:p w:rsidR="00962446" w:rsidRPr="007001F1" w:rsidRDefault="00962446" w:rsidP="00675CE1">
            <w:pPr>
              <w:jc w:val="center"/>
              <w:rPr>
                <w:ins w:id="1696" w:author="Autor"/>
                <w:b/>
                <w:bCs/>
                <w:color w:val="FFFFFF"/>
                <w:sz w:val="22"/>
                <w:szCs w:val="22"/>
              </w:rPr>
            </w:pPr>
          </w:p>
        </w:tc>
        <w:tc>
          <w:tcPr>
            <w:tcW w:w="567" w:type="dxa"/>
            <w:shd w:val="clear" w:color="000000" w:fill="60497A"/>
            <w:vAlign w:val="center"/>
          </w:tcPr>
          <w:p w:rsidR="00962446" w:rsidRPr="007001F1" w:rsidRDefault="00962446" w:rsidP="00675CE1">
            <w:pPr>
              <w:jc w:val="center"/>
              <w:rPr>
                <w:ins w:id="1697" w:author="Autor"/>
                <w:b/>
                <w:bCs/>
                <w:color w:val="FFFFFF"/>
                <w:sz w:val="22"/>
                <w:szCs w:val="22"/>
              </w:rPr>
            </w:pPr>
          </w:p>
        </w:tc>
        <w:tc>
          <w:tcPr>
            <w:tcW w:w="776" w:type="dxa"/>
            <w:shd w:val="clear" w:color="000000" w:fill="60497A"/>
            <w:vAlign w:val="center"/>
          </w:tcPr>
          <w:p w:rsidR="00962446" w:rsidRPr="007001F1" w:rsidRDefault="00962446" w:rsidP="00675CE1">
            <w:pPr>
              <w:jc w:val="center"/>
              <w:rPr>
                <w:ins w:id="1698" w:author="Autor"/>
                <w:b/>
                <w:bCs/>
                <w:color w:val="FFFFFF"/>
                <w:sz w:val="22"/>
                <w:szCs w:val="22"/>
              </w:rPr>
            </w:pPr>
          </w:p>
        </w:tc>
        <w:tc>
          <w:tcPr>
            <w:tcW w:w="1775" w:type="dxa"/>
            <w:shd w:val="clear" w:color="000000" w:fill="60497A"/>
            <w:vAlign w:val="center"/>
          </w:tcPr>
          <w:p w:rsidR="00962446" w:rsidRPr="007001F1" w:rsidRDefault="00962446" w:rsidP="00675CE1">
            <w:pPr>
              <w:jc w:val="center"/>
              <w:rPr>
                <w:ins w:id="1699" w:author="Autor"/>
                <w:b/>
                <w:bCs/>
                <w:color w:val="FFFFFF"/>
                <w:sz w:val="22"/>
                <w:szCs w:val="22"/>
              </w:rPr>
            </w:pPr>
          </w:p>
        </w:tc>
      </w:tr>
      <w:tr w:rsidR="00962446" w:rsidRPr="007001F1" w:rsidTr="007261E4">
        <w:trPr>
          <w:trHeight w:val="315"/>
          <w:ins w:id="1700" w:author="Autor"/>
        </w:trPr>
        <w:tc>
          <w:tcPr>
            <w:tcW w:w="582" w:type="dxa"/>
            <w:vMerge/>
            <w:shd w:val="clear" w:color="000000" w:fill="60497A"/>
            <w:vAlign w:val="center"/>
          </w:tcPr>
          <w:p w:rsidR="00962446" w:rsidRPr="007001F1" w:rsidRDefault="00962446" w:rsidP="00675CE1">
            <w:pPr>
              <w:jc w:val="center"/>
              <w:rPr>
                <w:ins w:id="1701" w:author="Autor"/>
                <w:b/>
                <w:bCs/>
                <w:color w:val="FFFFFF"/>
                <w:sz w:val="22"/>
                <w:szCs w:val="22"/>
              </w:rPr>
            </w:pPr>
          </w:p>
        </w:tc>
        <w:tc>
          <w:tcPr>
            <w:tcW w:w="4820" w:type="dxa"/>
            <w:gridSpan w:val="2"/>
            <w:shd w:val="clear" w:color="000000" w:fill="60497A"/>
            <w:vAlign w:val="center"/>
          </w:tcPr>
          <w:p w:rsidR="00962446" w:rsidRPr="00667D83" w:rsidRDefault="00962446">
            <w:pPr>
              <w:rPr>
                <w:ins w:id="1702" w:author="Autor"/>
                <w:color w:val="000000"/>
                <w:sz w:val="22"/>
                <w:szCs w:val="22"/>
                <w:rPrChange w:id="1703" w:author="Autor">
                  <w:rPr>
                    <w:ins w:id="1704" w:author="Autor"/>
                    <w:b/>
                    <w:bCs/>
                    <w:color w:val="FFFFFF"/>
                    <w:sz w:val="22"/>
                    <w:szCs w:val="22"/>
                  </w:rPr>
                </w:rPrChange>
              </w:rPr>
              <w:pPrChange w:id="1705" w:author="Autor">
                <w:pPr>
                  <w:jc w:val="center"/>
                </w:pPr>
              </w:pPrChange>
            </w:pPr>
            <w:ins w:id="1706" w:author="Autor">
              <w:r>
                <w:rPr>
                  <w:color w:val="000000"/>
                  <w:sz w:val="22"/>
                  <w:szCs w:val="22"/>
                </w:rPr>
                <w:t>c) V prípade, že verejný obstarávateľ využil prípravné trhové konzultácie, postupoval podľa § 25 ZVO?</w:t>
              </w:r>
            </w:ins>
          </w:p>
        </w:tc>
        <w:tc>
          <w:tcPr>
            <w:tcW w:w="567" w:type="dxa"/>
            <w:shd w:val="clear" w:color="000000" w:fill="60497A"/>
            <w:vAlign w:val="center"/>
          </w:tcPr>
          <w:p w:rsidR="00962446" w:rsidRPr="007001F1" w:rsidRDefault="00962446" w:rsidP="00675CE1">
            <w:pPr>
              <w:jc w:val="center"/>
              <w:rPr>
                <w:ins w:id="1707" w:author="Autor"/>
                <w:b/>
                <w:bCs/>
                <w:color w:val="FFFFFF"/>
                <w:sz w:val="22"/>
                <w:szCs w:val="22"/>
              </w:rPr>
            </w:pPr>
          </w:p>
        </w:tc>
        <w:tc>
          <w:tcPr>
            <w:tcW w:w="567" w:type="dxa"/>
            <w:shd w:val="clear" w:color="000000" w:fill="60497A"/>
            <w:vAlign w:val="center"/>
          </w:tcPr>
          <w:p w:rsidR="00962446" w:rsidRPr="007001F1" w:rsidRDefault="00962446" w:rsidP="00675CE1">
            <w:pPr>
              <w:jc w:val="center"/>
              <w:rPr>
                <w:ins w:id="1708" w:author="Autor"/>
                <w:b/>
                <w:bCs/>
                <w:color w:val="FFFFFF"/>
                <w:sz w:val="22"/>
                <w:szCs w:val="22"/>
              </w:rPr>
            </w:pPr>
          </w:p>
        </w:tc>
        <w:tc>
          <w:tcPr>
            <w:tcW w:w="776" w:type="dxa"/>
            <w:shd w:val="clear" w:color="000000" w:fill="60497A"/>
            <w:vAlign w:val="center"/>
          </w:tcPr>
          <w:p w:rsidR="00962446" w:rsidRPr="007001F1" w:rsidRDefault="00962446" w:rsidP="00675CE1">
            <w:pPr>
              <w:jc w:val="center"/>
              <w:rPr>
                <w:ins w:id="1709" w:author="Autor"/>
                <w:b/>
                <w:bCs/>
                <w:color w:val="FFFFFF"/>
                <w:sz w:val="22"/>
                <w:szCs w:val="22"/>
              </w:rPr>
            </w:pPr>
          </w:p>
        </w:tc>
        <w:tc>
          <w:tcPr>
            <w:tcW w:w="1775" w:type="dxa"/>
            <w:shd w:val="clear" w:color="000000" w:fill="60497A"/>
            <w:vAlign w:val="center"/>
          </w:tcPr>
          <w:p w:rsidR="00962446" w:rsidRPr="007001F1" w:rsidRDefault="00962446" w:rsidP="00675CE1">
            <w:pPr>
              <w:jc w:val="center"/>
              <w:rPr>
                <w:ins w:id="1710" w:author="Autor"/>
                <w:b/>
                <w:bCs/>
                <w:color w:val="FFFFFF"/>
                <w:sz w:val="22"/>
                <w:szCs w:val="22"/>
              </w:rPr>
            </w:pPr>
          </w:p>
        </w:tc>
      </w:tr>
      <w:tr w:rsidR="00962446" w:rsidRPr="007001F1" w:rsidTr="00A96394">
        <w:trPr>
          <w:trHeight w:val="302"/>
        </w:trPr>
        <w:tc>
          <w:tcPr>
            <w:tcW w:w="582" w:type="dxa"/>
            <w:vMerge w:val="restart"/>
            <w:shd w:val="clear" w:color="auto" w:fill="auto"/>
            <w:noWrap/>
            <w:vAlign w:val="center"/>
            <w:hideMark/>
          </w:tcPr>
          <w:p w:rsidR="00962446" w:rsidRPr="007001F1" w:rsidRDefault="00962446" w:rsidP="00675CE1">
            <w:pPr>
              <w:jc w:val="center"/>
              <w:rPr>
                <w:color w:val="000000"/>
              </w:rPr>
            </w:pPr>
            <w:ins w:id="1711" w:author="Autor">
              <w:r>
                <w:rPr>
                  <w:color w:val="000000"/>
                  <w:sz w:val="22"/>
                  <w:szCs w:val="22"/>
                </w:rPr>
                <w:t>2</w:t>
              </w:r>
            </w:ins>
            <w:del w:id="1712" w:author="Autor">
              <w:r w:rsidRPr="007001F1" w:rsidDel="00962446">
                <w:rPr>
                  <w:color w:val="000000"/>
                  <w:sz w:val="22"/>
                  <w:szCs w:val="22"/>
                </w:rPr>
                <w:delText>1</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A96394">
        <w:trPr>
          <w:trHeight w:val="299"/>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Bola  PHZ určená tak, že vychádzala z ceny, za ktorú sa obvykle predáva rovnaký alebo porovnateľný predmet zákazky v čase, keď sa </w:t>
            </w:r>
            <w:r w:rsidRPr="007001F1">
              <w:rPr>
                <w:color w:val="000000"/>
                <w:sz w:val="22"/>
                <w:szCs w:val="22"/>
              </w:rPr>
              <w:lastRenderedPageBreak/>
              <w:t>oznámenie o vyhlásení verejného obstarávania alebo ekvivalent takéhoto oznámenia posiela na zverejnenie?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A96394">
        <w:trPr>
          <w:trHeight w:val="632"/>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7261E4">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7261E4">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7261E4">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A96394">
        <w:trPr>
          <w:trHeight w:val="364"/>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g) Bola PHZ určená v súlade s ostatnými ustanoveniami §</w:t>
            </w:r>
            <w:ins w:id="1713" w:author="Autor">
              <w:r>
                <w:rPr>
                  <w:color w:val="000000"/>
                  <w:sz w:val="22"/>
                  <w:szCs w:val="22"/>
                </w:rPr>
                <w:t xml:space="preserve"> </w:t>
              </w:r>
            </w:ins>
            <w:r w:rsidRPr="007001F1">
              <w:rPr>
                <w:color w:val="000000"/>
                <w:sz w:val="22"/>
                <w:szCs w:val="22"/>
              </w:rPr>
              <w:t>6 ZVO?</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7261E4">
        <w:trPr>
          <w:trHeight w:val="20"/>
        </w:trPr>
        <w:tc>
          <w:tcPr>
            <w:tcW w:w="582" w:type="dxa"/>
            <w:shd w:val="clear" w:color="auto" w:fill="auto"/>
            <w:noWrap/>
            <w:vAlign w:val="center"/>
            <w:hideMark/>
          </w:tcPr>
          <w:p w:rsidR="00962446" w:rsidRPr="007001F1" w:rsidRDefault="00962446" w:rsidP="00675CE1">
            <w:pPr>
              <w:jc w:val="center"/>
              <w:rPr>
                <w:color w:val="000000"/>
              </w:rPr>
            </w:pPr>
            <w:ins w:id="1714" w:author="Autor">
              <w:r>
                <w:rPr>
                  <w:color w:val="000000"/>
                  <w:sz w:val="22"/>
                  <w:szCs w:val="22"/>
                </w:rPr>
                <w:t>3</w:t>
              </w:r>
            </w:ins>
            <w:del w:id="1715" w:author="Autor">
              <w:r w:rsidRPr="007001F1" w:rsidDel="00962446">
                <w:rPr>
                  <w:color w:val="000000"/>
                  <w:sz w:val="22"/>
                  <w:szCs w:val="22"/>
                </w:rPr>
                <w:delText>2</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7261E4">
        <w:trPr>
          <w:trHeight w:val="758"/>
        </w:trPr>
        <w:tc>
          <w:tcPr>
            <w:tcW w:w="582" w:type="dxa"/>
            <w:vMerge w:val="restart"/>
            <w:shd w:val="clear" w:color="auto" w:fill="auto"/>
            <w:noWrap/>
            <w:vAlign w:val="center"/>
          </w:tcPr>
          <w:p w:rsidR="00962446" w:rsidRPr="007001F1" w:rsidRDefault="00962446" w:rsidP="00675CE1">
            <w:pPr>
              <w:jc w:val="center"/>
              <w:rPr>
                <w:color w:val="000000"/>
              </w:rPr>
            </w:pPr>
            <w:del w:id="1716" w:author="Autor">
              <w:r w:rsidRPr="007001F1" w:rsidDel="00962446">
                <w:rPr>
                  <w:color w:val="000000"/>
                  <w:sz w:val="22"/>
                  <w:szCs w:val="22"/>
                </w:rPr>
                <w:delText>3</w:delText>
              </w:r>
            </w:del>
            <w:ins w:id="1717" w:author="Autor">
              <w:r>
                <w:rPr>
                  <w:color w:val="000000"/>
                  <w:sz w:val="22"/>
                  <w:szCs w:val="22"/>
                </w:rPr>
                <w:t>4</w:t>
              </w:r>
            </w:ins>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ins w:id="1718" w:author="Autor">
              <w:r>
                <w:rPr>
                  <w:color w:val="000000"/>
                  <w:sz w:val="22"/>
                  <w:szCs w:val="22"/>
                </w:rPr>
                <w:t xml:space="preserve"> </w:t>
              </w:r>
            </w:ins>
            <w:r w:rsidRPr="007001F1">
              <w:rPr>
                <w:color w:val="000000"/>
                <w:sz w:val="22"/>
                <w:szCs w:val="22"/>
              </w:rPr>
              <w:t xml:space="preserve">ZVO? </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7261E4">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del w:id="1719" w:author="Autor">
              <w:r w:rsidRPr="007001F1" w:rsidDel="00E94865">
                <w:rPr>
                  <w:color w:val="000000"/>
                  <w:sz w:val="22"/>
                  <w:szCs w:val="22"/>
                </w:rPr>
                <w:delText>verejného obstarávania</w:delText>
              </w:r>
            </w:del>
            <w:ins w:id="1720" w:author="Autor">
              <w:r>
                <w:rPr>
                  <w:color w:val="000000"/>
                  <w:sz w:val="22"/>
                  <w:szCs w:val="22"/>
                </w:rPr>
                <w:t>súťaže návrhov</w:t>
              </w:r>
            </w:ins>
            <w:r w:rsidRPr="007001F1">
              <w:rPr>
                <w:color w:val="000000"/>
                <w:sz w:val="22"/>
                <w:szCs w:val="22"/>
              </w:rPr>
              <w:t xml:space="preserve"> </w:t>
            </w:r>
            <w:del w:id="1721" w:author="Autor">
              <w:r w:rsidDel="00E94865">
                <w:rPr>
                  <w:color w:val="000000"/>
                  <w:sz w:val="22"/>
                  <w:szCs w:val="22"/>
                </w:rPr>
                <w:delText xml:space="preserve">alebo v správe o zákazke </w:delText>
              </w:r>
            </w:del>
            <w:r w:rsidRPr="007001F1">
              <w:rPr>
                <w:color w:val="000000"/>
                <w:sz w:val="22"/>
                <w:szCs w:val="22"/>
              </w:rPr>
              <w:t>odôvodnenie?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7261E4">
        <w:trPr>
          <w:trHeight w:val="20"/>
        </w:trPr>
        <w:tc>
          <w:tcPr>
            <w:tcW w:w="582" w:type="dxa"/>
            <w:shd w:val="clear" w:color="auto" w:fill="auto"/>
            <w:noWrap/>
            <w:vAlign w:val="center"/>
            <w:hideMark/>
          </w:tcPr>
          <w:p w:rsidR="00962446" w:rsidRPr="007001F1" w:rsidRDefault="00962446" w:rsidP="00675CE1">
            <w:pPr>
              <w:jc w:val="center"/>
              <w:rPr>
                <w:color w:val="000000"/>
              </w:rPr>
            </w:pPr>
            <w:del w:id="1722" w:author="Autor">
              <w:r w:rsidRPr="007001F1" w:rsidDel="00962446">
                <w:rPr>
                  <w:color w:val="000000"/>
                  <w:sz w:val="22"/>
                  <w:szCs w:val="22"/>
                </w:rPr>
                <w:delText>4</w:delText>
              </w:r>
            </w:del>
            <w:ins w:id="1723" w:author="Autor">
              <w:r>
                <w:rPr>
                  <w:color w:val="000000"/>
                  <w:sz w:val="22"/>
                  <w:szCs w:val="22"/>
                </w:rPr>
                <w:t>5</w:t>
              </w:r>
            </w:ins>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ins w:id="1724" w:author="Autor">
              <w:r>
                <w:rPr>
                  <w:color w:val="000000"/>
                  <w:sz w:val="22"/>
                  <w:szCs w:val="22"/>
                </w:rPr>
                <w:t xml:space="preserve"> </w:t>
              </w:r>
            </w:ins>
            <w:r w:rsidRPr="007001F1">
              <w:rPr>
                <w:color w:val="000000"/>
                <w:sz w:val="22"/>
                <w:szCs w:val="22"/>
              </w:rPr>
              <w:t>podľa Systému riadenia EŠIF, v časti kontrola verejného obstarávania - spolupráca s PMÚ a spolupráca s OČTK?</w:t>
            </w:r>
            <w:ins w:id="1725" w:author="Autor">
              <w:r>
                <w:rPr>
                  <w:color w:val="000000"/>
                  <w:sz w:val="22"/>
                  <w:szCs w:val="22"/>
                </w:rPr>
                <w:t xml:space="preserve"> </w:t>
              </w:r>
            </w:ins>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7261E4">
        <w:trPr>
          <w:trHeight w:val="20"/>
        </w:trPr>
        <w:tc>
          <w:tcPr>
            <w:tcW w:w="582" w:type="dxa"/>
            <w:shd w:val="clear" w:color="auto" w:fill="auto"/>
            <w:noWrap/>
            <w:vAlign w:val="center"/>
            <w:hideMark/>
          </w:tcPr>
          <w:p w:rsidR="00962446" w:rsidRPr="007001F1" w:rsidRDefault="00962446" w:rsidP="00675CE1">
            <w:pPr>
              <w:jc w:val="center"/>
              <w:rPr>
                <w:color w:val="000000"/>
              </w:rPr>
            </w:pPr>
            <w:ins w:id="1726" w:author="Autor">
              <w:r>
                <w:rPr>
                  <w:color w:val="000000"/>
                  <w:sz w:val="22"/>
                  <w:szCs w:val="22"/>
                </w:rPr>
                <w:t>6</w:t>
              </w:r>
            </w:ins>
            <w:del w:id="1727" w:author="Autor">
              <w:r w:rsidRPr="007001F1" w:rsidDel="00962446">
                <w:rPr>
                  <w:color w:val="000000"/>
                  <w:sz w:val="22"/>
                  <w:szCs w:val="22"/>
                </w:rPr>
                <w:delText>5</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7261E4">
        <w:trPr>
          <w:trHeight w:val="20"/>
        </w:trPr>
        <w:tc>
          <w:tcPr>
            <w:tcW w:w="582" w:type="dxa"/>
            <w:shd w:val="clear" w:color="auto" w:fill="auto"/>
            <w:noWrap/>
            <w:vAlign w:val="center"/>
            <w:hideMark/>
          </w:tcPr>
          <w:p w:rsidR="00962446" w:rsidRPr="007001F1" w:rsidRDefault="00962446" w:rsidP="006B40A4">
            <w:pPr>
              <w:jc w:val="center"/>
              <w:rPr>
                <w:color w:val="000000"/>
              </w:rPr>
            </w:pPr>
            <w:ins w:id="1728" w:author="Autor">
              <w:r>
                <w:rPr>
                  <w:color w:val="000000"/>
                  <w:sz w:val="22"/>
                  <w:szCs w:val="22"/>
                </w:rPr>
                <w:t>7</w:t>
              </w:r>
            </w:ins>
            <w:del w:id="1729" w:author="Autor">
              <w:r w:rsidRPr="007001F1" w:rsidDel="00962446">
                <w:rPr>
                  <w:color w:val="000000"/>
                  <w:sz w:val="22"/>
                  <w:szCs w:val="22"/>
                </w:rPr>
                <w:delText>6</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7261E4">
        <w:trPr>
          <w:trHeight w:val="20"/>
        </w:trPr>
        <w:tc>
          <w:tcPr>
            <w:tcW w:w="582" w:type="dxa"/>
            <w:shd w:val="clear" w:color="auto" w:fill="auto"/>
            <w:noWrap/>
            <w:vAlign w:val="center"/>
            <w:hideMark/>
          </w:tcPr>
          <w:p w:rsidR="00962446" w:rsidRPr="007001F1" w:rsidRDefault="00962446" w:rsidP="006B40A4">
            <w:pPr>
              <w:jc w:val="center"/>
              <w:rPr>
                <w:color w:val="000000"/>
              </w:rPr>
            </w:pPr>
            <w:ins w:id="1730" w:author="Autor">
              <w:r>
                <w:rPr>
                  <w:color w:val="000000"/>
                  <w:sz w:val="22"/>
                  <w:szCs w:val="22"/>
                </w:rPr>
                <w:t>8</w:t>
              </w:r>
            </w:ins>
            <w:del w:id="1731" w:author="Autor">
              <w:r w:rsidRPr="007001F1" w:rsidDel="00962446">
                <w:rPr>
                  <w:color w:val="000000"/>
                  <w:sz w:val="22"/>
                  <w:szCs w:val="22"/>
                </w:rPr>
                <w:delText>7</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7261E4">
        <w:trPr>
          <w:trHeight w:val="1268"/>
        </w:trPr>
        <w:tc>
          <w:tcPr>
            <w:tcW w:w="582" w:type="dxa"/>
            <w:vMerge w:val="restart"/>
            <w:shd w:val="clear" w:color="auto" w:fill="auto"/>
            <w:noWrap/>
            <w:vAlign w:val="center"/>
            <w:hideMark/>
          </w:tcPr>
          <w:p w:rsidR="00962446" w:rsidRPr="007001F1" w:rsidRDefault="00962446" w:rsidP="00675CE1">
            <w:pPr>
              <w:jc w:val="center"/>
              <w:rPr>
                <w:color w:val="000000"/>
              </w:rPr>
            </w:pPr>
            <w:ins w:id="1732" w:author="Autor">
              <w:r>
                <w:rPr>
                  <w:color w:val="000000"/>
                  <w:sz w:val="22"/>
                  <w:szCs w:val="22"/>
                </w:rPr>
                <w:t>9</w:t>
              </w:r>
            </w:ins>
            <w:del w:id="1733" w:author="Autor">
              <w:r w:rsidRPr="007001F1" w:rsidDel="00962446">
                <w:rPr>
                  <w:color w:val="000000"/>
                  <w:sz w:val="22"/>
                  <w:szCs w:val="22"/>
                </w:rPr>
                <w:delText>8</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7261E4">
        <w:trPr>
          <w:trHeight w:val="126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del w:id="1734" w:author="Autor">
              <w:r w:rsidRPr="007001F1" w:rsidDel="009B3481">
                <w:rPr>
                  <w:color w:val="000000"/>
                  <w:sz w:val="22"/>
                  <w:szCs w:val="22"/>
                </w:rPr>
                <w:delText>uchádzač alebo záujemca</w:delText>
              </w:r>
            </w:del>
            <w:ins w:id="1735" w:author="Autor">
              <w:r>
                <w:rPr>
                  <w:color w:val="000000"/>
                  <w:sz w:val="22"/>
                  <w:szCs w:val="22"/>
                </w:rPr>
                <w:t>účastník</w:t>
              </w:r>
            </w:ins>
            <w:r w:rsidRPr="007001F1">
              <w:rPr>
                <w:color w:val="000000"/>
                <w:sz w:val="22"/>
                <w:szCs w:val="22"/>
              </w:rPr>
              <w:t xml:space="preserve"> preukazuje splnenie podmienok účasti vo verejnom obstarávaní?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E85DE3">
        <w:trPr>
          <w:trHeight w:val="307"/>
        </w:trPr>
        <w:tc>
          <w:tcPr>
            <w:tcW w:w="582" w:type="dxa"/>
            <w:vMerge w:val="restart"/>
            <w:shd w:val="clear" w:color="auto" w:fill="auto"/>
            <w:noWrap/>
            <w:vAlign w:val="center"/>
            <w:hideMark/>
          </w:tcPr>
          <w:p w:rsidR="00962446" w:rsidRPr="007001F1" w:rsidRDefault="00962446" w:rsidP="00675CE1">
            <w:pPr>
              <w:jc w:val="center"/>
              <w:rPr>
                <w:color w:val="000000"/>
              </w:rPr>
            </w:pPr>
            <w:ins w:id="1736" w:author="Autor">
              <w:r>
                <w:rPr>
                  <w:color w:val="000000"/>
                  <w:sz w:val="22"/>
                  <w:szCs w:val="22"/>
                </w:rPr>
                <w:t>10</w:t>
              </w:r>
            </w:ins>
            <w:del w:id="1737" w:author="Autor">
              <w:r w:rsidRPr="007001F1" w:rsidDel="00962446">
                <w:rPr>
                  <w:color w:val="000000"/>
                  <w:sz w:val="22"/>
                  <w:szCs w:val="22"/>
                </w:rPr>
                <w:delText>9</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7261E4">
        <w:trPr>
          <w:trHeight w:val="885"/>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A96394">
        <w:trPr>
          <w:trHeight w:val="342"/>
        </w:trPr>
        <w:tc>
          <w:tcPr>
            <w:tcW w:w="582" w:type="dxa"/>
            <w:vMerge w:val="restart"/>
            <w:shd w:val="clear" w:color="auto" w:fill="auto"/>
            <w:noWrap/>
            <w:vAlign w:val="center"/>
            <w:hideMark/>
          </w:tcPr>
          <w:p w:rsidR="00962446" w:rsidRPr="007001F1" w:rsidRDefault="00962446" w:rsidP="00675CE1">
            <w:pPr>
              <w:jc w:val="center"/>
              <w:rPr>
                <w:color w:val="000000"/>
              </w:rPr>
            </w:pPr>
            <w:r w:rsidRPr="007001F1">
              <w:rPr>
                <w:color w:val="000000"/>
                <w:sz w:val="22"/>
                <w:szCs w:val="22"/>
              </w:rPr>
              <w:t>1</w:t>
            </w:r>
            <w:ins w:id="1738" w:author="Autor">
              <w:r>
                <w:rPr>
                  <w:color w:val="000000"/>
                  <w:sz w:val="22"/>
                  <w:szCs w:val="22"/>
                </w:rPr>
                <w:t>1</w:t>
              </w:r>
            </w:ins>
            <w:del w:id="1739" w:author="Autor">
              <w:r w:rsidRPr="007001F1" w:rsidDel="00962446">
                <w:rPr>
                  <w:color w:val="000000"/>
                  <w:sz w:val="22"/>
                  <w:szCs w:val="22"/>
                </w:rPr>
                <w:delText>0</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7261E4">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7261E4">
        <w:trPr>
          <w:trHeight w:val="9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w:t>
            </w:r>
            <w:ins w:id="1740" w:author="Autor">
              <w:r>
                <w:rPr>
                  <w:color w:val="000000"/>
                  <w:sz w:val="22"/>
                  <w:szCs w:val="22"/>
                </w:rPr>
                <w:t>2</w:t>
              </w:r>
            </w:ins>
            <w:del w:id="1741" w:author="Autor">
              <w:r w:rsidRPr="007001F1" w:rsidDel="00962446">
                <w:rPr>
                  <w:color w:val="000000"/>
                  <w:sz w:val="22"/>
                  <w:szCs w:val="22"/>
                </w:rPr>
                <w:delText>1</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A96394">
        <w:trPr>
          <w:trHeight w:val="491"/>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930"/>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335FBF">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742"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0"/>
          <w:trPrChange w:id="1743" w:author="Autor">
            <w:trPr>
              <w:trHeight w:val="20"/>
            </w:trPr>
          </w:trPrChange>
        </w:trPr>
        <w:tc>
          <w:tcPr>
            <w:tcW w:w="582" w:type="dxa"/>
            <w:shd w:val="clear" w:color="auto" w:fill="auto"/>
            <w:noWrap/>
            <w:vAlign w:val="center"/>
            <w:tcPrChange w:id="1744" w:author="Autor">
              <w:tcPr>
                <w:tcW w:w="582" w:type="dxa"/>
                <w:shd w:val="clear" w:color="auto" w:fill="auto"/>
                <w:noWrap/>
                <w:vAlign w:val="center"/>
              </w:tcPr>
            </w:tcPrChange>
          </w:tcPr>
          <w:p w:rsidR="00962446" w:rsidRPr="007001F1" w:rsidRDefault="00962446" w:rsidP="00811CC5">
            <w:pPr>
              <w:jc w:val="center"/>
              <w:rPr>
                <w:color w:val="000000"/>
              </w:rPr>
            </w:pPr>
            <w:del w:id="1745" w:author="Autor">
              <w:r w:rsidRPr="007001F1" w:rsidDel="00335FBF">
                <w:rPr>
                  <w:color w:val="000000"/>
                  <w:sz w:val="22"/>
                  <w:szCs w:val="22"/>
                </w:rPr>
                <w:delText>12</w:delText>
              </w:r>
            </w:del>
          </w:p>
        </w:tc>
        <w:tc>
          <w:tcPr>
            <w:tcW w:w="4820" w:type="dxa"/>
            <w:gridSpan w:val="2"/>
            <w:shd w:val="clear" w:color="auto" w:fill="auto"/>
            <w:vAlign w:val="center"/>
            <w:tcPrChange w:id="1746" w:author="Autor">
              <w:tcPr>
                <w:tcW w:w="4820" w:type="dxa"/>
                <w:gridSpan w:val="2"/>
                <w:shd w:val="clear" w:color="auto" w:fill="auto"/>
                <w:vAlign w:val="center"/>
              </w:tcPr>
            </w:tcPrChange>
          </w:tcPr>
          <w:p w:rsidR="00962446" w:rsidRPr="007001F1" w:rsidRDefault="00962446" w:rsidP="00D5534B">
            <w:pPr>
              <w:jc w:val="both"/>
              <w:rPr>
                <w:color w:val="000000"/>
              </w:rPr>
            </w:pPr>
            <w:del w:id="1747" w:author="Autor">
              <w:r w:rsidRPr="007001F1" w:rsidDel="00335FBF">
                <w:rPr>
                  <w:color w:val="000000"/>
                  <w:sz w:val="22"/>
                  <w:szCs w:val="22"/>
                </w:rPr>
                <w:delText>Požaduje verejný obstarávateľ zábezpeku za účasť v súťaži návrhov?</w:delText>
              </w:r>
            </w:del>
          </w:p>
        </w:tc>
        <w:tc>
          <w:tcPr>
            <w:tcW w:w="567" w:type="dxa"/>
            <w:shd w:val="clear" w:color="auto" w:fill="auto"/>
            <w:vAlign w:val="center"/>
            <w:tcPrChange w:id="1748" w:author="Autor">
              <w:tcPr>
                <w:tcW w:w="567" w:type="dxa"/>
                <w:shd w:val="clear" w:color="auto" w:fill="auto"/>
                <w:vAlign w:val="center"/>
              </w:tcPr>
            </w:tcPrChange>
          </w:tcPr>
          <w:p w:rsidR="00962446" w:rsidRPr="007001F1" w:rsidRDefault="00962446" w:rsidP="00811CC5">
            <w:pPr>
              <w:jc w:val="center"/>
              <w:rPr>
                <w:color w:val="000000"/>
              </w:rPr>
            </w:pPr>
            <w:del w:id="1749" w:author="Autor">
              <w:r w:rsidRPr="007001F1" w:rsidDel="00335FBF">
                <w:rPr>
                  <w:color w:val="000000"/>
                  <w:sz w:val="22"/>
                  <w:szCs w:val="22"/>
                </w:rPr>
                <w:delText> </w:delText>
              </w:r>
            </w:del>
          </w:p>
        </w:tc>
        <w:tc>
          <w:tcPr>
            <w:tcW w:w="567" w:type="dxa"/>
            <w:shd w:val="clear" w:color="auto" w:fill="auto"/>
            <w:vAlign w:val="center"/>
            <w:tcPrChange w:id="1750" w:author="Autor">
              <w:tcPr>
                <w:tcW w:w="567" w:type="dxa"/>
                <w:shd w:val="clear" w:color="auto" w:fill="auto"/>
                <w:vAlign w:val="center"/>
              </w:tcPr>
            </w:tcPrChange>
          </w:tcPr>
          <w:p w:rsidR="00962446" w:rsidRPr="007001F1" w:rsidRDefault="00962446" w:rsidP="00811CC5">
            <w:pPr>
              <w:jc w:val="center"/>
              <w:rPr>
                <w:color w:val="000000"/>
              </w:rPr>
            </w:pPr>
            <w:del w:id="1751" w:author="Autor">
              <w:r w:rsidRPr="007001F1" w:rsidDel="00335FBF">
                <w:rPr>
                  <w:color w:val="000000"/>
                  <w:sz w:val="22"/>
                  <w:szCs w:val="22"/>
                </w:rPr>
                <w:delText> </w:delText>
              </w:r>
            </w:del>
          </w:p>
        </w:tc>
        <w:tc>
          <w:tcPr>
            <w:tcW w:w="776" w:type="dxa"/>
            <w:shd w:val="clear" w:color="auto" w:fill="auto"/>
            <w:vAlign w:val="center"/>
            <w:tcPrChange w:id="1752" w:author="Autor">
              <w:tcPr>
                <w:tcW w:w="776" w:type="dxa"/>
                <w:shd w:val="clear" w:color="auto" w:fill="auto"/>
                <w:vAlign w:val="center"/>
              </w:tcPr>
            </w:tcPrChange>
          </w:tcPr>
          <w:p w:rsidR="00962446" w:rsidRPr="007001F1" w:rsidRDefault="00962446" w:rsidP="00811CC5">
            <w:pPr>
              <w:jc w:val="center"/>
              <w:rPr>
                <w:color w:val="000000"/>
              </w:rPr>
            </w:pPr>
            <w:del w:id="1753" w:author="Autor">
              <w:r w:rsidRPr="007001F1" w:rsidDel="00335FBF">
                <w:rPr>
                  <w:color w:val="000000"/>
                  <w:sz w:val="22"/>
                  <w:szCs w:val="22"/>
                </w:rPr>
                <w:delText> </w:delText>
              </w:r>
            </w:del>
          </w:p>
        </w:tc>
        <w:tc>
          <w:tcPr>
            <w:tcW w:w="1775" w:type="dxa"/>
            <w:shd w:val="clear" w:color="auto" w:fill="auto"/>
            <w:vAlign w:val="center"/>
            <w:tcPrChange w:id="1754" w:author="Autor">
              <w:tcPr>
                <w:tcW w:w="1775" w:type="dxa"/>
                <w:shd w:val="clear" w:color="auto" w:fill="auto"/>
                <w:vAlign w:val="center"/>
              </w:tcPr>
            </w:tcPrChange>
          </w:tcPr>
          <w:p w:rsidR="00962446" w:rsidRPr="007001F1" w:rsidRDefault="00962446" w:rsidP="00811CC5">
            <w:pPr>
              <w:jc w:val="center"/>
              <w:rPr>
                <w:color w:val="000000"/>
              </w:rPr>
            </w:pPr>
            <w:del w:id="1755" w:author="Autor">
              <w:r w:rsidRPr="007001F1" w:rsidDel="00335FBF">
                <w:rPr>
                  <w:color w:val="000000"/>
                  <w:sz w:val="22"/>
                  <w:szCs w:val="22"/>
                </w:rPr>
                <w:delText> </w:delText>
              </w:r>
            </w:del>
          </w:p>
        </w:tc>
      </w:tr>
      <w:tr w:rsidR="00962446" w:rsidRPr="007001F1" w:rsidTr="007261E4">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Boli pri zadávaní súťaže návrhov dodržané ustanovenia ZVO upravené v štvrtej časti, </w:t>
            </w:r>
            <w:proofErr w:type="spellStart"/>
            <w:r w:rsidRPr="007001F1">
              <w:rPr>
                <w:color w:val="000000"/>
                <w:sz w:val="22"/>
                <w:szCs w:val="22"/>
              </w:rPr>
              <w:t>t.j</w:t>
            </w:r>
            <w:proofErr w:type="spellEnd"/>
            <w:r w:rsidRPr="007001F1">
              <w:rPr>
                <w:color w:val="000000"/>
                <w:sz w:val="22"/>
                <w:szCs w:val="22"/>
              </w:rPr>
              <w:t>. § 119 až § 125ZVO?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7261E4">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7261E4">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7261E4">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7261E4">
        <w:trPr>
          <w:trHeight w:val="20"/>
        </w:trPr>
        <w:tc>
          <w:tcPr>
            <w:tcW w:w="582" w:type="dxa"/>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A96394">
        <w:trPr>
          <w:trHeight w:val="519"/>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18</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A96394">
        <w:trPr>
          <w:trHeight w:val="157"/>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1140"/>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A96394">
        <w:trPr>
          <w:trHeight w:val="68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proofErr w:type="spellStart"/>
            <w:r w:rsidRPr="007001F1">
              <w:rPr>
                <w:sz w:val="22"/>
                <w:szCs w:val="22"/>
              </w:rPr>
              <w:t>exante</w:t>
            </w:r>
            <w:proofErr w:type="spellEnd"/>
            <w:r w:rsidRPr="007001F1">
              <w:rPr>
                <w:sz w:val="22"/>
                <w:szCs w:val="22"/>
              </w:rPr>
              <w:t xml:space="preserve"> kontroly a dokumentáciou schválenou v rámci tejto </w:t>
            </w:r>
            <w:proofErr w:type="spellStart"/>
            <w:r w:rsidRPr="007001F1">
              <w:rPr>
                <w:sz w:val="22"/>
                <w:szCs w:val="22"/>
              </w:rPr>
              <w:t>exante</w:t>
            </w:r>
            <w:proofErr w:type="spellEnd"/>
            <w:r w:rsidRPr="007001F1">
              <w:rPr>
                <w:sz w:val="22"/>
                <w:szCs w:val="22"/>
              </w:rPr>
              <w:t xml:space="preserve"> kontroly?</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503"/>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7261E4">
        <w:trPr>
          <w:trHeight w:val="502"/>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675"/>
        </w:trPr>
        <w:tc>
          <w:tcPr>
            <w:tcW w:w="582" w:type="dxa"/>
            <w:vMerge w:val="restart"/>
            <w:shd w:val="clear" w:color="auto" w:fill="auto"/>
            <w:noWrap/>
            <w:vAlign w:val="center"/>
            <w:hideMark/>
          </w:tcPr>
          <w:p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7261E4">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A96394">
        <w:trPr>
          <w:trHeight w:val="354"/>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6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A96394">
        <w:trPr>
          <w:trHeight w:val="344"/>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A96394">
        <w:trPr>
          <w:trHeight w:val="476"/>
        </w:trPr>
        <w:tc>
          <w:tcPr>
            <w:tcW w:w="582" w:type="dxa"/>
            <w:vMerge w:val="restart"/>
            <w:shd w:val="clear" w:color="auto" w:fill="auto"/>
            <w:noWrap/>
            <w:vAlign w:val="center"/>
          </w:tcPr>
          <w:p w:rsidR="00962446" w:rsidRPr="007001F1" w:rsidRDefault="00962446" w:rsidP="00811CC5">
            <w:pPr>
              <w:jc w:val="center"/>
              <w:rPr>
                <w:color w:val="000000"/>
              </w:rPr>
            </w:pPr>
            <w:r w:rsidRPr="007001F1">
              <w:rPr>
                <w:color w:val="000000"/>
                <w:sz w:val="22"/>
                <w:szCs w:val="22"/>
              </w:rPr>
              <w:t>24</w:t>
            </w:r>
          </w:p>
        </w:tc>
        <w:tc>
          <w:tcPr>
            <w:tcW w:w="4820" w:type="dxa"/>
            <w:gridSpan w:val="2"/>
            <w:shd w:val="clear" w:color="auto" w:fill="auto"/>
            <w:vAlign w:val="center"/>
          </w:tcPr>
          <w:p w:rsidR="00962446" w:rsidRPr="007001F1" w:rsidRDefault="00962446" w:rsidP="00335FBF">
            <w:pPr>
              <w:jc w:val="both"/>
              <w:rPr>
                <w:color w:val="000000"/>
              </w:rPr>
            </w:pPr>
            <w:r w:rsidRPr="007001F1">
              <w:rPr>
                <w:color w:val="000000"/>
                <w:sz w:val="22"/>
                <w:szCs w:val="22"/>
              </w:rPr>
              <w:t xml:space="preserve">a) Je úspešný </w:t>
            </w:r>
            <w:del w:id="1756" w:author="Autor">
              <w:r w:rsidRPr="007001F1" w:rsidDel="00335FBF">
                <w:rPr>
                  <w:color w:val="000000"/>
                  <w:sz w:val="22"/>
                  <w:szCs w:val="22"/>
                </w:rPr>
                <w:delText xml:space="preserve">uchádzač </w:delText>
              </w:r>
            </w:del>
            <w:ins w:id="1757" w:author="Autor">
              <w:r>
                <w:rPr>
                  <w:color w:val="000000"/>
                  <w:sz w:val="22"/>
                  <w:szCs w:val="22"/>
                </w:rPr>
                <w:t>účastník</w:t>
              </w:r>
              <w:r w:rsidRPr="007001F1">
                <w:rPr>
                  <w:color w:val="000000"/>
                  <w:sz w:val="22"/>
                  <w:szCs w:val="22"/>
                </w:rPr>
                <w:t xml:space="preserve"> </w:t>
              </w:r>
            </w:ins>
            <w:r w:rsidRPr="007001F1">
              <w:rPr>
                <w:color w:val="000000"/>
                <w:sz w:val="22"/>
                <w:szCs w:val="22"/>
              </w:rPr>
              <w:t>zapísaný v registri partnerov verejného sektora?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845"/>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Sú subdodávatelia úspešného </w:t>
            </w:r>
            <w:ins w:id="1758" w:author="Autor">
              <w:r>
                <w:rPr>
                  <w:color w:val="000000"/>
                  <w:sz w:val="22"/>
                  <w:szCs w:val="22"/>
                </w:rPr>
                <w:t>účastníka</w:t>
              </w:r>
            </w:ins>
            <w:del w:id="1759" w:author="Autor">
              <w:r w:rsidRPr="007001F1" w:rsidDel="00335FBF">
                <w:rPr>
                  <w:color w:val="000000"/>
                  <w:sz w:val="22"/>
                  <w:szCs w:val="22"/>
                </w:rPr>
                <w:delText>uchádzača</w:delText>
              </w:r>
            </w:del>
            <w:r w:rsidRPr="007001F1">
              <w:rPr>
                <w:color w:val="000000"/>
                <w:sz w:val="22"/>
                <w:szCs w:val="22"/>
              </w:rPr>
              <w:t>, ktorí majú povinnosť zapisovať sa do registra partnerov verejného sektora, zapísaní v registri partnerov verejného sektora</w:t>
            </w:r>
            <w:ins w:id="1760" w:author="Autor">
              <w:r>
                <w:rPr>
                  <w:color w:val="000000"/>
                  <w:sz w:val="22"/>
                  <w:szCs w:val="22"/>
                </w:rPr>
                <w:t xml:space="preserve"> </w:t>
              </w:r>
              <w:r>
                <w:rPr>
                  <w:sz w:val="22"/>
                  <w:szCs w:val="22"/>
                </w:rPr>
                <w:t>(ak relevantné)</w:t>
              </w:r>
            </w:ins>
            <w:r w:rsidRPr="007001F1">
              <w:rPr>
                <w:color w:val="000000"/>
                <w:sz w:val="22"/>
                <w:szCs w:val="22"/>
              </w:rPr>
              <w:t xml:space="preserve">?          </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59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A96394">
        <w:trPr>
          <w:trHeight w:val="267"/>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A96394">
        <w:trPr>
          <w:trHeight w:val="267"/>
          <w:ins w:id="1761" w:author="Autor"/>
        </w:trPr>
        <w:tc>
          <w:tcPr>
            <w:tcW w:w="582" w:type="dxa"/>
            <w:shd w:val="clear" w:color="auto" w:fill="auto"/>
            <w:noWrap/>
            <w:vAlign w:val="center"/>
          </w:tcPr>
          <w:p w:rsidR="00962446" w:rsidRPr="0027735D" w:rsidRDefault="00962446" w:rsidP="00962446">
            <w:pPr>
              <w:jc w:val="center"/>
              <w:rPr>
                <w:ins w:id="1762" w:author="Autor"/>
                <w:color w:val="000000"/>
                <w:sz w:val="22"/>
                <w:szCs w:val="22"/>
              </w:rPr>
            </w:pPr>
            <w:ins w:id="1763" w:author="Autor">
              <w:r w:rsidRPr="0027735D">
                <w:rPr>
                  <w:color w:val="000000"/>
                  <w:sz w:val="22"/>
                  <w:szCs w:val="22"/>
                </w:rPr>
                <w:t>2</w:t>
              </w:r>
              <w:del w:id="1764" w:author="Autor">
                <w:r w:rsidRPr="0027735D" w:rsidDel="00962446">
                  <w:rPr>
                    <w:color w:val="000000"/>
                    <w:sz w:val="22"/>
                    <w:szCs w:val="22"/>
                  </w:rPr>
                  <w:delText>5</w:delText>
                </w:r>
              </w:del>
              <w:r>
                <w:rPr>
                  <w:color w:val="000000"/>
                  <w:sz w:val="22"/>
                  <w:szCs w:val="22"/>
                </w:rPr>
                <w:t>6</w:t>
              </w:r>
            </w:ins>
          </w:p>
        </w:tc>
        <w:tc>
          <w:tcPr>
            <w:tcW w:w="4820" w:type="dxa"/>
            <w:gridSpan w:val="2"/>
            <w:shd w:val="clear" w:color="auto" w:fill="auto"/>
            <w:vAlign w:val="center"/>
          </w:tcPr>
          <w:p w:rsidR="00962446" w:rsidRDefault="00962446" w:rsidP="00D5534B">
            <w:pPr>
              <w:jc w:val="both"/>
              <w:rPr>
                <w:ins w:id="1765" w:author="Autor"/>
                <w:color w:val="000000"/>
                <w:sz w:val="22"/>
                <w:szCs w:val="22"/>
              </w:rPr>
            </w:pPr>
            <w:ins w:id="1766"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962446" w:rsidRPr="007001F1" w:rsidRDefault="00962446" w:rsidP="00811CC5">
            <w:pPr>
              <w:jc w:val="center"/>
              <w:rPr>
                <w:ins w:id="1767" w:author="Autor"/>
                <w:color w:val="000000"/>
              </w:rPr>
            </w:pPr>
          </w:p>
        </w:tc>
        <w:tc>
          <w:tcPr>
            <w:tcW w:w="567" w:type="dxa"/>
            <w:shd w:val="clear" w:color="auto" w:fill="auto"/>
            <w:vAlign w:val="center"/>
          </w:tcPr>
          <w:p w:rsidR="00962446" w:rsidRPr="007001F1" w:rsidRDefault="00962446" w:rsidP="00811CC5">
            <w:pPr>
              <w:jc w:val="center"/>
              <w:rPr>
                <w:ins w:id="1768" w:author="Autor"/>
                <w:color w:val="000000"/>
              </w:rPr>
            </w:pPr>
          </w:p>
        </w:tc>
        <w:tc>
          <w:tcPr>
            <w:tcW w:w="776" w:type="dxa"/>
            <w:shd w:val="clear" w:color="auto" w:fill="auto"/>
            <w:vAlign w:val="center"/>
          </w:tcPr>
          <w:p w:rsidR="00962446" w:rsidRPr="007001F1" w:rsidRDefault="00962446" w:rsidP="00811CC5">
            <w:pPr>
              <w:jc w:val="center"/>
              <w:rPr>
                <w:ins w:id="1769" w:author="Autor"/>
                <w:color w:val="000000"/>
              </w:rPr>
            </w:pPr>
          </w:p>
        </w:tc>
        <w:tc>
          <w:tcPr>
            <w:tcW w:w="1775" w:type="dxa"/>
            <w:shd w:val="clear" w:color="auto" w:fill="auto"/>
            <w:vAlign w:val="center"/>
          </w:tcPr>
          <w:p w:rsidR="00962446" w:rsidRPr="007001F1" w:rsidRDefault="00962446" w:rsidP="00811CC5">
            <w:pPr>
              <w:jc w:val="center"/>
              <w:rPr>
                <w:ins w:id="1770" w:author="Autor"/>
                <w:color w:val="000000"/>
              </w:rPr>
            </w:pPr>
          </w:p>
        </w:tc>
      </w:tr>
      <w:tr w:rsidR="00962446" w:rsidRPr="007001F1" w:rsidTr="007261E4">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w:t>
            </w:r>
            <w:ins w:id="1771" w:author="Autor">
              <w:r>
                <w:rPr>
                  <w:color w:val="000000"/>
                  <w:sz w:val="22"/>
                  <w:szCs w:val="22"/>
                </w:rPr>
                <w:t>7</w:t>
              </w:r>
            </w:ins>
            <w:del w:id="1772" w:author="Autor">
              <w:r w:rsidRPr="007001F1" w:rsidDel="00962446">
                <w:rPr>
                  <w:color w:val="000000"/>
                  <w:sz w:val="22"/>
                  <w:szCs w:val="22"/>
                </w:rPr>
                <w:delText>6</w:delText>
              </w:r>
            </w:del>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7261E4">
        <w:trPr>
          <w:trHeight w:val="20"/>
        </w:trPr>
        <w:tc>
          <w:tcPr>
            <w:tcW w:w="582" w:type="dxa"/>
            <w:shd w:val="clear" w:color="auto" w:fill="auto"/>
            <w:noWrap/>
            <w:vAlign w:val="center"/>
          </w:tcPr>
          <w:p w:rsidR="00962446" w:rsidRPr="007001F1" w:rsidRDefault="00962446" w:rsidP="00811CC5">
            <w:pPr>
              <w:jc w:val="center"/>
              <w:rPr>
                <w:color w:val="000000"/>
              </w:rPr>
            </w:pPr>
            <w:r>
              <w:rPr>
                <w:color w:val="000000"/>
                <w:sz w:val="22"/>
                <w:szCs w:val="22"/>
              </w:rPr>
              <w:t>2</w:t>
            </w:r>
            <w:ins w:id="1773" w:author="Autor">
              <w:r>
                <w:rPr>
                  <w:color w:val="000000"/>
                  <w:sz w:val="22"/>
                  <w:szCs w:val="22"/>
                </w:rPr>
                <w:t>8</w:t>
              </w:r>
            </w:ins>
            <w:del w:id="1774" w:author="Autor">
              <w:r w:rsidDel="00962446">
                <w:rPr>
                  <w:color w:val="000000"/>
                  <w:sz w:val="22"/>
                  <w:szCs w:val="22"/>
                </w:rPr>
                <w:delText>7</w:delText>
              </w:r>
            </w:del>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7261E4">
        <w:trPr>
          <w:trHeight w:val="300"/>
        </w:trPr>
        <w:tc>
          <w:tcPr>
            <w:tcW w:w="9087" w:type="dxa"/>
            <w:gridSpan w:val="7"/>
            <w:shd w:val="clear" w:color="auto" w:fill="auto"/>
            <w:noWrap/>
            <w:vAlign w:val="center"/>
          </w:tcPr>
          <w:p w:rsidR="00962446" w:rsidRPr="007001F1" w:rsidRDefault="00962446" w:rsidP="00811CC5">
            <w:pPr>
              <w:jc w:val="both"/>
              <w:rPr>
                <w:b/>
                <w:sz w:val="20"/>
                <w:szCs w:val="20"/>
              </w:rPr>
            </w:pPr>
            <w:r w:rsidRPr="007001F1">
              <w:rPr>
                <w:b/>
                <w:sz w:val="20"/>
                <w:szCs w:val="20"/>
              </w:rPr>
              <w:t>VYJADRENIE</w:t>
            </w:r>
          </w:p>
          <w:p w:rsidR="00962446" w:rsidRPr="007001F1" w:rsidRDefault="00962446" w:rsidP="00811CC5">
            <w:pPr>
              <w:jc w:val="both"/>
              <w:rPr>
                <w:sz w:val="20"/>
                <w:szCs w:val="20"/>
              </w:rPr>
            </w:pPr>
          </w:p>
          <w:p w:rsidR="00962446" w:rsidRPr="00A20234" w:rsidRDefault="00962446"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98"/>
              <w:t>[1]</w:t>
            </w:r>
          </w:p>
          <w:p w:rsidR="00962446" w:rsidRPr="007001F1" w:rsidRDefault="00962446" w:rsidP="00811CC5">
            <w:pPr>
              <w:rPr>
                <w:b/>
                <w:bCs/>
                <w:color w:val="000000"/>
              </w:rPr>
            </w:pPr>
          </w:p>
        </w:tc>
      </w:tr>
      <w:tr w:rsidR="00962446" w:rsidRPr="007001F1" w:rsidTr="007261E4">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lastRenderedPageBreak/>
              <w:t>Kontrolu vykonal</w:t>
            </w:r>
            <w:ins w:id="1777" w:author="Autor">
              <w:r>
                <w:rPr>
                  <w:rStyle w:val="Odkaznapoznmkupodiarou"/>
                  <w:b/>
                  <w:bCs/>
                  <w:sz w:val="22"/>
                  <w:szCs w:val="22"/>
                </w:rPr>
                <w:footnoteReference w:customMarkFollows="1" w:id="99"/>
                <w:t>2</w:t>
              </w:r>
            </w:ins>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7261E4">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7261E4">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7261E4">
        <w:trPr>
          <w:trHeight w:val="300"/>
        </w:trPr>
        <w:tc>
          <w:tcPr>
            <w:tcW w:w="9087" w:type="dxa"/>
            <w:gridSpan w:val="7"/>
            <w:shd w:val="clear" w:color="auto" w:fill="auto"/>
            <w:noWrap/>
            <w:vAlign w:val="bottom"/>
            <w:hideMark/>
          </w:tcPr>
          <w:p w:rsidR="00962446" w:rsidRPr="007001F1" w:rsidRDefault="00962446" w:rsidP="00811CC5">
            <w:pPr>
              <w:jc w:val="center"/>
              <w:rPr>
                <w:color w:val="000000"/>
              </w:rPr>
            </w:pPr>
            <w:r w:rsidRPr="007001F1">
              <w:rPr>
                <w:color w:val="000000"/>
                <w:sz w:val="22"/>
                <w:szCs w:val="22"/>
              </w:rPr>
              <w:t> </w:t>
            </w:r>
          </w:p>
        </w:tc>
      </w:tr>
      <w:tr w:rsidR="00962446" w:rsidRPr="007001F1" w:rsidTr="007261E4">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Kontrolu </w:t>
            </w:r>
            <w:ins w:id="1779" w:author="Autor">
              <w:r>
                <w:rPr>
                  <w:b/>
                  <w:bCs/>
                  <w:sz w:val="22"/>
                  <w:szCs w:val="22"/>
                </w:rPr>
                <w:t>schválil</w:t>
              </w:r>
              <w:r w:rsidRPr="007001F1" w:rsidDel="00E3352C">
                <w:rPr>
                  <w:b/>
                  <w:bCs/>
                  <w:sz w:val="22"/>
                  <w:szCs w:val="22"/>
                </w:rPr>
                <w:t xml:space="preserve"> </w:t>
              </w:r>
            </w:ins>
            <w:del w:id="1780" w:author="Autor">
              <w:r w:rsidRPr="007001F1" w:rsidDel="00E3352C">
                <w:rPr>
                  <w:b/>
                  <w:bCs/>
                  <w:sz w:val="22"/>
                  <w:szCs w:val="22"/>
                </w:rPr>
                <w:delText>vykonal</w:delText>
              </w:r>
            </w:del>
            <w:ins w:id="1781" w:author="Autor">
              <w:r>
                <w:rPr>
                  <w:rStyle w:val="Odkaznapoznmkupodiarou"/>
                  <w:b/>
                  <w:bCs/>
                  <w:sz w:val="22"/>
                  <w:szCs w:val="22"/>
                </w:rPr>
                <w:footnoteReference w:customMarkFollows="1" w:id="100"/>
                <w:t>3</w:t>
              </w:r>
            </w:ins>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7261E4">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7261E4">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bl>
    <w:p w:rsidR="00B10106" w:rsidRPr="007001F1" w:rsidRDefault="00B10106"/>
    <w:p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rsidTr="007261E4">
        <w:trPr>
          <w:trHeight w:val="645"/>
        </w:trPr>
        <w:tc>
          <w:tcPr>
            <w:tcW w:w="9087" w:type="dxa"/>
            <w:gridSpan w:val="7"/>
            <w:shd w:val="clear" w:color="000000" w:fill="60497A"/>
            <w:vAlign w:val="center"/>
            <w:hideMark/>
          </w:tcPr>
          <w:p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1783"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ins w:id="1784" w:author="Autor">
              <w:r w:rsidR="00494F20">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1783"/>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programu</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66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projektu a prijímateľa</w:t>
            </w:r>
          </w:p>
        </w:tc>
      </w:tr>
      <w:tr w:rsidR="00675CE1" w:rsidRPr="007001F1" w:rsidTr="007261E4">
        <w:trPr>
          <w:trHeight w:val="33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zákazky</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xml:space="preserve">Nadlimitná </w:t>
            </w:r>
            <w:r w:rsidR="005F12F0" w:rsidRPr="007001F1">
              <w:rPr>
                <w:color w:val="000000"/>
                <w:sz w:val="22"/>
                <w:szCs w:val="22"/>
              </w:rPr>
              <w:t>koncesia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Koncesia</w:t>
            </w:r>
            <w:r w:rsidR="00A94CA8" w:rsidRPr="007001F1">
              <w:rPr>
                <w:color w:val="000000"/>
                <w:sz w:val="22"/>
                <w:szCs w:val="22"/>
              </w:rPr>
              <w:t xml:space="preserve"> (§ 100 a </w:t>
            </w:r>
            <w:proofErr w:type="spellStart"/>
            <w:r w:rsidR="00A94CA8" w:rsidRPr="007001F1">
              <w:rPr>
                <w:color w:val="000000"/>
                <w:sz w:val="22"/>
                <w:szCs w:val="22"/>
              </w:rPr>
              <w:t>nasl</w:t>
            </w:r>
            <w:proofErr w:type="spellEnd"/>
            <w:r w:rsidR="00A94CA8" w:rsidRPr="007001F1">
              <w:rPr>
                <w:color w:val="000000"/>
                <w:sz w:val="22"/>
                <w:szCs w:val="22"/>
              </w:rPr>
              <w:t>. ZVO)</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CE1" w:rsidRPr="007001F1" w:rsidRDefault="00675CE1" w:rsidP="00675CE1">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675CE1" w:rsidRPr="007001F1" w:rsidRDefault="005F12F0" w:rsidP="00675CE1">
            <w:pPr>
              <w:rPr>
                <w:color w:val="000000"/>
              </w:rPr>
            </w:pPr>
            <w:r w:rsidRPr="007001F1">
              <w:rPr>
                <w:color w:val="000000"/>
                <w:sz w:val="22"/>
                <w:szCs w:val="22"/>
              </w:rPr>
              <w:t>prvá</w:t>
            </w:r>
            <w:r w:rsidR="00675CE1" w:rsidRPr="007001F1">
              <w:rPr>
                <w:color w:val="000000"/>
                <w:sz w:val="22"/>
                <w:szCs w:val="22"/>
              </w:rPr>
              <w:t xml:space="preserve"> ex</w:t>
            </w:r>
            <w:ins w:id="1785" w:author="Autor">
              <w:r w:rsidR="009478F0">
                <w:rPr>
                  <w:color w:val="000000"/>
                  <w:sz w:val="22"/>
                  <w:szCs w:val="22"/>
                </w:rPr>
                <w:t xml:space="preserve"> </w:t>
              </w:r>
            </w:ins>
            <w:proofErr w:type="spellStart"/>
            <w:r w:rsidR="00675CE1" w:rsidRPr="007001F1">
              <w:rPr>
                <w:color w:val="000000"/>
                <w:sz w:val="22"/>
                <w:szCs w:val="22"/>
              </w:rPr>
              <w:t>ante</w:t>
            </w:r>
            <w:proofErr w:type="spellEnd"/>
            <w:r w:rsidR="00675CE1" w:rsidRPr="007001F1">
              <w:rPr>
                <w:color w:val="000000"/>
                <w:sz w:val="22"/>
                <w:szCs w:val="22"/>
              </w:rPr>
              <w:t xml:space="preserve"> kontrola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15"/>
        </w:trPr>
        <w:tc>
          <w:tcPr>
            <w:tcW w:w="582"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nie</w:t>
            </w:r>
          </w:p>
        </w:tc>
        <w:tc>
          <w:tcPr>
            <w:tcW w:w="776"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675CE1">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ins w:id="1786" w:author="Autor">
              <w:r>
                <w:rPr>
                  <w:color w:val="000000"/>
                  <w:sz w:val="22"/>
                  <w:szCs w:val="22"/>
                </w:rPr>
                <w:t xml:space="preserve">a) </w:t>
              </w:r>
            </w:ins>
            <w:r w:rsidRPr="007001F1">
              <w:rPr>
                <w:color w:val="000000"/>
                <w:sz w:val="22"/>
                <w:szCs w:val="22"/>
              </w:rPr>
              <w:t>Je použitý postup na zadanie koncesia na stavebné práce/ služby v súlade so ZVO?</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r>
      <w:tr w:rsidR="00331FBB" w:rsidRPr="007001F1" w:rsidTr="007261E4">
        <w:trPr>
          <w:trHeight w:val="20"/>
          <w:ins w:id="1787" w:author="Autor"/>
        </w:trPr>
        <w:tc>
          <w:tcPr>
            <w:tcW w:w="582" w:type="dxa"/>
            <w:vMerge/>
            <w:shd w:val="clear" w:color="auto" w:fill="auto"/>
            <w:noWrap/>
            <w:vAlign w:val="center"/>
          </w:tcPr>
          <w:p w:rsidR="00331FBB" w:rsidRPr="007001F1" w:rsidRDefault="00331FBB" w:rsidP="00675CE1">
            <w:pPr>
              <w:jc w:val="center"/>
              <w:rPr>
                <w:ins w:id="1788" w:author="Autor"/>
                <w:color w:val="000000"/>
                <w:sz w:val="22"/>
                <w:szCs w:val="22"/>
              </w:rPr>
            </w:pPr>
          </w:p>
        </w:tc>
        <w:tc>
          <w:tcPr>
            <w:tcW w:w="4820" w:type="dxa"/>
            <w:gridSpan w:val="2"/>
            <w:shd w:val="clear" w:color="auto" w:fill="auto"/>
            <w:vAlign w:val="center"/>
          </w:tcPr>
          <w:p w:rsidR="00331FBB" w:rsidRPr="007001F1" w:rsidRDefault="00331FBB" w:rsidP="00D5534B">
            <w:pPr>
              <w:jc w:val="both"/>
              <w:rPr>
                <w:ins w:id="1789" w:author="Autor"/>
                <w:color w:val="000000"/>
                <w:sz w:val="22"/>
                <w:szCs w:val="22"/>
              </w:rPr>
            </w:pPr>
            <w:ins w:id="1790"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331FBB" w:rsidRPr="007001F1" w:rsidRDefault="00331FBB" w:rsidP="00675CE1">
            <w:pPr>
              <w:jc w:val="center"/>
              <w:rPr>
                <w:ins w:id="1791" w:author="Autor"/>
                <w:color w:val="000000"/>
                <w:sz w:val="22"/>
                <w:szCs w:val="22"/>
              </w:rPr>
            </w:pPr>
          </w:p>
        </w:tc>
        <w:tc>
          <w:tcPr>
            <w:tcW w:w="567" w:type="dxa"/>
            <w:shd w:val="clear" w:color="auto" w:fill="auto"/>
            <w:vAlign w:val="center"/>
          </w:tcPr>
          <w:p w:rsidR="00331FBB" w:rsidRPr="007001F1" w:rsidRDefault="00331FBB" w:rsidP="00675CE1">
            <w:pPr>
              <w:jc w:val="center"/>
              <w:rPr>
                <w:ins w:id="1792" w:author="Autor"/>
                <w:color w:val="000000"/>
                <w:sz w:val="22"/>
                <w:szCs w:val="22"/>
              </w:rPr>
            </w:pPr>
          </w:p>
        </w:tc>
        <w:tc>
          <w:tcPr>
            <w:tcW w:w="776" w:type="dxa"/>
            <w:shd w:val="clear" w:color="auto" w:fill="auto"/>
            <w:vAlign w:val="center"/>
          </w:tcPr>
          <w:p w:rsidR="00331FBB" w:rsidRPr="007001F1" w:rsidRDefault="00331FBB" w:rsidP="00675CE1">
            <w:pPr>
              <w:jc w:val="center"/>
              <w:rPr>
                <w:ins w:id="1793" w:author="Autor"/>
                <w:color w:val="000000"/>
                <w:sz w:val="22"/>
                <w:szCs w:val="22"/>
              </w:rPr>
            </w:pPr>
          </w:p>
        </w:tc>
        <w:tc>
          <w:tcPr>
            <w:tcW w:w="1775" w:type="dxa"/>
            <w:shd w:val="clear" w:color="auto" w:fill="auto"/>
            <w:vAlign w:val="center"/>
          </w:tcPr>
          <w:p w:rsidR="00331FBB" w:rsidRPr="007001F1" w:rsidRDefault="00331FBB" w:rsidP="00675CE1">
            <w:pPr>
              <w:jc w:val="center"/>
              <w:rPr>
                <w:ins w:id="1794" w:author="Autor"/>
                <w:color w:val="000000"/>
                <w:sz w:val="22"/>
                <w:szCs w:val="22"/>
              </w:rPr>
            </w:pPr>
          </w:p>
        </w:tc>
      </w:tr>
      <w:tr w:rsidR="00D5534B" w:rsidRPr="007001F1" w:rsidTr="00A96394">
        <w:trPr>
          <w:trHeight w:val="452"/>
        </w:trPr>
        <w:tc>
          <w:tcPr>
            <w:tcW w:w="582" w:type="dxa"/>
            <w:vMerge w:val="restart"/>
            <w:shd w:val="clear" w:color="auto" w:fill="auto"/>
            <w:noWrap/>
            <w:vAlign w:val="center"/>
            <w:hideMark/>
          </w:tcPr>
          <w:p w:rsidR="00D5534B" w:rsidRPr="007001F1" w:rsidRDefault="00D5534B" w:rsidP="00675CE1">
            <w:pPr>
              <w:jc w:val="center"/>
              <w:rPr>
                <w:color w:val="000000"/>
              </w:rPr>
            </w:pPr>
            <w:r w:rsidRPr="007001F1">
              <w:rPr>
                <w:color w:val="000000"/>
                <w:sz w:val="22"/>
                <w:szCs w:val="22"/>
              </w:rPr>
              <w:t>2</w:t>
            </w:r>
          </w:p>
        </w:tc>
        <w:tc>
          <w:tcPr>
            <w:tcW w:w="4820" w:type="dxa"/>
            <w:gridSpan w:val="2"/>
            <w:shd w:val="clear" w:color="auto" w:fill="auto"/>
            <w:vAlign w:val="center"/>
            <w:hideMark/>
          </w:tcPr>
          <w:p w:rsidR="00D5534B" w:rsidRPr="007001F1" w:rsidRDefault="00D5534B" w:rsidP="00D5534B">
            <w:pPr>
              <w:jc w:val="both"/>
              <w:rPr>
                <w:color w:val="000000"/>
              </w:rPr>
            </w:pPr>
            <w:r w:rsidRPr="007001F1">
              <w:rPr>
                <w:color w:val="000000"/>
                <w:sz w:val="22"/>
                <w:szCs w:val="22"/>
              </w:rPr>
              <w:t>a)Bola predpokladaná hodnota koncesie určená súladne so ZVO?</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776"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1775"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r>
      <w:tr w:rsidR="00D5534B" w:rsidRPr="007001F1" w:rsidTr="007261E4">
        <w:trPr>
          <w:trHeight w:val="885"/>
        </w:trPr>
        <w:tc>
          <w:tcPr>
            <w:tcW w:w="582" w:type="dxa"/>
            <w:vMerge/>
            <w:shd w:val="clear" w:color="auto" w:fill="auto"/>
            <w:noWrap/>
            <w:vAlign w:val="center"/>
          </w:tcPr>
          <w:p w:rsidR="00D5534B" w:rsidRPr="007001F1" w:rsidRDefault="00D5534B" w:rsidP="00675CE1">
            <w:pPr>
              <w:jc w:val="center"/>
              <w:rPr>
                <w:color w:val="000000"/>
              </w:rPr>
            </w:pPr>
          </w:p>
        </w:tc>
        <w:tc>
          <w:tcPr>
            <w:tcW w:w="4820" w:type="dxa"/>
            <w:gridSpan w:val="2"/>
            <w:shd w:val="clear" w:color="auto" w:fill="auto"/>
            <w:vAlign w:val="center"/>
          </w:tcPr>
          <w:p w:rsidR="00D5534B" w:rsidRPr="007001F1" w:rsidRDefault="00D5534B" w:rsidP="00D5534B">
            <w:pPr>
              <w:jc w:val="both"/>
              <w:rPr>
                <w:color w:val="000000"/>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D5534B" w:rsidRPr="007001F1" w:rsidRDefault="00D5534B" w:rsidP="00675CE1">
            <w:pPr>
              <w:jc w:val="center"/>
              <w:rPr>
                <w:color w:val="000000"/>
              </w:rPr>
            </w:pPr>
          </w:p>
        </w:tc>
        <w:tc>
          <w:tcPr>
            <w:tcW w:w="567" w:type="dxa"/>
            <w:shd w:val="clear" w:color="auto" w:fill="auto"/>
            <w:vAlign w:val="center"/>
          </w:tcPr>
          <w:p w:rsidR="00D5534B" w:rsidRPr="007001F1" w:rsidRDefault="00D5534B" w:rsidP="00675CE1">
            <w:pPr>
              <w:jc w:val="center"/>
              <w:rPr>
                <w:color w:val="000000"/>
              </w:rPr>
            </w:pPr>
          </w:p>
        </w:tc>
        <w:tc>
          <w:tcPr>
            <w:tcW w:w="776" w:type="dxa"/>
            <w:shd w:val="clear" w:color="auto" w:fill="auto"/>
            <w:vAlign w:val="center"/>
          </w:tcPr>
          <w:p w:rsidR="00D5534B" w:rsidRPr="007001F1" w:rsidRDefault="00D5534B" w:rsidP="00675CE1">
            <w:pPr>
              <w:jc w:val="center"/>
              <w:rPr>
                <w:color w:val="000000"/>
              </w:rPr>
            </w:pPr>
          </w:p>
        </w:tc>
        <w:tc>
          <w:tcPr>
            <w:tcW w:w="1775" w:type="dxa"/>
            <w:shd w:val="clear" w:color="auto" w:fill="auto"/>
            <w:vAlign w:val="center"/>
          </w:tcPr>
          <w:p w:rsidR="00D5534B" w:rsidRPr="007001F1" w:rsidRDefault="00D5534B"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75CE1" w:rsidP="00675CE1">
            <w:pPr>
              <w:jc w:val="center"/>
              <w:rPr>
                <w:color w:val="000000"/>
              </w:rPr>
            </w:pPr>
            <w:r w:rsidRPr="007001F1">
              <w:rPr>
                <w:color w:val="000000"/>
                <w:sz w:val="22"/>
                <w:szCs w:val="22"/>
              </w:rPr>
              <w:t>3</w:t>
            </w:r>
          </w:p>
        </w:tc>
        <w:tc>
          <w:tcPr>
            <w:tcW w:w="4820" w:type="dxa"/>
            <w:gridSpan w:val="2"/>
            <w:shd w:val="clear" w:color="auto" w:fill="auto"/>
            <w:vAlign w:val="center"/>
            <w:hideMark/>
          </w:tcPr>
          <w:p w:rsidR="00675CE1"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758"/>
        </w:trPr>
        <w:tc>
          <w:tcPr>
            <w:tcW w:w="582" w:type="dxa"/>
            <w:shd w:val="clear" w:color="auto" w:fill="auto"/>
            <w:noWrap/>
            <w:vAlign w:val="center"/>
          </w:tcPr>
          <w:p w:rsidR="00DC7054" w:rsidRPr="007001F1" w:rsidRDefault="00DC7054" w:rsidP="00675CE1">
            <w:pPr>
              <w:jc w:val="center"/>
              <w:rPr>
                <w:color w:val="000000"/>
              </w:rPr>
            </w:pPr>
            <w:r w:rsidRPr="007001F1">
              <w:rPr>
                <w:color w:val="000000"/>
                <w:sz w:val="22"/>
                <w:szCs w:val="22"/>
              </w:rPr>
              <w:t>4</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 xml:space="preserve">V prípade, ak rozdelil verejný obstarávateľ zákazku na samostatné časti, dodržal všetky ustanovenia §28ZVO? </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5</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Bol zamestnanec vykonávajúci kontrolu oboznámený s rizikovými indikátormi</w:t>
            </w:r>
            <w:ins w:id="1795" w:author="Autor">
              <w:r w:rsidR="009478F0">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1796" w:author="Autor">
              <w:r w:rsidR="009478F0">
                <w:rPr>
                  <w:color w:val="000000"/>
                  <w:sz w:val="22"/>
                  <w:szCs w:val="22"/>
                </w:rPr>
                <w:t xml:space="preserve"> </w:t>
              </w:r>
            </w:ins>
            <w:r w:rsidR="005F12F0" w:rsidRPr="007001F1">
              <w:rPr>
                <w:color w:val="000000"/>
                <w:sz w:val="22"/>
                <w:szCs w:val="22"/>
              </w:rPr>
              <w:t xml:space="preserve">Neboli </w:t>
            </w:r>
            <w:r w:rsidR="005F12F0"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lastRenderedPageBreak/>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6</w:t>
            </w:r>
          </w:p>
        </w:tc>
        <w:tc>
          <w:tcPr>
            <w:tcW w:w="4820" w:type="dxa"/>
            <w:gridSpan w:val="2"/>
            <w:shd w:val="clear" w:color="auto" w:fill="auto"/>
            <w:vAlign w:val="center"/>
            <w:hideMark/>
          </w:tcPr>
          <w:p w:rsidR="00675CE1" w:rsidRPr="007001F1" w:rsidRDefault="00675CE1" w:rsidP="00CD3397">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7</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8</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9</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DC7054" w:rsidRPr="007001F1" w:rsidTr="007261E4">
        <w:trPr>
          <w:trHeight w:val="126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10</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126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24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75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540"/>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845"/>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466"/>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B0251E" w:rsidRPr="007001F1" w:rsidTr="007261E4">
        <w:trPr>
          <w:trHeight w:val="20"/>
        </w:trPr>
        <w:tc>
          <w:tcPr>
            <w:tcW w:w="582" w:type="dxa"/>
            <w:shd w:val="clear" w:color="auto" w:fill="auto"/>
            <w:noWrap/>
            <w:vAlign w:val="center"/>
          </w:tcPr>
          <w:p w:rsidR="00B0251E" w:rsidRPr="007001F1" w:rsidRDefault="006F6B0D" w:rsidP="00675CE1">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B0251E" w:rsidRPr="007001F1" w:rsidDel="00C31198" w:rsidRDefault="00B0251E" w:rsidP="00D5534B">
            <w:pPr>
              <w:jc w:val="both"/>
              <w:rPr>
                <w:color w:val="000000"/>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ods.2 a 3?</w:t>
            </w:r>
          </w:p>
        </w:tc>
        <w:tc>
          <w:tcPr>
            <w:tcW w:w="567" w:type="dxa"/>
            <w:shd w:val="clear" w:color="auto" w:fill="auto"/>
            <w:vAlign w:val="center"/>
          </w:tcPr>
          <w:p w:rsidR="00B0251E" w:rsidRPr="007001F1" w:rsidRDefault="00B0251E" w:rsidP="00675CE1">
            <w:pPr>
              <w:jc w:val="center"/>
              <w:rPr>
                <w:color w:val="000000"/>
              </w:rPr>
            </w:pPr>
          </w:p>
        </w:tc>
        <w:tc>
          <w:tcPr>
            <w:tcW w:w="567" w:type="dxa"/>
            <w:shd w:val="clear" w:color="auto" w:fill="auto"/>
            <w:vAlign w:val="center"/>
          </w:tcPr>
          <w:p w:rsidR="00B0251E" w:rsidRPr="007001F1" w:rsidRDefault="00B0251E" w:rsidP="00675CE1">
            <w:pPr>
              <w:jc w:val="center"/>
              <w:rPr>
                <w:color w:val="000000"/>
              </w:rPr>
            </w:pPr>
          </w:p>
        </w:tc>
        <w:tc>
          <w:tcPr>
            <w:tcW w:w="776" w:type="dxa"/>
            <w:shd w:val="clear" w:color="auto" w:fill="auto"/>
            <w:vAlign w:val="center"/>
          </w:tcPr>
          <w:p w:rsidR="00B0251E" w:rsidRPr="007001F1" w:rsidRDefault="00B0251E" w:rsidP="00675CE1">
            <w:pPr>
              <w:jc w:val="center"/>
              <w:rPr>
                <w:color w:val="000000"/>
              </w:rPr>
            </w:pPr>
          </w:p>
        </w:tc>
        <w:tc>
          <w:tcPr>
            <w:tcW w:w="1775" w:type="dxa"/>
            <w:shd w:val="clear" w:color="auto" w:fill="auto"/>
            <w:vAlign w:val="center"/>
          </w:tcPr>
          <w:p w:rsidR="00B0251E" w:rsidRPr="007001F1" w:rsidRDefault="00B0251E"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Postupoval prijímateľ pri zadávaní koncesie podľa §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630"/>
        </w:trPr>
        <w:tc>
          <w:tcPr>
            <w:tcW w:w="582" w:type="dxa"/>
            <w:vMerge w:val="restart"/>
            <w:shd w:val="clear" w:color="auto" w:fill="auto"/>
            <w:noWrap/>
            <w:vAlign w:val="center"/>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a) Nebol pred vyhlásením koncesie identifikovaný konflikt záujmov podľa § 23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7261E4">
        <w:trPr>
          <w:trHeight w:val="630"/>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675CE1" w:rsidRPr="007001F1" w:rsidRDefault="00675CE1"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center"/>
          </w:tcPr>
          <w:p w:rsidR="00675CE1" w:rsidRPr="007001F1" w:rsidRDefault="00675CE1" w:rsidP="00675CE1">
            <w:pPr>
              <w:jc w:val="both"/>
              <w:rPr>
                <w:b/>
                <w:sz w:val="20"/>
                <w:szCs w:val="20"/>
              </w:rPr>
            </w:pPr>
            <w:r w:rsidRPr="007001F1">
              <w:rPr>
                <w:b/>
                <w:sz w:val="20"/>
                <w:szCs w:val="20"/>
              </w:rPr>
              <w:lastRenderedPageBreak/>
              <w:t>VYJADRENIE</w:t>
            </w:r>
          </w:p>
          <w:p w:rsidR="00675CE1" w:rsidRPr="007001F1" w:rsidRDefault="00675CE1" w:rsidP="00675CE1">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1"/>
              <w:t>[1]</w:t>
            </w:r>
          </w:p>
          <w:p w:rsidR="00675CE1" w:rsidRPr="007001F1" w:rsidRDefault="00675CE1" w:rsidP="00675CE1"/>
          <w:p w:rsidR="00675CE1" w:rsidRPr="007001F1" w:rsidRDefault="00675CE1" w:rsidP="00675CE1">
            <w:pPr>
              <w:rPr>
                <w:b/>
                <w:bCs/>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Kontrolu vykonal</w:t>
            </w:r>
            <w:ins w:id="1799" w:author="Autor">
              <w:r w:rsidR="00BD759C">
                <w:rPr>
                  <w:rStyle w:val="Odkaznapoznmkupodiarou"/>
                  <w:b/>
                  <w:bCs/>
                  <w:sz w:val="22"/>
                  <w:szCs w:val="22"/>
                </w:rPr>
                <w:footnoteReference w:customMarkFollows="1" w:id="102"/>
                <w:t>2</w:t>
              </w:r>
            </w:ins>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Dátum:</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bottom"/>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Kontrolu </w:t>
            </w:r>
            <w:ins w:id="1801" w:author="Autor">
              <w:r w:rsidR="00E3352C">
                <w:rPr>
                  <w:b/>
                  <w:bCs/>
                  <w:sz w:val="22"/>
                  <w:szCs w:val="22"/>
                </w:rPr>
                <w:t>schválil</w:t>
              </w:r>
              <w:r w:rsidR="00E3352C" w:rsidRPr="007001F1" w:rsidDel="00E3352C">
                <w:rPr>
                  <w:b/>
                  <w:bCs/>
                  <w:sz w:val="22"/>
                  <w:szCs w:val="22"/>
                </w:rPr>
                <w:t xml:space="preserve"> </w:t>
              </w:r>
            </w:ins>
            <w:del w:id="1802" w:author="Autor">
              <w:r w:rsidRPr="007001F1" w:rsidDel="00E3352C">
                <w:rPr>
                  <w:b/>
                  <w:bCs/>
                  <w:sz w:val="22"/>
                  <w:szCs w:val="22"/>
                </w:rPr>
                <w:delText>vykonal</w:delText>
              </w:r>
            </w:del>
            <w:ins w:id="1803" w:author="Autor">
              <w:r w:rsidR="00BD759C">
                <w:rPr>
                  <w:rStyle w:val="Odkaznapoznmkupodiarou"/>
                  <w:b/>
                  <w:bCs/>
                  <w:sz w:val="22"/>
                  <w:szCs w:val="22"/>
                </w:rPr>
                <w:footnoteReference w:customMarkFollows="1" w:id="103"/>
                <w:t>3</w:t>
              </w:r>
            </w:ins>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Dátum: </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bl>
    <w:p w:rsidR="00B0251E" w:rsidRPr="007001F1" w:rsidRDefault="00B0251E"/>
    <w:p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1805">
          <w:tblGrid>
            <w:gridCol w:w="582"/>
            <w:gridCol w:w="2977"/>
            <w:gridCol w:w="1843"/>
            <w:gridCol w:w="567"/>
            <w:gridCol w:w="567"/>
            <w:gridCol w:w="776"/>
            <w:gridCol w:w="1775"/>
          </w:tblGrid>
        </w:tblGridChange>
      </w:tblGrid>
      <w:tr w:rsidR="00B0251E" w:rsidRPr="007001F1" w:rsidTr="007261E4">
        <w:trPr>
          <w:trHeight w:val="645"/>
        </w:trPr>
        <w:tc>
          <w:tcPr>
            <w:tcW w:w="9087" w:type="dxa"/>
            <w:gridSpan w:val="7"/>
            <w:shd w:val="clear" w:color="000000" w:fill="60497A"/>
            <w:vAlign w:val="center"/>
            <w:hideMark/>
          </w:tcPr>
          <w:p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1806"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ins w:id="1807" w:author="Autor">
              <w:r w:rsidR="009478F0">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1806"/>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programu</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programu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66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projektu a prijímateľa</w:t>
            </w:r>
          </w:p>
        </w:tc>
      </w:tr>
      <w:tr w:rsidR="00B0251E" w:rsidRPr="007001F1" w:rsidTr="007261E4">
        <w:trPr>
          <w:trHeight w:val="33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projektu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zákazky</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xml:space="preserve">Nadlimitná </w:t>
            </w:r>
            <w:r w:rsidR="008277DD" w:rsidRPr="007001F1">
              <w:rPr>
                <w:color w:val="000000"/>
                <w:sz w:val="22"/>
                <w:szCs w:val="22"/>
              </w:rPr>
              <w:t>koncesia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0251E" w:rsidRPr="007001F1" w:rsidRDefault="00B0251E" w:rsidP="00A62FC5">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A62FC5">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A62FC5">
            <w:pP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Typ kontroly</w:t>
            </w:r>
          </w:p>
        </w:tc>
        <w:tc>
          <w:tcPr>
            <w:tcW w:w="5528" w:type="dxa"/>
            <w:gridSpan w:val="5"/>
            <w:shd w:val="clear" w:color="auto" w:fill="auto"/>
            <w:vAlign w:val="center"/>
            <w:hideMark/>
          </w:tcPr>
          <w:p w:rsidR="00B0251E" w:rsidRPr="007001F1" w:rsidRDefault="008277DD" w:rsidP="00A62FC5">
            <w:pPr>
              <w:rPr>
                <w:color w:val="000000"/>
              </w:rPr>
            </w:pPr>
            <w:r w:rsidRPr="007001F1">
              <w:rPr>
                <w:color w:val="000000"/>
                <w:sz w:val="22"/>
                <w:szCs w:val="22"/>
              </w:rPr>
              <w:t>druhá</w:t>
            </w:r>
            <w:r w:rsidR="00B0251E" w:rsidRPr="007001F1">
              <w:rPr>
                <w:color w:val="000000"/>
                <w:sz w:val="22"/>
                <w:szCs w:val="22"/>
              </w:rPr>
              <w:t xml:space="preserve"> ex</w:t>
            </w:r>
            <w:ins w:id="1808" w:author="Autor">
              <w:r w:rsidR="009478F0">
                <w:rPr>
                  <w:color w:val="000000"/>
                  <w:sz w:val="22"/>
                  <w:szCs w:val="22"/>
                </w:rPr>
                <w:t xml:space="preserve"> </w:t>
              </w:r>
            </w:ins>
            <w:proofErr w:type="spellStart"/>
            <w:r w:rsidR="00B0251E" w:rsidRPr="007001F1">
              <w:rPr>
                <w:color w:val="000000"/>
                <w:sz w:val="22"/>
                <w:szCs w:val="22"/>
              </w:rPr>
              <w:t>ante</w:t>
            </w:r>
            <w:proofErr w:type="spellEnd"/>
            <w:r w:rsidR="00B0251E" w:rsidRPr="007001F1">
              <w:rPr>
                <w:color w:val="000000"/>
                <w:sz w:val="22"/>
                <w:szCs w:val="22"/>
              </w:rPr>
              <w:t xml:space="preserve"> kontrola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IČO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s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15"/>
        </w:trPr>
        <w:tc>
          <w:tcPr>
            <w:tcW w:w="582"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áno</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nie</w:t>
            </w:r>
          </w:p>
        </w:tc>
        <w:tc>
          <w:tcPr>
            <w:tcW w:w="776"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Poznámka</w:t>
            </w:r>
          </w:p>
        </w:tc>
      </w:tr>
      <w:tr w:rsidR="007964AF" w:rsidRPr="007001F1" w:rsidTr="00A96394">
        <w:trPr>
          <w:trHeight w:val="368"/>
        </w:trPr>
        <w:tc>
          <w:tcPr>
            <w:tcW w:w="582" w:type="dxa"/>
            <w:vMerge w:val="restart"/>
            <w:shd w:val="clear" w:color="auto" w:fill="auto"/>
            <w:noWrap/>
            <w:vAlign w:val="center"/>
            <w:hideMark/>
          </w:tcPr>
          <w:p w:rsidR="007964AF" w:rsidRPr="007001F1" w:rsidRDefault="007964AF" w:rsidP="00A62FC5">
            <w:pPr>
              <w:jc w:val="center"/>
              <w:rPr>
                <w:color w:val="000000"/>
              </w:rPr>
            </w:pPr>
            <w:r w:rsidRPr="007001F1">
              <w:rPr>
                <w:color w:val="000000"/>
                <w:sz w:val="22"/>
                <w:szCs w:val="22"/>
              </w:rPr>
              <w:t>1</w:t>
            </w:r>
          </w:p>
        </w:tc>
        <w:tc>
          <w:tcPr>
            <w:tcW w:w="4820" w:type="dxa"/>
            <w:gridSpan w:val="2"/>
            <w:shd w:val="clear" w:color="auto" w:fill="auto"/>
            <w:vAlign w:val="center"/>
            <w:hideMark/>
          </w:tcPr>
          <w:p w:rsidR="007964AF" w:rsidRPr="007001F1" w:rsidRDefault="007964AF" w:rsidP="00D5534B">
            <w:pPr>
              <w:jc w:val="both"/>
              <w:rPr>
                <w:color w:val="000000"/>
              </w:rPr>
            </w:pPr>
            <w:r w:rsidRPr="007001F1">
              <w:rPr>
                <w:color w:val="000000"/>
                <w:sz w:val="22"/>
                <w:szCs w:val="22"/>
              </w:rPr>
              <w:t>a) Bola koncesia zverejnená v súlade s príslušnými ustanoveniami ZVO?</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776"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1775"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b) V prípade, ak išlo o koncesiu na služby uvedené v prílohe č. 1 ZVO uverejnil verejný obstarávateľ predbežné oznámenie o koncesii na sociálne služby a iné osobitné služby?</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c) V prípade, ak verejný obstarávateľ neuverejnil oznámenie o koncesií, postupoval v súlade s dôvodmi uvedenými v ustanovení §101 ods. 2 a 3?</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8F60DF">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809"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7"/>
          <w:ins w:id="1810" w:author="Autor"/>
          <w:trPrChange w:id="1811" w:author="Autor">
            <w:trPr>
              <w:trHeight w:val="821"/>
            </w:trPr>
          </w:trPrChange>
        </w:trPr>
        <w:tc>
          <w:tcPr>
            <w:tcW w:w="582" w:type="dxa"/>
            <w:vMerge/>
            <w:shd w:val="clear" w:color="auto" w:fill="auto"/>
            <w:noWrap/>
            <w:vAlign w:val="center"/>
            <w:tcPrChange w:id="1812" w:author="Autor">
              <w:tcPr>
                <w:tcW w:w="582" w:type="dxa"/>
                <w:vMerge/>
                <w:shd w:val="clear" w:color="auto" w:fill="auto"/>
                <w:noWrap/>
                <w:vAlign w:val="center"/>
              </w:tcPr>
            </w:tcPrChange>
          </w:tcPr>
          <w:p w:rsidR="007964AF" w:rsidRPr="007001F1" w:rsidRDefault="007964AF" w:rsidP="00A62FC5">
            <w:pPr>
              <w:jc w:val="center"/>
              <w:rPr>
                <w:ins w:id="1813" w:author="Autor"/>
                <w:color w:val="000000"/>
              </w:rPr>
            </w:pPr>
          </w:p>
        </w:tc>
        <w:tc>
          <w:tcPr>
            <w:tcW w:w="4820" w:type="dxa"/>
            <w:gridSpan w:val="2"/>
            <w:shd w:val="clear" w:color="auto" w:fill="auto"/>
            <w:vAlign w:val="center"/>
            <w:tcPrChange w:id="1814" w:author="Autor">
              <w:tcPr>
                <w:tcW w:w="4820" w:type="dxa"/>
                <w:gridSpan w:val="2"/>
                <w:shd w:val="clear" w:color="auto" w:fill="auto"/>
                <w:vAlign w:val="center"/>
              </w:tcPr>
            </w:tcPrChange>
          </w:tcPr>
          <w:p w:rsidR="007964AF" w:rsidRPr="007001F1" w:rsidRDefault="007964AF" w:rsidP="00D5534B">
            <w:pPr>
              <w:jc w:val="both"/>
              <w:rPr>
                <w:ins w:id="1815" w:author="Autor"/>
                <w:color w:val="000000"/>
                <w:sz w:val="22"/>
                <w:szCs w:val="22"/>
              </w:rPr>
            </w:pPr>
            <w:ins w:id="1816" w:author="Autor">
              <w:r>
                <w:rPr>
                  <w:color w:val="000000"/>
                  <w:sz w:val="22"/>
                  <w:szCs w:val="22"/>
                </w:rPr>
                <w:t xml:space="preserve">e) Zverejnil verejný obstarávateľ v profile zároveň s vyhlásením koncesie analýzy obsahujúce porovnanie </w:t>
              </w:r>
              <w:r>
                <w:rPr>
                  <w:color w:val="000000"/>
                  <w:sz w:val="22"/>
                  <w:szCs w:val="22"/>
                </w:rPr>
                <w:lastRenderedPageBreak/>
                <w:t>variantov pred prijatím rozhodnutia vyhlásiť koncesiu v zmysle § 101 ods. 5?</w:t>
              </w:r>
            </w:ins>
          </w:p>
        </w:tc>
        <w:tc>
          <w:tcPr>
            <w:tcW w:w="567" w:type="dxa"/>
            <w:shd w:val="clear" w:color="auto" w:fill="auto"/>
            <w:vAlign w:val="center"/>
            <w:tcPrChange w:id="1817" w:author="Autor">
              <w:tcPr>
                <w:tcW w:w="567" w:type="dxa"/>
                <w:shd w:val="clear" w:color="auto" w:fill="auto"/>
                <w:vAlign w:val="center"/>
              </w:tcPr>
            </w:tcPrChange>
          </w:tcPr>
          <w:p w:rsidR="007964AF" w:rsidRPr="007001F1" w:rsidRDefault="007964AF" w:rsidP="00A62FC5">
            <w:pPr>
              <w:jc w:val="center"/>
              <w:rPr>
                <w:ins w:id="1818" w:author="Autor"/>
                <w:color w:val="000000"/>
              </w:rPr>
            </w:pPr>
          </w:p>
        </w:tc>
        <w:tc>
          <w:tcPr>
            <w:tcW w:w="567" w:type="dxa"/>
            <w:shd w:val="clear" w:color="auto" w:fill="auto"/>
            <w:vAlign w:val="center"/>
            <w:tcPrChange w:id="1819" w:author="Autor">
              <w:tcPr>
                <w:tcW w:w="567" w:type="dxa"/>
                <w:shd w:val="clear" w:color="auto" w:fill="auto"/>
                <w:vAlign w:val="center"/>
              </w:tcPr>
            </w:tcPrChange>
          </w:tcPr>
          <w:p w:rsidR="007964AF" w:rsidRPr="007001F1" w:rsidRDefault="007964AF" w:rsidP="00A62FC5">
            <w:pPr>
              <w:jc w:val="center"/>
              <w:rPr>
                <w:ins w:id="1820" w:author="Autor"/>
                <w:color w:val="000000"/>
              </w:rPr>
            </w:pPr>
          </w:p>
        </w:tc>
        <w:tc>
          <w:tcPr>
            <w:tcW w:w="776" w:type="dxa"/>
            <w:shd w:val="clear" w:color="auto" w:fill="auto"/>
            <w:vAlign w:val="center"/>
            <w:tcPrChange w:id="1821" w:author="Autor">
              <w:tcPr>
                <w:tcW w:w="776" w:type="dxa"/>
                <w:shd w:val="clear" w:color="auto" w:fill="auto"/>
                <w:vAlign w:val="center"/>
              </w:tcPr>
            </w:tcPrChange>
          </w:tcPr>
          <w:p w:rsidR="007964AF" w:rsidRPr="007001F1" w:rsidRDefault="007964AF" w:rsidP="00A62FC5">
            <w:pPr>
              <w:jc w:val="center"/>
              <w:rPr>
                <w:ins w:id="1822" w:author="Autor"/>
                <w:color w:val="000000"/>
              </w:rPr>
            </w:pPr>
          </w:p>
        </w:tc>
        <w:tc>
          <w:tcPr>
            <w:tcW w:w="1775" w:type="dxa"/>
            <w:shd w:val="clear" w:color="auto" w:fill="auto"/>
            <w:vAlign w:val="center"/>
            <w:tcPrChange w:id="1823" w:author="Autor">
              <w:tcPr>
                <w:tcW w:w="1775" w:type="dxa"/>
                <w:shd w:val="clear" w:color="auto" w:fill="auto"/>
                <w:vAlign w:val="center"/>
              </w:tcPr>
            </w:tcPrChange>
          </w:tcPr>
          <w:p w:rsidR="007964AF" w:rsidRPr="007001F1" w:rsidRDefault="007964AF" w:rsidP="00A62FC5">
            <w:pPr>
              <w:jc w:val="center"/>
              <w:rPr>
                <w:ins w:id="1824" w:author="Auto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2</w:t>
            </w:r>
          </w:p>
        </w:tc>
        <w:tc>
          <w:tcPr>
            <w:tcW w:w="4820" w:type="dxa"/>
            <w:gridSpan w:val="2"/>
            <w:shd w:val="clear" w:color="auto" w:fill="auto"/>
            <w:vAlign w:val="center"/>
            <w:hideMark/>
          </w:tcPr>
          <w:p w:rsidR="00B0251E"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3</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Bol zamestnanec vykonávajúci kontrolu oboznámený s rizikovými indikátormi</w:t>
            </w:r>
            <w:ins w:id="1825" w:author="Autor">
              <w:r w:rsidR="00644CCE">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DC7054" w:rsidRPr="007001F1" w:rsidTr="00A96394">
        <w:trPr>
          <w:trHeight w:val="388"/>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4</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1C4750">
            <w:pPr>
              <w:jc w:val="both"/>
            </w:pPr>
            <w:r w:rsidRPr="007001F1">
              <w:rPr>
                <w:sz w:val="22"/>
                <w:szCs w:val="22"/>
              </w:rPr>
              <w:t>b) Boli v prípade konfliktu záujmov prijaté primerané opatrenia a vykonaná náprav</w:t>
            </w:r>
            <w:r w:rsidR="001C4750">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1140"/>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5</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A96394">
        <w:trPr>
          <w:trHeight w:val="889"/>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b) Je kontrolované verejné obstarávanie v súlade so závermi vykonanej prvej ex</w:t>
            </w:r>
            <w:ins w:id="1826" w:author="Autor">
              <w:r w:rsidR="00644CCE">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prvej ex</w:t>
            </w:r>
            <w:ins w:id="1827" w:author="Autor">
              <w:r w:rsidR="00644CCE">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5F6EEA" w:rsidRPr="007001F1" w:rsidTr="00962B20">
        <w:trPr>
          <w:trHeight w:val="554"/>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6</w:t>
            </w:r>
          </w:p>
        </w:tc>
        <w:tc>
          <w:tcPr>
            <w:tcW w:w="4820" w:type="dxa"/>
            <w:gridSpan w:val="2"/>
            <w:shd w:val="clear" w:color="auto" w:fill="auto"/>
            <w:vAlign w:val="center"/>
          </w:tcPr>
          <w:p w:rsidR="005F6EEA" w:rsidRPr="007001F1" w:rsidRDefault="005F6EEA" w:rsidP="00D5534B">
            <w:pPr>
              <w:jc w:val="both"/>
            </w:pPr>
            <w:r w:rsidRPr="00962B20">
              <w:rPr>
                <w:sz w:val="22"/>
                <w:szCs w:val="22"/>
              </w:rPr>
              <w:t>Boli lehoty v procese VO určené v súlade s § 102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C34FC5" w:rsidRPr="007001F1" w:rsidTr="00A96394">
        <w:trPr>
          <w:trHeight w:val="580"/>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7</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362"/>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Default="00C34FC5" w:rsidP="00A62FC5">
            <w:pPr>
              <w:jc w:val="center"/>
              <w:rPr>
                <w:color w:val="000000"/>
              </w:rPr>
            </w:pPr>
          </w:p>
          <w:p w:rsidR="00581E43" w:rsidRPr="007001F1" w:rsidRDefault="00581E43" w:rsidP="00A62FC5">
            <w:pPr>
              <w:jc w:val="center"/>
              <w:rPr>
                <w:color w:val="000000"/>
              </w:rPr>
            </w:pPr>
          </w:p>
        </w:tc>
      </w:tr>
      <w:tr w:rsidR="00581E43" w:rsidRPr="007001F1" w:rsidTr="00A96394">
        <w:trPr>
          <w:trHeight w:val="362"/>
        </w:trPr>
        <w:tc>
          <w:tcPr>
            <w:tcW w:w="582" w:type="dxa"/>
            <w:vMerge/>
            <w:shd w:val="clear" w:color="auto" w:fill="auto"/>
            <w:noWrap/>
            <w:vAlign w:val="center"/>
          </w:tcPr>
          <w:p w:rsidR="00581E43" w:rsidRPr="007001F1" w:rsidRDefault="00581E43" w:rsidP="00A62FC5">
            <w:pPr>
              <w:jc w:val="center"/>
              <w:rPr>
                <w:color w:val="000000"/>
              </w:rPr>
            </w:pPr>
          </w:p>
        </w:tc>
        <w:tc>
          <w:tcPr>
            <w:tcW w:w="4820" w:type="dxa"/>
            <w:gridSpan w:val="2"/>
            <w:shd w:val="clear" w:color="auto" w:fill="auto"/>
            <w:vAlign w:val="center"/>
          </w:tcPr>
          <w:p w:rsidR="00581E43" w:rsidRPr="007001F1" w:rsidRDefault="00581E43" w:rsidP="00D5534B">
            <w:pPr>
              <w:jc w:val="both"/>
              <w:rPr>
                <w:color w:val="000000"/>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p>
        </w:tc>
        <w:tc>
          <w:tcPr>
            <w:tcW w:w="567" w:type="dxa"/>
            <w:shd w:val="clear" w:color="auto" w:fill="auto"/>
            <w:vAlign w:val="center"/>
          </w:tcPr>
          <w:p w:rsidR="00581E43" w:rsidRPr="007001F1" w:rsidRDefault="00581E43" w:rsidP="00A62FC5">
            <w:pPr>
              <w:jc w:val="center"/>
              <w:rPr>
                <w:color w:val="000000"/>
              </w:rPr>
            </w:pPr>
          </w:p>
        </w:tc>
        <w:tc>
          <w:tcPr>
            <w:tcW w:w="567" w:type="dxa"/>
            <w:shd w:val="clear" w:color="auto" w:fill="auto"/>
            <w:vAlign w:val="center"/>
          </w:tcPr>
          <w:p w:rsidR="00581E43" w:rsidRPr="007001F1" w:rsidRDefault="00581E43" w:rsidP="00A62FC5">
            <w:pPr>
              <w:jc w:val="center"/>
              <w:rPr>
                <w:color w:val="000000"/>
              </w:rPr>
            </w:pPr>
          </w:p>
        </w:tc>
        <w:tc>
          <w:tcPr>
            <w:tcW w:w="776" w:type="dxa"/>
            <w:shd w:val="clear" w:color="auto" w:fill="auto"/>
            <w:vAlign w:val="center"/>
          </w:tcPr>
          <w:p w:rsidR="00581E43" w:rsidRPr="007001F1" w:rsidRDefault="00581E43" w:rsidP="00A62FC5">
            <w:pPr>
              <w:jc w:val="center"/>
              <w:rPr>
                <w:color w:val="000000"/>
              </w:rPr>
            </w:pPr>
          </w:p>
        </w:tc>
        <w:tc>
          <w:tcPr>
            <w:tcW w:w="1775" w:type="dxa"/>
            <w:shd w:val="clear" w:color="auto" w:fill="auto"/>
            <w:vAlign w:val="center"/>
          </w:tcPr>
          <w:p w:rsidR="00581E43" w:rsidRDefault="00581E43" w:rsidP="00A62FC5">
            <w:pPr>
              <w:jc w:val="center"/>
              <w:rPr>
                <w:color w:val="000000"/>
              </w:rPr>
            </w:pPr>
          </w:p>
        </w:tc>
      </w:tr>
      <w:tr w:rsidR="00C34FC5" w:rsidRPr="007001F1" w:rsidTr="007261E4">
        <w:trPr>
          <w:trHeight w:val="88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d</w:t>
            </w:r>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w:t>
            </w:r>
            <w:ins w:id="1828" w:author="Autor">
              <w:r w:rsidR="0038799E">
                <w:rPr>
                  <w:color w:val="000000"/>
                  <w:sz w:val="22"/>
                  <w:szCs w:val="22"/>
                </w:rPr>
                <w:t>e</w:t>
              </w:r>
            </w:ins>
            <w:r w:rsidR="00C34FC5" w:rsidRPr="00946FE9">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38"/>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e</w:t>
            </w:r>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88"/>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8</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307"/>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9</w:t>
            </w:r>
          </w:p>
        </w:tc>
        <w:tc>
          <w:tcPr>
            <w:tcW w:w="4820" w:type="dxa"/>
            <w:gridSpan w:val="2"/>
            <w:shd w:val="clear" w:color="auto" w:fill="auto"/>
            <w:vAlign w:val="center"/>
            <w:hideMark/>
          </w:tcPr>
          <w:p w:rsidR="00A718F8" w:rsidRPr="007001F1" w:rsidRDefault="008E774D" w:rsidP="00D5534B">
            <w:pPr>
              <w:jc w:val="both"/>
              <w:rPr>
                <w:color w:val="000000"/>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10</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38"/>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1</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04"/>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29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633"/>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140"/>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2</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9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013"/>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3</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2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4</w:t>
            </w:r>
          </w:p>
        </w:tc>
        <w:tc>
          <w:tcPr>
            <w:tcW w:w="4820" w:type="dxa"/>
            <w:gridSpan w:val="2"/>
            <w:shd w:val="clear" w:color="auto" w:fill="auto"/>
            <w:vAlign w:val="center"/>
            <w:hideMark/>
          </w:tcPr>
          <w:p w:rsidR="00B0251E" w:rsidRPr="007001F1" w:rsidRDefault="00983D73"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732"/>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5</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449"/>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b) Oznámil verejný obstarávateľ  neúspešnému uchádzačovi, že neuspel a dôvody neprijatia jeho </w:t>
            </w:r>
            <w:r w:rsidRPr="007001F1">
              <w:rPr>
                <w:color w:val="000000"/>
                <w:sz w:val="22"/>
                <w:szCs w:val="22"/>
              </w:rPr>
              <w:lastRenderedPageBreak/>
              <w:t>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6</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81"/>
        </w:trPr>
        <w:tc>
          <w:tcPr>
            <w:tcW w:w="582" w:type="dxa"/>
            <w:vMerge w:val="restart"/>
            <w:shd w:val="clear" w:color="auto" w:fill="auto"/>
            <w:noWrap/>
            <w:vAlign w:val="center"/>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7</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84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ov verejného sektora</w:t>
            </w:r>
            <w:ins w:id="1829" w:author="Autor">
              <w:r w:rsidR="008F5BD7">
                <w:rPr>
                  <w:color w:val="000000"/>
                  <w:sz w:val="22"/>
                  <w:szCs w:val="22"/>
                </w:rPr>
                <w:t xml:space="preserve"> </w:t>
              </w:r>
              <w:r w:rsidR="008F5BD7">
                <w:rPr>
                  <w:sz w:val="22"/>
                  <w:szCs w:val="22"/>
                </w:rPr>
                <w:t>(ak relevantné)</w:t>
              </w:r>
            </w:ins>
            <w:r w:rsidR="00D5534B" w:rsidRPr="007001F1">
              <w:rPr>
                <w:color w:val="000000"/>
                <w:sz w:val="22"/>
                <w:szCs w:val="22"/>
              </w:rPr>
              <w:t xml:space="preserve">?          </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8</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Postupoval prijímateľ pri zadávaní koncesie podľa §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Pr="007001F1">
              <w:rPr>
                <w:color w:val="000000"/>
                <w:sz w:val="22"/>
                <w:szCs w:val="22"/>
              </w:rPr>
              <w:t xml:space="preserve">ZVO?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9</w:t>
            </w:r>
          </w:p>
        </w:tc>
        <w:tc>
          <w:tcPr>
            <w:tcW w:w="4820" w:type="dxa"/>
            <w:gridSpan w:val="2"/>
            <w:shd w:val="clear" w:color="auto" w:fill="auto"/>
            <w:vAlign w:val="center"/>
            <w:hideMark/>
          </w:tcPr>
          <w:p w:rsidR="00B0251E" w:rsidRPr="007001F1" w:rsidRDefault="00B0251E"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20</w:t>
            </w:r>
          </w:p>
        </w:tc>
        <w:tc>
          <w:tcPr>
            <w:tcW w:w="4820" w:type="dxa"/>
            <w:gridSpan w:val="2"/>
            <w:shd w:val="clear" w:color="auto" w:fill="auto"/>
            <w:vAlign w:val="center"/>
          </w:tcPr>
          <w:p w:rsidR="005F6EEA" w:rsidRPr="007001F1" w:rsidRDefault="005F6EEA" w:rsidP="00D5534B">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B0251E" w:rsidRPr="007001F1" w:rsidTr="007261E4">
        <w:trPr>
          <w:trHeight w:val="300"/>
        </w:trPr>
        <w:tc>
          <w:tcPr>
            <w:tcW w:w="9087" w:type="dxa"/>
            <w:gridSpan w:val="7"/>
            <w:shd w:val="clear" w:color="auto" w:fill="auto"/>
            <w:noWrap/>
            <w:vAlign w:val="center"/>
          </w:tcPr>
          <w:p w:rsidR="00B0251E" w:rsidRPr="007001F1" w:rsidRDefault="00B0251E" w:rsidP="00A62FC5">
            <w:pPr>
              <w:jc w:val="both"/>
              <w:rPr>
                <w:b/>
                <w:sz w:val="20"/>
                <w:szCs w:val="20"/>
              </w:rPr>
            </w:pPr>
            <w:r w:rsidRPr="007001F1">
              <w:rPr>
                <w:b/>
                <w:sz w:val="20"/>
                <w:szCs w:val="20"/>
              </w:rPr>
              <w:t>VYJADRENIE</w:t>
            </w:r>
          </w:p>
          <w:p w:rsidR="00B0251E" w:rsidRPr="007001F1" w:rsidRDefault="00B0251E" w:rsidP="00A62FC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4"/>
              <w:t>[1]</w:t>
            </w:r>
          </w:p>
          <w:p w:rsidR="00B0251E" w:rsidRPr="007001F1" w:rsidRDefault="00B0251E" w:rsidP="00A62FC5">
            <w:pPr>
              <w:rPr>
                <w:b/>
                <w:bCs/>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Kontrolu vykonal</w:t>
            </w:r>
            <w:ins w:id="1832" w:author="Autor">
              <w:r w:rsidR="00BD759C">
                <w:rPr>
                  <w:rStyle w:val="Odkaznapoznmkupodiarou"/>
                  <w:b/>
                  <w:bCs/>
                  <w:sz w:val="22"/>
                  <w:szCs w:val="22"/>
                </w:rPr>
                <w:footnoteReference w:customMarkFollows="1" w:id="105"/>
                <w:t>2</w:t>
              </w:r>
            </w:ins>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Dátum:</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9087" w:type="dxa"/>
            <w:gridSpan w:val="7"/>
            <w:shd w:val="clear" w:color="auto" w:fill="auto"/>
            <w:noWrap/>
            <w:vAlign w:val="bottom"/>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Kontrolu </w:t>
            </w:r>
            <w:ins w:id="1834" w:author="Autor">
              <w:r w:rsidR="00E3352C">
                <w:rPr>
                  <w:b/>
                  <w:bCs/>
                  <w:sz w:val="22"/>
                  <w:szCs w:val="22"/>
                </w:rPr>
                <w:t>schválil</w:t>
              </w:r>
              <w:r w:rsidR="00E3352C" w:rsidRPr="007001F1" w:rsidDel="00E3352C">
                <w:rPr>
                  <w:b/>
                  <w:bCs/>
                  <w:sz w:val="22"/>
                  <w:szCs w:val="22"/>
                </w:rPr>
                <w:t xml:space="preserve"> </w:t>
              </w:r>
            </w:ins>
            <w:del w:id="1835" w:author="Autor">
              <w:r w:rsidRPr="007001F1" w:rsidDel="00E3352C">
                <w:rPr>
                  <w:b/>
                  <w:bCs/>
                  <w:sz w:val="22"/>
                  <w:szCs w:val="22"/>
                </w:rPr>
                <w:delText>vykonal</w:delText>
              </w:r>
            </w:del>
            <w:ins w:id="1836" w:author="Autor">
              <w:r w:rsidR="00BD759C">
                <w:rPr>
                  <w:rStyle w:val="Odkaznapoznmkupodiarou"/>
                  <w:b/>
                  <w:bCs/>
                  <w:sz w:val="22"/>
                  <w:szCs w:val="22"/>
                </w:rPr>
                <w:footnoteReference w:customMarkFollows="1" w:id="106"/>
                <w:t>3</w:t>
              </w:r>
            </w:ins>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Dátum: </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1838" w:name="KZ_35"/>
            <w:r w:rsidRPr="007001F1">
              <w:rPr>
                <w:b/>
                <w:bCs/>
                <w:color w:val="FFFFFF"/>
              </w:rPr>
              <w:t>Nadlimitná zákazka - koncesia - následná ex</w:t>
            </w:r>
            <w:ins w:id="1839" w:author="Autor">
              <w:r w:rsidR="007964AF">
                <w:rPr>
                  <w:b/>
                  <w:bCs/>
                  <w:color w:val="FFFFFF"/>
                </w:rPr>
                <w:t xml:space="preserve"> </w:t>
              </w:r>
            </w:ins>
            <w:r w:rsidRPr="007001F1">
              <w:rPr>
                <w:b/>
                <w:bCs/>
                <w:color w:val="FFFFFF"/>
              </w:rPr>
              <w:t>post kontrola</w:t>
            </w:r>
            <w:bookmarkEnd w:id="1838"/>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Následná ex</w:t>
            </w:r>
            <w:ins w:id="1840" w:author="Autor">
              <w:r w:rsidR="007964AF">
                <w:rPr>
                  <w:color w:val="000000"/>
                  <w:sz w:val="22"/>
                  <w:szCs w:val="22"/>
                </w:rPr>
                <w:t xml:space="preserve"> </w:t>
              </w:r>
            </w:ins>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ins w:id="1841" w:author="Autor">
              <w:r w:rsidR="007964AF">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C34FC5" w:rsidRPr="007001F1" w:rsidTr="007261E4">
        <w:trPr>
          <w:trHeight w:val="507"/>
        </w:trPr>
        <w:tc>
          <w:tcPr>
            <w:tcW w:w="582" w:type="dxa"/>
            <w:vMerge w:val="restart"/>
            <w:shd w:val="clear" w:color="auto" w:fill="auto"/>
            <w:noWrap/>
            <w:vAlign w:val="center"/>
            <w:hideMark/>
          </w:tcPr>
          <w:p w:rsidR="00C34FC5" w:rsidRPr="007001F1" w:rsidRDefault="00C34FC5" w:rsidP="009E3256">
            <w:pPr>
              <w:jc w:val="center"/>
              <w:rPr>
                <w:color w:val="000000"/>
              </w:rPr>
            </w:pPr>
            <w:r w:rsidRPr="007001F1">
              <w:rPr>
                <w:color w:val="000000"/>
                <w:sz w:val="22"/>
                <w:szCs w:val="22"/>
              </w:rPr>
              <w:t>4</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r>
      <w:tr w:rsidR="00C34FC5" w:rsidRPr="007001F1" w:rsidTr="007261E4">
        <w:trPr>
          <w:trHeight w:val="50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Je kontrolované verejné obstarávanie v súlade so závermi vykonaných ex</w:t>
            </w:r>
            <w:ins w:id="1842" w:author="Autor">
              <w:r w:rsidR="007964AF">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ins w:id="1843" w:author="Autor">
              <w:r w:rsidR="007964AF">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187"/>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7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236"/>
        </w:trPr>
        <w:tc>
          <w:tcPr>
            <w:tcW w:w="582" w:type="dxa"/>
            <w:vMerge w:val="restart"/>
            <w:shd w:val="clear" w:color="auto" w:fill="auto"/>
            <w:noWrap/>
            <w:vAlign w:val="center"/>
          </w:tcPr>
          <w:p w:rsidR="00C34FC5" w:rsidRPr="007001F1" w:rsidRDefault="00C34FC5" w:rsidP="009E3256">
            <w:pPr>
              <w:jc w:val="center"/>
              <w:rPr>
                <w:color w:val="000000"/>
              </w:rPr>
            </w:pPr>
            <w:r w:rsidRPr="007001F1">
              <w:rPr>
                <w:color w:val="000000"/>
                <w:sz w:val="22"/>
                <w:szCs w:val="22"/>
              </w:rPr>
              <w:t>5</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Boli v prípade konfliktu záujmov prijaté primerané opatrenia a vykonaná náprav</w:t>
            </w:r>
            <w:r w:rsidR="00E239C2">
              <w:rPr>
                <w:color w:val="000000"/>
                <w:sz w:val="22"/>
                <w:szCs w:val="22"/>
              </w:rPr>
              <w:t>a</w:t>
            </w:r>
            <w:r w:rsidRPr="007001F1">
              <w:rPr>
                <w:color w:val="000000"/>
                <w:sz w:val="22"/>
                <w:szCs w:val="22"/>
              </w:rPr>
              <w:t xml:space="preserve"> v zmysle     </w:t>
            </w:r>
            <w:r w:rsidR="00D5534B" w:rsidRPr="007001F1">
              <w:rPr>
                <w:color w:val="000000"/>
                <w:sz w:val="22"/>
                <w:szCs w:val="22"/>
              </w:rPr>
              <w:t>§ 23 ods. 5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37396B" w:rsidRPr="007001F1" w:rsidTr="007261E4">
        <w:trPr>
          <w:trHeight w:val="675"/>
          <w:ins w:id="1844" w:author="Autor"/>
        </w:trPr>
        <w:tc>
          <w:tcPr>
            <w:tcW w:w="582" w:type="dxa"/>
            <w:vMerge w:val="restart"/>
            <w:shd w:val="clear" w:color="auto" w:fill="auto"/>
            <w:noWrap/>
            <w:vAlign w:val="center"/>
          </w:tcPr>
          <w:p w:rsidR="0037396B" w:rsidRPr="0037396B" w:rsidRDefault="0037396B" w:rsidP="009E3256">
            <w:pPr>
              <w:jc w:val="center"/>
              <w:rPr>
                <w:ins w:id="1845" w:author="Autor"/>
                <w:color w:val="000000"/>
                <w:sz w:val="22"/>
                <w:szCs w:val="22"/>
              </w:rPr>
            </w:pPr>
            <w:ins w:id="1846" w:author="Autor">
              <w:r w:rsidRPr="0037396B">
                <w:rPr>
                  <w:color w:val="000000"/>
                  <w:sz w:val="22"/>
                  <w:szCs w:val="22"/>
                </w:rPr>
                <w:t>6</w:t>
              </w:r>
            </w:ins>
          </w:p>
        </w:tc>
        <w:tc>
          <w:tcPr>
            <w:tcW w:w="4820" w:type="dxa"/>
            <w:gridSpan w:val="2"/>
            <w:shd w:val="clear" w:color="auto" w:fill="auto"/>
            <w:vAlign w:val="center"/>
          </w:tcPr>
          <w:p w:rsidR="0037396B" w:rsidRPr="007001F1" w:rsidRDefault="0037396B" w:rsidP="00D5534B">
            <w:pPr>
              <w:jc w:val="both"/>
              <w:rPr>
                <w:ins w:id="1847" w:author="Autor"/>
                <w:color w:val="000000"/>
                <w:sz w:val="22"/>
                <w:szCs w:val="22"/>
              </w:rPr>
            </w:pPr>
            <w:ins w:id="1848" w:author="Autor">
              <w:r w:rsidRPr="007001F1">
                <w:rPr>
                  <w:color w:val="000000"/>
                  <w:sz w:val="22"/>
                  <w:szCs w:val="22"/>
                </w:rPr>
                <w:t>a) Je úspešný uchádzač zapísaný v registri partnerov verejného sektora?</w:t>
              </w:r>
            </w:ins>
          </w:p>
        </w:tc>
        <w:tc>
          <w:tcPr>
            <w:tcW w:w="567" w:type="dxa"/>
            <w:shd w:val="clear" w:color="auto" w:fill="auto"/>
            <w:vAlign w:val="center"/>
          </w:tcPr>
          <w:p w:rsidR="0037396B" w:rsidRPr="007001F1" w:rsidRDefault="0037396B" w:rsidP="009E3256">
            <w:pPr>
              <w:jc w:val="center"/>
              <w:rPr>
                <w:ins w:id="1849" w:author="Autor"/>
                <w:color w:val="000000"/>
              </w:rPr>
            </w:pPr>
          </w:p>
        </w:tc>
        <w:tc>
          <w:tcPr>
            <w:tcW w:w="567" w:type="dxa"/>
            <w:shd w:val="clear" w:color="auto" w:fill="auto"/>
            <w:vAlign w:val="center"/>
          </w:tcPr>
          <w:p w:rsidR="0037396B" w:rsidRPr="007001F1" w:rsidRDefault="0037396B" w:rsidP="009E3256">
            <w:pPr>
              <w:jc w:val="center"/>
              <w:rPr>
                <w:ins w:id="1850" w:author="Autor"/>
                <w:color w:val="000000"/>
              </w:rPr>
            </w:pPr>
          </w:p>
        </w:tc>
        <w:tc>
          <w:tcPr>
            <w:tcW w:w="776" w:type="dxa"/>
            <w:shd w:val="clear" w:color="auto" w:fill="auto"/>
            <w:vAlign w:val="center"/>
          </w:tcPr>
          <w:p w:rsidR="0037396B" w:rsidRPr="007001F1" w:rsidRDefault="0037396B" w:rsidP="009E3256">
            <w:pPr>
              <w:jc w:val="center"/>
              <w:rPr>
                <w:ins w:id="1851" w:author="Autor"/>
                <w:color w:val="000000"/>
              </w:rPr>
            </w:pPr>
          </w:p>
        </w:tc>
        <w:tc>
          <w:tcPr>
            <w:tcW w:w="1775" w:type="dxa"/>
            <w:shd w:val="clear" w:color="auto" w:fill="auto"/>
            <w:vAlign w:val="center"/>
          </w:tcPr>
          <w:p w:rsidR="0037396B" w:rsidRPr="007001F1" w:rsidRDefault="0037396B" w:rsidP="009E3256">
            <w:pPr>
              <w:jc w:val="center"/>
              <w:rPr>
                <w:ins w:id="1852" w:author="Autor"/>
                <w:color w:val="000000"/>
              </w:rPr>
            </w:pPr>
          </w:p>
        </w:tc>
      </w:tr>
      <w:tr w:rsidR="0037396B" w:rsidRPr="007001F1" w:rsidTr="007261E4">
        <w:trPr>
          <w:trHeight w:val="675"/>
          <w:ins w:id="1853" w:author="Autor"/>
        </w:trPr>
        <w:tc>
          <w:tcPr>
            <w:tcW w:w="582" w:type="dxa"/>
            <w:vMerge/>
            <w:shd w:val="clear" w:color="auto" w:fill="auto"/>
            <w:noWrap/>
            <w:vAlign w:val="center"/>
          </w:tcPr>
          <w:p w:rsidR="0037396B" w:rsidRPr="0037396B" w:rsidRDefault="0037396B" w:rsidP="009E3256">
            <w:pPr>
              <w:jc w:val="center"/>
              <w:rPr>
                <w:ins w:id="1854" w:author="Autor"/>
                <w:color w:val="000000"/>
                <w:sz w:val="22"/>
                <w:szCs w:val="22"/>
                <w:rPrChange w:id="1855" w:author="Autor">
                  <w:rPr>
                    <w:ins w:id="1856" w:author="Autor"/>
                    <w:color w:val="000000"/>
                  </w:rPr>
                </w:rPrChange>
              </w:rPr>
            </w:pPr>
          </w:p>
        </w:tc>
        <w:tc>
          <w:tcPr>
            <w:tcW w:w="4820" w:type="dxa"/>
            <w:gridSpan w:val="2"/>
            <w:shd w:val="clear" w:color="auto" w:fill="auto"/>
            <w:vAlign w:val="center"/>
          </w:tcPr>
          <w:p w:rsidR="0037396B" w:rsidRPr="007001F1" w:rsidRDefault="0037396B" w:rsidP="00D5534B">
            <w:pPr>
              <w:jc w:val="both"/>
              <w:rPr>
                <w:ins w:id="1857" w:author="Autor"/>
                <w:color w:val="000000"/>
                <w:sz w:val="22"/>
                <w:szCs w:val="22"/>
              </w:rPr>
            </w:pPr>
            <w:ins w:id="1858" w:author="Autor">
              <w:r w:rsidRPr="007001F1">
                <w:rPr>
                  <w:color w:val="000000"/>
                  <w:sz w:val="22"/>
                  <w:szCs w:val="22"/>
                </w:rPr>
                <w:t>b) Sú subdodávatelia úspešného uchádzača, ktorí majú povinnosť zapisovať sa do registra partnerov verejného sektora, zapísaní v registri partnerov</w:t>
              </w:r>
              <w:r>
                <w:rPr>
                  <w:color w:val="000000"/>
                  <w:sz w:val="22"/>
                  <w:szCs w:val="22"/>
                </w:rPr>
                <w:t xml:space="preserve"> </w:t>
              </w:r>
              <w:r>
                <w:rPr>
                  <w:sz w:val="22"/>
                  <w:szCs w:val="22"/>
                </w:rPr>
                <w:t>(ak relevantné)?</w:t>
              </w:r>
            </w:ins>
          </w:p>
        </w:tc>
        <w:tc>
          <w:tcPr>
            <w:tcW w:w="567" w:type="dxa"/>
            <w:shd w:val="clear" w:color="auto" w:fill="auto"/>
            <w:vAlign w:val="center"/>
          </w:tcPr>
          <w:p w:rsidR="0037396B" w:rsidRPr="007001F1" w:rsidRDefault="0037396B" w:rsidP="009E3256">
            <w:pPr>
              <w:jc w:val="center"/>
              <w:rPr>
                <w:ins w:id="1859" w:author="Autor"/>
                <w:color w:val="000000"/>
              </w:rPr>
            </w:pPr>
          </w:p>
        </w:tc>
        <w:tc>
          <w:tcPr>
            <w:tcW w:w="567" w:type="dxa"/>
            <w:shd w:val="clear" w:color="auto" w:fill="auto"/>
            <w:vAlign w:val="center"/>
          </w:tcPr>
          <w:p w:rsidR="0037396B" w:rsidRPr="007001F1" w:rsidRDefault="0037396B" w:rsidP="009E3256">
            <w:pPr>
              <w:jc w:val="center"/>
              <w:rPr>
                <w:ins w:id="1860" w:author="Autor"/>
                <w:color w:val="000000"/>
              </w:rPr>
            </w:pPr>
          </w:p>
        </w:tc>
        <w:tc>
          <w:tcPr>
            <w:tcW w:w="776" w:type="dxa"/>
            <w:shd w:val="clear" w:color="auto" w:fill="auto"/>
            <w:vAlign w:val="center"/>
          </w:tcPr>
          <w:p w:rsidR="0037396B" w:rsidRPr="007001F1" w:rsidRDefault="0037396B" w:rsidP="009E3256">
            <w:pPr>
              <w:jc w:val="center"/>
              <w:rPr>
                <w:ins w:id="1861" w:author="Autor"/>
                <w:color w:val="000000"/>
              </w:rPr>
            </w:pPr>
          </w:p>
        </w:tc>
        <w:tc>
          <w:tcPr>
            <w:tcW w:w="1775" w:type="dxa"/>
            <w:shd w:val="clear" w:color="auto" w:fill="auto"/>
            <w:vAlign w:val="center"/>
          </w:tcPr>
          <w:p w:rsidR="0037396B" w:rsidRPr="007001F1" w:rsidRDefault="0037396B" w:rsidP="009E3256">
            <w:pPr>
              <w:jc w:val="center"/>
              <w:rPr>
                <w:ins w:id="1862" w:author="Autor"/>
                <w:color w:val="000000"/>
              </w:rPr>
            </w:pPr>
          </w:p>
        </w:tc>
      </w:tr>
      <w:tr w:rsidR="0037396B" w:rsidRPr="007001F1" w:rsidTr="007261E4">
        <w:trPr>
          <w:trHeight w:val="675"/>
          <w:ins w:id="1863" w:author="Autor"/>
        </w:trPr>
        <w:tc>
          <w:tcPr>
            <w:tcW w:w="582" w:type="dxa"/>
            <w:shd w:val="clear" w:color="auto" w:fill="auto"/>
            <w:noWrap/>
            <w:vAlign w:val="center"/>
          </w:tcPr>
          <w:p w:rsidR="0037396B" w:rsidRPr="0037396B" w:rsidRDefault="0037396B" w:rsidP="009E3256">
            <w:pPr>
              <w:jc w:val="center"/>
              <w:rPr>
                <w:ins w:id="1864" w:author="Autor"/>
                <w:color w:val="000000"/>
                <w:sz w:val="22"/>
                <w:szCs w:val="22"/>
              </w:rPr>
            </w:pPr>
            <w:ins w:id="1865" w:author="Autor">
              <w:r w:rsidRPr="0037396B">
                <w:rPr>
                  <w:color w:val="000000"/>
                  <w:sz w:val="22"/>
                  <w:szCs w:val="22"/>
                </w:rPr>
                <w:t>7</w:t>
              </w:r>
            </w:ins>
          </w:p>
        </w:tc>
        <w:tc>
          <w:tcPr>
            <w:tcW w:w="4820" w:type="dxa"/>
            <w:gridSpan w:val="2"/>
            <w:shd w:val="clear" w:color="auto" w:fill="auto"/>
            <w:vAlign w:val="center"/>
          </w:tcPr>
          <w:p w:rsidR="0037396B" w:rsidRPr="007001F1" w:rsidRDefault="0037396B" w:rsidP="00D5534B">
            <w:pPr>
              <w:jc w:val="both"/>
              <w:rPr>
                <w:ins w:id="1866" w:author="Autor"/>
                <w:color w:val="000000"/>
                <w:sz w:val="22"/>
                <w:szCs w:val="22"/>
              </w:rPr>
            </w:pPr>
            <w:ins w:id="1867"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37396B" w:rsidRPr="007001F1" w:rsidRDefault="0037396B" w:rsidP="009E3256">
            <w:pPr>
              <w:jc w:val="center"/>
              <w:rPr>
                <w:ins w:id="1868" w:author="Autor"/>
                <w:color w:val="000000"/>
              </w:rPr>
            </w:pPr>
          </w:p>
        </w:tc>
        <w:tc>
          <w:tcPr>
            <w:tcW w:w="567" w:type="dxa"/>
            <w:shd w:val="clear" w:color="auto" w:fill="auto"/>
            <w:vAlign w:val="center"/>
          </w:tcPr>
          <w:p w:rsidR="0037396B" w:rsidRPr="007001F1" w:rsidRDefault="0037396B" w:rsidP="009E3256">
            <w:pPr>
              <w:jc w:val="center"/>
              <w:rPr>
                <w:ins w:id="1869" w:author="Autor"/>
                <w:color w:val="000000"/>
              </w:rPr>
            </w:pPr>
          </w:p>
        </w:tc>
        <w:tc>
          <w:tcPr>
            <w:tcW w:w="776" w:type="dxa"/>
            <w:shd w:val="clear" w:color="auto" w:fill="auto"/>
            <w:vAlign w:val="center"/>
          </w:tcPr>
          <w:p w:rsidR="0037396B" w:rsidRPr="007001F1" w:rsidRDefault="0037396B" w:rsidP="009E3256">
            <w:pPr>
              <w:jc w:val="center"/>
              <w:rPr>
                <w:ins w:id="1870" w:author="Autor"/>
                <w:color w:val="000000"/>
              </w:rPr>
            </w:pPr>
          </w:p>
        </w:tc>
        <w:tc>
          <w:tcPr>
            <w:tcW w:w="1775" w:type="dxa"/>
            <w:shd w:val="clear" w:color="auto" w:fill="auto"/>
            <w:vAlign w:val="center"/>
          </w:tcPr>
          <w:p w:rsidR="0037396B" w:rsidRPr="007001F1" w:rsidRDefault="0037396B" w:rsidP="009E3256">
            <w:pPr>
              <w:jc w:val="center"/>
              <w:rPr>
                <w:ins w:id="1871" w:author="Auto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37396B" w:rsidP="009E3256">
            <w:pPr>
              <w:jc w:val="center"/>
              <w:rPr>
                <w:color w:val="000000"/>
              </w:rPr>
            </w:pPr>
            <w:ins w:id="1872" w:author="Autor">
              <w:r>
                <w:rPr>
                  <w:color w:val="000000"/>
                  <w:sz w:val="22"/>
                  <w:szCs w:val="22"/>
                </w:rPr>
                <w:t>8</w:t>
              </w:r>
            </w:ins>
            <w:del w:id="1873" w:author="Autor">
              <w:r w:rsidR="008E774D" w:rsidRPr="007001F1" w:rsidDel="0037396B">
                <w:rPr>
                  <w:color w:val="000000"/>
                  <w:sz w:val="22"/>
                  <w:szCs w:val="22"/>
                </w:rPr>
                <w:delText>6</w:delText>
              </w:r>
            </w:del>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center"/>
          </w:tcPr>
          <w:p w:rsidR="009E3256" w:rsidRPr="007001F1" w:rsidRDefault="009E3256" w:rsidP="009E3256">
            <w:pPr>
              <w:jc w:val="both"/>
              <w:rPr>
                <w:b/>
                <w:sz w:val="20"/>
                <w:szCs w:val="20"/>
              </w:rPr>
            </w:pPr>
            <w:r w:rsidRPr="007001F1">
              <w:rPr>
                <w:b/>
                <w:sz w:val="20"/>
                <w:szCs w:val="20"/>
              </w:rPr>
              <w:t>VYJADRENIE</w:t>
            </w:r>
          </w:p>
          <w:p w:rsidR="009E3256" w:rsidRPr="007001F1" w:rsidRDefault="009E3256" w:rsidP="009E3256">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07"/>
              <w:t>[1]</w:t>
            </w:r>
          </w:p>
          <w:p w:rsidR="009E3256" w:rsidRPr="007001F1" w:rsidRDefault="009E3256" w:rsidP="009E3256">
            <w:pPr>
              <w:rPr>
                <w:b/>
                <w:bCs/>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Kontrolu vykonal</w:t>
            </w:r>
            <w:ins w:id="1876" w:author="Autor">
              <w:r w:rsidR="00BD759C">
                <w:rPr>
                  <w:rStyle w:val="Odkaznapoznmkupodiarou"/>
                  <w:b/>
                  <w:bCs/>
                  <w:sz w:val="22"/>
                  <w:szCs w:val="22"/>
                </w:rPr>
                <w:footnoteReference w:customMarkFollows="1" w:id="108"/>
                <w:t>2</w:t>
              </w:r>
            </w:ins>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Dátum: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bottom"/>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Kontrolu </w:t>
            </w:r>
            <w:ins w:id="1878" w:author="Autor">
              <w:r w:rsidR="00E3352C">
                <w:rPr>
                  <w:b/>
                  <w:bCs/>
                  <w:sz w:val="22"/>
                  <w:szCs w:val="22"/>
                </w:rPr>
                <w:t>schválil</w:t>
              </w:r>
              <w:r w:rsidR="00E3352C" w:rsidRPr="007001F1" w:rsidDel="00E3352C">
                <w:rPr>
                  <w:b/>
                  <w:bCs/>
                  <w:sz w:val="22"/>
                  <w:szCs w:val="22"/>
                </w:rPr>
                <w:t xml:space="preserve"> </w:t>
              </w:r>
            </w:ins>
            <w:del w:id="1879" w:author="Autor">
              <w:r w:rsidRPr="007001F1" w:rsidDel="00E3352C">
                <w:rPr>
                  <w:b/>
                  <w:bCs/>
                  <w:sz w:val="22"/>
                  <w:szCs w:val="22"/>
                </w:rPr>
                <w:delText>vykonal</w:delText>
              </w:r>
            </w:del>
            <w:ins w:id="1880" w:author="Autor">
              <w:r w:rsidR="00BD759C">
                <w:rPr>
                  <w:rStyle w:val="Odkaznapoznmkupodiarou"/>
                  <w:b/>
                  <w:bCs/>
                  <w:sz w:val="22"/>
                  <w:szCs w:val="22"/>
                </w:rPr>
                <w:footnoteReference w:customMarkFollows="1" w:id="109"/>
                <w:t>3</w:t>
              </w:r>
            </w:ins>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Dátum: </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1882" w:name="KZ_37"/>
            <w:r w:rsidRPr="007001F1">
              <w:rPr>
                <w:b/>
                <w:bCs/>
                <w:color w:val="FFFFFF"/>
              </w:rPr>
              <w:t>Nadlimitná zákazka - koncesia - štandardná ex</w:t>
            </w:r>
            <w:ins w:id="1883" w:author="Autor">
              <w:r w:rsidR="008F60DF">
                <w:rPr>
                  <w:b/>
                  <w:bCs/>
                  <w:color w:val="FFFFFF"/>
                </w:rPr>
                <w:t xml:space="preserve"> </w:t>
              </w:r>
            </w:ins>
            <w:r w:rsidRPr="007001F1">
              <w:rPr>
                <w:b/>
                <w:bCs/>
                <w:color w:val="FFFFFF"/>
              </w:rPr>
              <w:t>post kontrola</w:t>
            </w:r>
            <w:bookmarkEnd w:id="1882"/>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(§100 a </w:t>
            </w:r>
            <w:proofErr w:type="spellStart"/>
            <w:r w:rsidRPr="007001F1">
              <w:rPr>
                <w:color w:val="000000"/>
                <w:sz w:val="22"/>
                <w:szCs w:val="22"/>
              </w:rPr>
              <w:t>nasl</w:t>
            </w:r>
            <w:proofErr w:type="spellEnd"/>
            <w:r w:rsidRPr="007001F1">
              <w:rPr>
                <w:color w:val="000000"/>
                <w:sz w:val="22"/>
                <w:szCs w:val="22"/>
              </w:rPr>
              <w:t>.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Štandardná ex</w:t>
            </w:r>
            <w:ins w:id="1884" w:author="Autor">
              <w:r w:rsidR="008F60DF">
                <w:rPr>
                  <w:color w:val="000000"/>
                  <w:sz w:val="22"/>
                  <w:szCs w:val="22"/>
                </w:rPr>
                <w:t xml:space="preserve"> </w:t>
              </w:r>
            </w:ins>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ins w:id="1885" w:author="Autor">
              <w:r>
                <w:rPr>
                  <w:color w:val="000000"/>
                  <w:sz w:val="22"/>
                  <w:szCs w:val="22"/>
                </w:rPr>
                <w:t xml:space="preserve">a) </w:t>
              </w:r>
            </w:ins>
            <w:r w:rsidRPr="007001F1">
              <w:rPr>
                <w:color w:val="000000"/>
                <w:sz w:val="22"/>
                <w:szCs w:val="22"/>
              </w:rPr>
              <w:t>Je použitý postup na zadanie koncesie na stavebné práce/ služby v súlade so ZVO?</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r>
      <w:tr w:rsidR="00331FBB" w:rsidRPr="007001F1" w:rsidTr="007261E4">
        <w:trPr>
          <w:trHeight w:val="20"/>
          <w:ins w:id="1886" w:author="Autor"/>
        </w:trPr>
        <w:tc>
          <w:tcPr>
            <w:tcW w:w="582" w:type="dxa"/>
            <w:vMerge/>
            <w:shd w:val="clear" w:color="auto" w:fill="auto"/>
            <w:noWrap/>
            <w:vAlign w:val="center"/>
          </w:tcPr>
          <w:p w:rsidR="00331FBB" w:rsidRPr="007001F1" w:rsidRDefault="00331FBB" w:rsidP="009E3256">
            <w:pPr>
              <w:jc w:val="center"/>
              <w:rPr>
                <w:ins w:id="1887" w:author="Autor"/>
                <w:color w:val="000000"/>
                <w:sz w:val="22"/>
                <w:szCs w:val="22"/>
              </w:rPr>
            </w:pPr>
          </w:p>
        </w:tc>
        <w:tc>
          <w:tcPr>
            <w:tcW w:w="4820" w:type="dxa"/>
            <w:gridSpan w:val="2"/>
            <w:shd w:val="clear" w:color="auto" w:fill="auto"/>
            <w:vAlign w:val="center"/>
          </w:tcPr>
          <w:p w:rsidR="00331FBB" w:rsidRPr="007001F1" w:rsidRDefault="00331FBB" w:rsidP="00D5534B">
            <w:pPr>
              <w:jc w:val="both"/>
              <w:rPr>
                <w:ins w:id="1888" w:author="Autor"/>
                <w:color w:val="000000"/>
                <w:sz w:val="22"/>
                <w:szCs w:val="22"/>
              </w:rPr>
            </w:pPr>
            <w:ins w:id="1889"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331FBB" w:rsidRPr="007001F1" w:rsidRDefault="00331FBB" w:rsidP="009E3256">
            <w:pPr>
              <w:jc w:val="center"/>
              <w:rPr>
                <w:ins w:id="1890" w:author="Autor"/>
                <w:color w:val="000000"/>
                <w:sz w:val="22"/>
                <w:szCs w:val="22"/>
              </w:rPr>
            </w:pPr>
          </w:p>
        </w:tc>
        <w:tc>
          <w:tcPr>
            <w:tcW w:w="567" w:type="dxa"/>
            <w:shd w:val="clear" w:color="auto" w:fill="auto"/>
            <w:vAlign w:val="center"/>
          </w:tcPr>
          <w:p w:rsidR="00331FBB" w:rsidRPr="007001F1" w:rsidRDefault="00331FBB" w:rsidP="009E3256">
            <w:pPr>
              <w:jc w:val="center"/>
              <w:rPr>
                <w:ins w:id="1891" w:author="Autor"/>
                <w:color w:val="000000"/>
                <w:sz w:val="22"/>
                <w:szCs w:val="22"/>
              </w:rPr>
            </w:pPr>
          </w:p>
        </w:tc>
        <w:tc>
          <w:tcPr>
            <w:tcW w:w="776" w:type="dxa"/>
            <w:shd w:val="clear" w:color="auto" w:fill="auto"/>
            <w:vAlign w:val="center"/>
          </w:tcPr>
          <w:p w:rsidR="00331FBB" w:rsidRPr="007001F1" w:rsidRDefault="00331FBB" w:rsidP="009E3256">
            <w:pPr>
              <w:jc w:val="center"/>
              <w:rPr>
                <w:ins w:id="1892" w:author="Autor"/>
                <w:color w:val="000000"/>
                <w:sz w:val="22"/>
                <w:szCs w:val="22"/>
              </w:rPr>
            </w:pPr>
          </w:p>
        </w:tc>
        <w:tc>
          <w:tcPr>
            <w:tcW w:w="1775" w:type="dxa"/>
            <w:shd w:val="clear" w:color="auto" w:fill="auto"/>
            <w:vAlign w:val="center"/>
          </w:tcPr>
          <w:p w:rsidR="00331FBB" w:rsidRPr="007001F1" w:rsidRDefault="00331FBB" w:rsidP="009E3256">
            <w:pPr>
              <w:jc w:val="center"/>
              <w:rPr>
                <w:ins w:id="1893" w:author="Autor"/>
                <w:color w:val="000000"/>
                <w:sz w:val="22"/>
                <w:szCs w:val="22"/>
              </w:rPr>
            </w:pPr>
          </w:p>
        </w:tc>
      </w:tr>
      <w:tr w:rsidR="007350B7" w:rsidRPr="007001F1" w:rsidTr="00A96394">
        <w:trPr>
          <w:trHeight w:val="352"/>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predpokladaná hodnota koncesie určená súla</w:t>
            </w:r>
            <w:r w:rsidR="00D5534B" w:rsidRPr="007001F1">
              <w:rPr>
                <w:color w:val="000000"/>
                <w:sz w:val="22"/>
                <w:szCs w:val="22"/>
              </w:rPr>
              <w:t xml:space="preserve">dne so ZVO?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A96394">
        <w:trPr>
          <w:trHeight w:val="582"/>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090C17">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3</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7261E4">
        <w:trPr>
          <w:trHeight w:val="758"/>
        </w:trPr>
        <w:tc>
          <w:tcPr>
            <w:tcW w:w="582" w:type="dxa"/>
            <w:shd w:val="clear" w:color="auto" w:fill="auto"/>
            <w:noWrap/>
            <w:vAlign w:val="center"/>
          </w:tcPr>
          <w:p w:rsidR="007350B7" w:rsidRPr="007001F1" w:rsidRDefault="007350B7" w:rsidP="009E3256">
            <w:pPr>
              <w:jc w:val="center"/>
              <w:rPr>
                <w:color w:val="000000"/>
              </w:rPr>
            </w:pPr>
            <w:r w:rsidRPr="007001F1">
              <w:rPr>
                <w:color w:val="000000"/>
                <w:sz w:val="22"/>
                <w:szCs w:val="22"/>
              </w:rPr>
              <w:t>4</w:t>
            </w: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V prípade, ak rozdelil verejný obstarávateľ zákazku na samostatné časti, dodržal všetky ustanovenia §28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5</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ins w:id="1894" w:author="Autor">
              <w:r w:rsidR="008F60DF">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6</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Pr="007001F1">
              <w:rPr>
                <w:color w:val="000000"/>
                <w:sz w:val="22"/>
                <w:szCs w:val="22"/>
              </w:rPr>
              <w:t>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7261E4">
        <w:trPr>
          <w:trHeight w:val="1268"/>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126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10</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A96394">
        <w:trPr>
          <w:trHeight w:val="356"/>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11</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A96394">
        <w:trPr>
          <w:trHeight w:val="377"/>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12</w:t>
            </w:r>
          </w:p>
        </w:tc>
        <w:tc>
          <w:tcPr>
            <w:tcW w:w="4820" w:type="dxa"/>
            <w:gridSpan w:val="2"/>
            <w:shd w:val="clear" w:color="auto" w:fill="auto"/>
            <w:vAlign w:val="center"/>
            <w:hideMark/>
          </w:tcPr>
          <w:p w:rsidR="007350B7" w:rsidRPr="007001F1" w:rsidRDefault="007350B7" w:rsidP="00A96394">
            <w:pPr>
              <w:jc w:val="both"/>
              <w:rPr>
                <w:color w:val="000000"/>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845"/>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lastRenderedPageBreak/>
              <w:t>13</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postupoval v súlade s dôvodmi stanoven</w:t>
            </w:r>
            <w:r w:rsidR="00B5783F">
              <w:rPr>
                <w:color w:val="000000"/>
                <w:sz w:val="22"/>
                <w:szCs w:val="22"/>
              </w:rPr>
              <w:t>ými</w:t>
            </w:r>
            <w:r w:rsidRPr="007001F1">
              <w:rPr>
                <w:color w:val="000000"/>
                <w:sz w:val="22"/>
                <w:szCs w:val="22"/>
              </w:rPr>
              <w:t xml:space="preserve"> v ustanovení §101 ods.2 a 3?</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14</w:t>
            </w:r>
          </w:p>
        </w:tc>
        <w:tc>
          <w:tcPr>
            <w:tcW w:w="4820" w:type="dxa"/>
            <w:gridSpan w:val="2"/>
            <w:shd w:val="clear" w:color="auto" w:fill="auto"/>
            <w:vAlign w:val="center"/>
            <w:hideMark/>
          </w:tcPr>
          <w:p w:rsidR="00347A30" w:rsidRPr="007001F1" w:rsidRDefault="00347A30" w:rsidP="00B5783F">
            <w:pPr>
              <w:jc w:val="both"/>
              <w:rPr>
                <w:color w:val="000000"/>
              </w:rPr>
            </w:pPr>
            <w:r w:rsidRPr="007001F1">
              <w:rPr>
                <w:color w:val="000000"/>
                <w:sz w:val="22"/>
                <w:szCs w:val="22"/>
              </w:rPr>
              <w:t xml:space="preserve">Postupoval </w:t>
            </w:r>
            <w:r w:rsidR="00B5783F">
              <w:rPr>
                <w:color w:val="000000"/>
                <w:sz w:val="22"/>
                <w:szCs w:val="22"/>
              </w:rPr>
              <w:t>verejný obstarávateľ</w:t>
            </w:r>
            <w:ins w:id="1895" w:author="Autor">
              <w:r w:rsidR="008F60DF">
                <w:rPr>
                  <w:color w:val="000000"/>
                  <w:sz w:val="22"/>
                  <w:szCs w:val="22"/>
                </w:rPr>
                <w:t xml:space="preserve"> </w:t>
              </w:r>
            </w:ins>
            <w:r w:rsidRPr="007001F1">
              <w:rPr>
                <w:color w:val="000000"/>
                <w:sz w:val="22"/>
                <w:szCs w:val="22"/>
              </w:rPr>
              <w:t xml:space="preserve">pri zadávaní koncesie podľa§ 100 až § 107 ZVO?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0A0E21">
        <w:trPr>
          <w:trHeight w:val="39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5</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27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6</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Nebol pri zadávaní zákazky identifikovaný konflikt záujmov?</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b) Boli v prípade konfliktu záujmov prijaté primerané opatrenia a vykonaná náprav</w:t>
            </w:r>
            <w:r w:rsidR="00B5783F">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1140"/>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7</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759"/>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 xml:space="preserve">b) Je kontrolované verejné obstarávanie v súlade so závermi vykonanej </w:t>
            </w:r>
            <w:r w:rsidR="00B5783F">
              <w:rPr>
                <w:sz w:val="22"/>
                <w:szCs w:val="22"/>
              </w:rPr>
              <w:t xml:space="preserve"> prvej </w:t>
            </w:r>
            <w:r w:rsidRPr="007001F1">
              <w:rPr>
                <w:sz w:val="22"/>
                <w:szCs w:val="22"/>
              </w:rPr>
              <w:t>ex</w:t>
            </w:r>
            <w:ins w:id="1896" w:author="Autor">
              <w:r w:rsidR="008F60DF">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ex</w:t>
            </w:r>
            <w:ins w:id="1897" w:author="Autor">
              <w:r w:rsidR="008F60DF">
                <w:rPr>
                  <w:sz w:val="22"/>
                  <w:szCs w:val="22"/>
                </w:rPr>
                <w:t xml:space="preserve"> </w:t>
              </w:r>
            </w:ins>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8"/>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8</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388"/>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w:t>
            </w:r>
            <w:ins w:id="1898" w:author="Autor">
              <w:r w:rsidR="0038799E">
                <w:rPr>
                  <w:color w:val="000000"/>
                  <w:sz w:val="22"/>
                  <w:szCs w:val="22"/>
                </w:rPr>
                <w:t>e</w:t>
              </w:r>
            </w:ins>
            <w:r w:rsidRPr="007001F1">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xml:space="preserve"> a to pri dodržaní všetkých povinností v zmysle § 55 ods. 1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1"/>
        </w:trPr>
        <w:tc>
          <w:tcPr>
            <w:tcW w:w="582" w:type="dxa"/>
            <w:vMerge w:val="restart"/>
            <w:shd w:val="clear" w:color="auto" w:fill="auto"/>
            <w:noWrap/>
            <w:vAlign w:val="center"/>
            <w:hideMark/>
          </w:tcPr>
          <w:p w:rsidR="007350B7" w:rsidRPr="007001F1" w:rsidRDefault="00B97099" w:rsidP="00347A30">
            <w:pPr>
              <w:jc w:val="center"/>
              <w:rPr>
                <w:color w:val="000000"/>
              </w:rPr>
            </w:pPr>
            <w:r>
              <w:rPr>
                <w:color w:val="000000"/>
                <w:sz w:val="22"/>
                <w:szCs w:val="22"/>
              </w:rPr>
              <w:t>19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D2171A">
            <w:pPr>
              <w:jc w:val="center"/>
              <w:rPr>
                <w:color w:val="000000"/>
              </w:rPr>
            </w:pPr>
            <w:r w:rsidRPr="007001F1">
              <w:rPr>
                <w:color w:val="000000"/>
                <w:sz w:val="22"/>
                <w:szCs w:val="22"/>
              </w:rPr>
              <w:t>2</w:t>
            </w:r>
            <w:r w:rsidR="00B97099">
              <w:rPr>
                <w:color w:val="000000"/>
                <w:sz w:val="22"/>
                <w:szCs w:val="22"/>
              </w:rPr>
              <w:t>0</w:t>
            </w:r>
          </w:p>
        </w:tc>
        <w:tc>
          <w:tcPr>
            <w:tcW w:w="4820" w:type="dxa"/>
            <w:gridSpan w:val="2"/>
            <w:shd w:val="clear" w:color="auto" w:fill="auto"/>
            <w:vAlign w:val="center"/>
            <w:hideMark/>
          </w:tcPr>
          <w:p w:rsidR="00347A30" w:rsidRPr="007001F1" w:rsidRDefault="002A7E54" w:rsidP="00D5534B">
            <w:pPr>
              <w:jc w:val="both"/>
              <w:rPr>
                <w:color w:val="000000"/>
              </w:rPr>
            </w:pPr>
            <w:r w:rsidRPr="007001F1">
              <w:rPr>
                <w:color w:val="000000"/>
                <w:sz w:val="22"/>
                <w:szCs w:val="22"/>
              </w:rPr>
              <w:t xml:space="preserve">Bolo vysvetlenie informácií potrebných na vypracovanie ponuky, návrhu a na preukázanie splnenia podmienok účasti preukázateľne bezodkladne oznámené všetkým záujemcom, ktorí </w:t>
            </w:r>
            <w:r w:rsidRPr="007001F1">
              <w:rPr>
                <w:color w:val="000000"/>
                <w:sz w:val="22"/>
                <w:szCs w:val="22"/>
              </w:rPr>
              <w:lastRenderedPageBreak/>
              <w:t>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342"/>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39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0A0E21">
        <w:trPr>
          <w:trHeight w:val="300"/>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633"/>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2</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09"/>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3</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8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4</w:t>
            </w:r>
          </w:p>
        </w:tc>
        <w:tc>
          <w:tcPr>
            <w:tcW w:w="4820" w:type="dxa"/>
            <w:gridSpan w:val="2"/>
            <w:shd w:val="clear" w:color="auto" w:fill="auto"/>
            <w:vAlign w:val="center"/>
            <w:hideMark/>
          </w:tcPr>
          <w:p w:rsidR="00347A30" w:rsidRPr="007001F1" w:rsidRDefault="00790A74"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5</w:t>
            </w:r>
          </w:p>
        </w:tc>
        <w:tc>
          <w:tcPr>
            <w:tcW w:w="4820" w:type="dxa"/>
            <w:gridSpan w:val="2"/>
            <w:shd w:val="clear" w:color="auto" w:fill="auto"/>
            <w:vAlign w:val="center"/>
            <w:hideMark/>
          </w:tcPr>
          <w:p w:rsidR="00347A30" w:rsidRPr="007001F1" w:rsidRDefault="007E5B38" w:rsidP="00D5534B">
            <w:pPr>
              <w:jc w:val="both"/>
              <w:rPr>
                <w:color w:val="000000"/>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767"/>
        </w:trPr>
        <w:tc>
          <w:tcPr>
            <w:tcW w:w="582" w:type="dxa"/>
            <w:vMerge w:val="restart"/>
            <w:shd w:val="clear" w:color="auto" w:fill="auto"/>
            <w:noWrap/>
            <w:vAlign w:val="center"/>
            <w:hideMark/>
          </w:tcPr>
          <w:p w:rsidR="00640805" w:rsidRPr="007001F1" w:rsidRDefault="00640805" w:rsidP="00D2171A">
            <w:pPr>
              <w:jc w:val="center"/>
              <w:rPr>
                <w:color w:val="000000"/>
              </w:rPr>
            </w:pPr>
            <w:r w:rsidRPr="007001F1">
              <w:rPr>
                <w:color w:val="000000"/>
                <w:sz w:val="22"/>
                <w:szCs w:val="22"/>
              </w:rPr>
              <w:t>2</w:t>
            </w:r>
            <w:r w:rsidR="00B97099">
              <w:rPr>
                <w:color w:val="000000"/>
                <w:sz w:val="22"/>
                <w:szCs w:val="22"/>
              </w:rPr>
              <w:t>6</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7261E4">
        <w:trPr>
          <w:trHeight w:val="1395"/>
        </w:trPr>
        <w:tc>
          <w:tcPr>
            <w:tcW w:w="582" w:type="dxa"/>
            <w:vMerge/>
            <w:shd w:val="clear" w:color="auto" w:fill="auto"/>
            <w:noWrap/>
            <w:vAlign w:val="center"/>
          </w:tcPr>
          <w:p w:rsidR="00640805" w:rsidRPr="007001F1" w:rsidRDefault="00640805" w:rsidP="00D2171A">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B97099" w:rsidP="00347A30">
            <w:pPr>
              <w:jc w:val="center"/>
              <w:rPr>
                <w:color w:val="000000"/>
              </w:rPr>
            </w:pPr>
            <w:r>
              <w:rPr>
                <w:color w:val="000000"/>
                <w:sz w:val="22"/>
                <w:szCs w:val="22"/>
              </w:rPr>
              <w:lastRenderedPageBreak/>
              <w:t>28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455"/>
        </w:trPr>
        <w:tc>
          <w:tcPr>
            <w:tcW w:w="582" w:type="dxa"/>
            <w:vMerge w:val="restart"/>
            <w:shd w:val="clear" w:color="auto" w:fill="auto"/>
            <w:noWrap/>
            <w:vAlign w:val="center"/>
          </w:tcPr>
          <w:p w:rsidR="00640805" w:rsidRPr="007001F1" w:rsidRDefault="00B97099" w:rsidP="00946FE9">
            <w:pPr>
              <w:jc w:val="center"/>
              <w:rPr>
                <w:color w:val="000000"/>
              </w:rPr>
            </w:pPr>
            <w:r>
              <w:rPr>
                <w:color w:val="000000"/>
                <w:sz w:val="22"/>
                <w:szCs w:val="22"/>
              </w:rPr>
              <w:t>29</w:t>
            </w: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845"/>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w:t>
            </w:r>
            <w:ins w:id="1899" w:author="Autor">
              <w:r w:rsidR="008F5BD7">
                <w:rPr>
                  <w:color w:val="000000"/>
                  <w:sz w:val="22"/>
                  <w:szCs w:val="22"/>
                </w:rPr>
                <w:t xml:space="preserve"> </w:t>
              </w:r>
              <w:r w:rsidR="008F5BD7">
                <w:rPr>
                  <w:sz w:val="22"/>
                  <w:szCs w:val="22"/>
                </w:rPr>
                <w:t>(ak relevantné)?</w:t>
              </w:r>
            </w:ins>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FD2E4F" w:rsidRPr="007001F1" w:rsidTr="007261E4">
        <w:trPr>
          <w:trHeight w:val="845"/>
          <w:ins w:id="1900" w:author="Autor"/>
        </w:trPr>
        <w:tc>
          <w:tcPr>
            <w:tcW w:w="582" w:type="dxa"/>
            <w:shd w:val="clear" w:color="auto" w:fill="auto"/>
            <w:noWrap/>
            <w:vAlign w:val="center"/>
          </w:tcPr>
          <w:p w:rsidR="00FD2E4F" w:rsidRPr="007001F1" w:rsidRDefault="00FD2E4F" w:rsidP="00347A30">
            <w:pPr>
              <w:jc w:val="center"/>
              <w:rPr>
                <w:ins w:id="1901" w:author="Autor"/>
                <w:color w:val="000000"/>
              </w:rPr>
            </w:pPr>
            <w:ins w:id="1902" w:author="Autor">
              <w:r>
                <w:rPr>
                  <w:color w:val="000000"/>
                </w:rPr>
                <w:t>30</w:t>
              </w:r>
            </w:ins>
          </w:p>
        </w:tc>
        <w:tc>
          <w:tcPr>
            <w:tcW w:w="4820" w:type="dxa"/>
            <w:gridSpan w:val="2"/>
            <w:shd w:val="clear" w:color="auto" w:fill="auto"/>
            <w:vAlign w:val="center"/>
          </w:tcPr>
          <w:p w:rsidR="00FD2E4F" w:rsidRPr="007001F1" w:rsidRDefault="00FD2E4F" w:rsidP="00D5534B">
            <w:pPr>
              <w:jc w:val="both"/>
              <w:rPr>
                <w:ins w:id="1903" w:author="Autor"/>
                <w:color w:val="000000"/>
                <w:sz w:val="22"/>
                <w:szCs w:val="22"/>
              </w:rPr>
            </w:pPr>
            <w:ins w:id="1904" w:author="Autor">
              <w:r>
                <w:rPr>
                  <w:sz w:val="22"/>
                  <w:szCs w:val="22"/>
                </w:rPr>
                <w:t>Poskytol úspešný uchádzač verejnému obstarávateľovi súčinnosť v rámci preukazovania osobitných podmienok plnenia zmluvy podľa § 42 ods. 12?</w:t>
              </w:r>
            </w:ins>
          </w:p>
        </w:tc>
        <w:tc>
          <w:tcPr>
            <w:tcW w:w="567" w:type="dxa"/>
            <w:shd w:val="clear" w:color="auto" w:fill="auto"/>
            <w:vAlign w:val="center"/>
          </w:tcPr>
          <w:p w:rsidR="00FD2E4F" w:rsidRPr="007001F1" w:rsidRDefault="00FD2E4F" w:rsidP="00347A30">
            <w:pPr>
              <w:jc w:val="center"/>
              <w:rPr>
                <w:ins w:id="1905" w:author="Autor"/>
                <w:color w:val="000000"/>
              </w:rPr>
            </w:pPr>
          </w:p>
        </w:tc>
        <w:tc>
          <w:tcPr>
            <w:tcW w:w="567" w:type="dxa"/>
            <w:shd w:val="clear" w:color="auto" w:fill="auto"/>
            <w:vAlign w:val="center"/>
          </w:tcPr>
          <w:p w:rsidR="00FD2E4F" w:rsidRPr="007001F1" w:rsidRDefault="00FD2E4F" w:rsidP="00347A30">
            <w:pPr>
              <w:jc w:val="center"/>
              <w:rPr>
                <w:ins w:id="1906" w:author="Autor"/>
                <w:color w:val="000000"/>
              </w:rPr>
            </w:pPr>
          </w:p>
        </w:tc>
        <w:tc>
          <w:tcPr>
            <w:tcW w:w="776" w:type="dxa"/>
            <w:shd w:val="clear" w:color="auto" w:fill="auto"/>
            <w:vAlign w:val="center"/>
          </w:tcPr>
          <w:p w:rsidR="00FD2E4F" w:rsidRPr="007001F1" w:rsidRDefault="00FD2E4F" w:rsidP="00347A30">
            <w:pPr>
              <w:jc w:val="center"/>
              <w:rPr>
                <w:ins w:id="1907" w:author="Autor"/>
                <w:color w:val="000000"/>
              </w:rPr>
            </w:pPr>
          </w:p>
        </w:tc>
        <w:tc>
          <w:tcPr>
            <w:tcW w:w="1775" w:type="dxa"/>
            <w:shd w:val="clear" w:color="auto" w:fill="auto"/>
            <w:vAlign w:val="center"/>
          </w:tcPr>
          <w:p w:rsidR="00FD2E4F" w:rsidRPr="007001F1" w:rsidRDefault="00FD2E4F" w:rsidP="00347A30">
            <w:pPr>
              <w:jc w:val="center"/>
              <w:rPr>
                <w:ins w:id="1908" w:author="Autor"/>
                <w:color w:val="000000"/>
              </w:rPr>
            </w:pPr>
          </w:p>
        </w:tc>
      </w:tr>
      <w:tr w:rsidR="00640805" w:rsidRPr="007001F1" w:rsidTr="007261E4">
        <w:trPr>
          <w:trHeight w:val="38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3</w:t>
            </w:r>
            <w:ins w:id="1909" w:author="Autor">
              <w:r w:rsidR="00FD2E4F">
                <w:rPr>
                  <w:color w:val="000000"/>
                  <w:sz w:val="22"/>
                  <w:szCs w:val="22"/>
                </w:rPr>
                <w:t>1</w:t>
              </w:r>
            </w:ins>
            <w:del w:id="1910" w:author="Autor">
              <w:r w:rsidR="00B97099" w:rsidDel="00FD2E4F">
                <w:rPr>
                  <w:color w:val="000000"/>
                  <w:sz w:val="22"/>
                  <w:szCs w:val="22"/>
                </w:rPr>
                <w:delText>0</w:delText>
              </w:r>
            </w:del>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24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3</w:t>
            </w:r>
            <w:ins w:id="1911" w:author="Autor">
              <w:r w:rsidR="00FD2E4F">
                <w:rPr>
                  <w:color w:val="000000"/>
                  <w:sz w:val="22"/>
                  <w:szCs w:val="22"/>
                </w:rPr>
                <w:t>2</w:t>
              </w:r>
            </w:ins>
            <w:del w:id="1912" w:author="Autor">
              <w:r w:rsidR="00B97099" w:rsidDel="00FD2E4F">
                <w:rPr>
                  <w:color w:val="000000"/>
                  <w:sz w:val="22"/>
                  <w:szCs w:val="22"/>
                </w:rPr>
                <w:delText>1</w:delText>
              </w:r>
            </w:del>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9B69EE" w:rsidRPr="007001F1" w:rsidTr="007261E4">
        <w:trPr>
          <w:trHeight w:val="20"/>
        </w:trPr>
        <w:tc>
          <w:tcPr>
            <w:tcW w:w="582" w:type="dxa"/>
            <w:shd w:val="clear" w:color="auto" w:fill="auto"/>
            <w:noWrap/>
            <w:vAlign w:val="center"/>
          </w:tcPr>
          <w:p w:rsidR="009B69EE" w:rsidRPr="007001F1" w:rsidRDefault="009B69EE" w:rsidP="00347A30">
            <w:pPr>
              <w:jc w:val="center"/>
              <w:rPr>
                <w:color w:val="000000"/>
              </w:rPr>
            </w:pPr>
            <w:r>
              <w:rPr>
                <w:color w:val="000000"/>
                <w:sz w:val="22"/>
                <w:szCs w:val="22"/>
              </w:rPr>
              <w:t>3</w:t>
            </w:r>
            <w:ins w:id="1913" w:author="Autor">
              <w:r w:rsidR="00FD2E4F">
                <w:rPr>
                  <w:color w:val="000000"/>
                  <w:sz w:val="22"/>
                  <w:szCs w:val="22"/>
                </w:rPr>
                <w:t>3</w:t>
              </w:r>
            </w:ins>
            <w:del w:id="1914" w:author="Autor">
              <w:r w:rsidDel="00FD2E4F">
                <w:rPr>
                  <w:color w:val="000000"/>
                  <w:sz w:val="22"/>
                  <w:szCs w:val="22"/>
                </w:rPr>
                <w:delText>2</w:delText>
              </w:r>
            </w:del>
          </w:p>
        </w:tc>
        <w:tc>
          <w:tcPr>
            <w:tcW w:w="4820" w:type="dxa"/>
            <w:gridSpan w:val="2"/>
            <w:shd w:val="clear" w:color="auto" w:fill="auto"/>
            <w:vAlign w:val="center"/>
          </w:tcPr>
          <w:p w:rsidR="009B69EE" w:rsidRPr="007001F1" w:rsidRDefault="009B69EE"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B69EE" w:rsidRPr="007001F1" w:rsidRDefault="009B69EE" w:rsidP="00347A30">
            <w:pPr>
              <w:jc w:val="center"/>
              <w:rPr>
                <w:color w:val="000000"/>
              </w:rPr>
            </w:pPr>
          </w:p>
        </w:tc>
        <w:tc>
          <w:tcPr>
            <w:tcW w:w="567" w:type="dxa"/>
            <w:shd w:val="clear" w:color="auto" w:fill="auto"/>
            <w:vAlign w:val="center"/>
          </w:tcPr>
          <w:p w:rsidR="009B69EE" w:rsidRPr="007001F1" w:rsidRDefault="009B69EE" w:rsidP="00347A30">
            <w:pPr>
              <w:jc w:val="center"/>
              <w:rPr>
                <w:color w:val="000000"/>
              </w:rPr>
            </w:pPr>
          </w:p>
        </w:tc>
        <w:tc>
          <w:tcPr>
            <w:tcW w:w="776" w:type="dxa"/>
            <w:shd w:val="clear" w:color="auto" w:fill="auto"/>
            <w:vAlign w:val="center"/>
          </w:tcPr>
          <w:p w:rsidR="009B69EE" w:rsidRPr="007001F1" w:rsidRDefault="009B69EE" w:rsidP="00347A30">
            <w:pPr>
              <w:jc w:val="center"/>
              <w:rPr>
                <w:color w:val="000000"/>
              </w:rPr>
            </w:pPr>
          </w:p>
        </w:tc>
        <w:tc>
          <w:tcPr>
            <w:tcW w:w="1775" w:type="dxa"/>
            <w:shd w:val="clear" w:color="auto" w:fill="auto"/>
            <w:vAlign w:val="center"/>
          </w:tcPr>
          <w:p w:rsidR="009B69EE" w:rsidRPr="007001F1" w:rsidRDefault="009B69EE" w:rsidP="00347A30">
            <w:pPr>
              <w:jc w:val="center"/>
              <w:rPr>
                <w:color w:val="000000"/>
              </w:rPr>
            </w:pPr>
          </w:p>
        </w:tc>
      </w:tr>
      <w:tr w:rsidR="00347A30" w:rsidRPr="007001F1" w:rsidTr="007261E4">
        <w:trPr>
          <w:trHeight w:val="300"/>
        </w:trPr>
        <w:tc>
          <w:tcPr>
            <w:tcW w:w="9087" w:type="dxa"/>
            <w:gridSpan w:val="7"/>
            <w:shd w:val="clear" w:color="auto" w:fill="auto"/>
            <w:noWrap/>
            <w:vAlign w:val="center"/>
          </w:tcPr>
          <w:p w:rsidR="00347A30" w:rsidRPr="007001F1" w:rsidRDefault="00347A30" w:rsidP="00347A30">
            <w:pPr>
              <w:jc w:val="both"/>
              <w:rPr>
                <w:b/>
                <w:sz w:val="20"/>
                <w:szCs w:val="20"/>
              </w:rPr>
            </w:pPr>
            <w:r w:rsidRPr="007001F1">
              <w:rPr>
                <w:b/>
                <w:sz w:val="20"/>
                <w:szCs w:val="20"/>
              </w:rPr>
              <w:t>VYJADRENIE</w:t>
            </w:r>
          </w:p>
          <w:p w:rsidR="00347A30" w:rsidRPr="007001F1" w:rsidRDefault="00347A30" w:rsidP="00347A30">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0"/>
              <w:t>[1]</w:t>
            </w:r>
          </w:p>
          <w:p w:rsidR="00347A30" w:rsidRPr="007001F1" w:rsidRDefault="00347A30" w:rsidP="00347A30"/>
          <w:p w:rsidR="00347A30" w:rsidRPr="007001F1" w:rsidRDefault="00347A30" w:rsidP="00347A30">
            <w:pPr>
              <w:rPr>
                <w:b/>
                <w:bCs/>
                <w:color w:val="000000"/>
              </w:rPr>
            </w:pP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Kontrolu vykonal</w:t>
            </w:r>
            <w:ins w:id="1917" w:author="Autor">
              <w:r w:rsidR="00BD759C">
                <w:rPr>
                  <w:rStyle w:val="Odkaznapoznmkupodiarou"/>
                  <w:b/>
                  <w:bCs/>
                  <w:sz w:val="22"/>
                  <w:szCs w:val="22"/>
                </w:rPr>
                <w:footnoteReference w:customMarkFollows="1" w:id="111"/>
                <w:t>2</w:t>
              </w:r>
            </w:ins>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Dátum:</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9087" w:type="dxa"/>
            <w:gridSpan w:val="7"/>
            <w:shd w:val="clear" w:color="auto" w:fill="auto"/>
            <w:noWrap/>
            <w:vAlign w:val="bottom"/>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Kontrolu </w:t>
            </w:r>
            <w:ins w:id="1919" w:author="Autor">
              <w:r w:rsidR="00E3352C">
                <w:rPr>
                  <w:b/>
                  <w:bCs/>
                  <w:sz w:val="22"/>
                  <w:szCs w:val="22"/>
                </w:rPr>
                <w:t>schválil</w:t>
              </w:r>
              <w:r w:rsidR="00E3352C" w:rsidRPr="007001F1" w:rsidDel="00E3352C">
                <w:rPr>
                  <w:b/>
                  <w:bCs/>
                  <w:sz w:val="22"/>
                  <w:szCs w:val="22"/>
                </w:rPr>
                <w:t xml:space="preserve"> </w:t>
              </w:r>
            </w:ins>
            <w:del w:id="1920" w:author="Autor">
              <w:r w:rsidRPr="007001F1" w:rsidDel="00E3352C">
                <w:rPr>
                  <w:b/>
                  <w:bCs/>
                  <w:sz w:val="22"/>
                  <w:szCs w:val="22"/>
                </w:rPr>
                <w:delText>vykonal</w:delText>
              </w:r>
            </w:del>
            <w:ins w:id="1921" w:author="Autor">
              <w:r w:rsidR="00BD759C">
                <w:rPr>
                  <w:rStyle w:val="Odkaznapoznmkupodiarou"/>
                  <w:b/>
                  <w:bCs/>
                  <w:sz w:val="22"/>
                  <w:szCs w:val="22"/>
                </w:rPr>
                <w:footnoteReference w:customMarkFollows="1" w:id="112"/>
                <w:t>3</w:t>
              </w:r>
            </w:ins>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Dátum: </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bl>
    <w:p w:rsidR="007E5B38" w:rsidRPr="007001F1" w:rsidRDefault="007E5B38"/>
    <w:p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rsidTr="007261E4">
        <w:trPr>
          <w:trHeight w:val="645"/>
        </w:trPr>
        <w:tc>
          <w:tcPr>
            <w:tcW w:w="9087" w:type="dxa"/>
            <w:gridSpan w:val="7"/>
            <w:shd w:val="clear" w:color="000000" w:fill="60497A"/>
            <w:vAlign w:val="center"/>
            <w:hideMark/>
          </w:tcPr>
          <w:p w:rsidR="007C5563" w:rsidRPr="007001F1" w:rsidRDefault="007C5563" w:rsidP="00DB347F">
            <w:pPr>
              <w:jc w:val="center"/>
              <w:rPr>
                <w:b/>
                <w:bCs/>
                <w:color w:val="FFFFFF"/>
              </w:rPr>
            </w:pPr>
            <w:r w:rsidRPr="007001F1">
              <w:rPr>
                <w:b/>
                <w:bCs/>
                <w:color w:val="FFFFFF"/>
              </w:rPr>
              <w:lastRenderedPageBreak/>
              <w:t>Kontrolný zoznam k finančnej kontrole VO</w:t>
            </w:r>
            <w:r w:rsidRPr="007001F1">
              <w:rPr>
                <w:b/>
                <w:bCs/>
                <w:color w:val="FFFFFF"/>
              </w:rPr>
              <w:br/>
            </w:r>
            <w:bookmarkStart w:id="1923" w:name="KZ_38"/>
            <w:r w:rsidRPr="007001F1">
              <w:rPr>
                <w:b/>
                <w:bCs/>
                <w:color w:val="FFFFFF"/>
              </w:rPr>
              <w:t xml:space="preserve">Zákazka podľa § 117  ZVO - do </w:t>
            </w:r>
            <w:ins w:id="1924" w:author="Autor">
              <w:r w:rsidR="007C2C95">
                <w:rPr>
                  <w:b/>
                  <w:bCs/>
                  <w:color w:val="FFFFFF"/>
                </w:rPr>
                <w:t xml:space="preserve">30 </w:t>
              </w:r>
            </w:ins>
            <w:del w:id="1925" w:author="Autor">
              <w:r w:rsidR="0088057F" w:rsidRPr="007001F1" w:rsidDel="007C2C95">
                <w:rPr>
                  <w:b/>
                  <w:bCs/>
                  <w:color w:val="FFFFFF"/>
                </w:rPr>
                <w:delText>1</w:delText>
              </w:r>
              <w:r w:rsidRPr="007001F1" w:rsidDel="007C2C95">
                <w:rPr>
                  <w:b/>
                  <w:bCs/>
                  <w:color w:val="FFFFFF"/>
                </w:rPr>
                <w:delText>5</w:delText>
              </w:r>
            </w:del>
            <w:r w:rsidRPr="007001F1">
              <w:rPr>
                <w:b/>
                <w:bCs/>
                <w:color w:val="FFFFFF"/>
              </w:rPr>
              <w:t>000 EUR - štandardná ex</w:t>
            </w:r>
            <w:ins w:id="1926" w:author="Autor">
              <w:r w:rsidR="008F60DF">
                <w:rPr>
                  <w:b/>
                  <w:bCs/>
                  <w:color w:val="FFFFFF"/>
                </w:rPr>
                <w:t xml:space="preserve"> </w:t>
              </w:r>
            </w:ins>
            <w:r w:rsidRPr="007001F1">
              <w:rPr>
                <w:b/>
                <w:bCs/>
                <w:color w:val="FFFFFF"/>
              </w:rPr>
              <w:t>post kontrola</w:t>
            </w:r>
            <w:bookmarkEnd w:id="1923"/>
          </w:p>
        </w:tc>
      </w:tr>
      <w:tr w:rsidR="007C5563" w:rsidRPr="007001F1" w:rsidTr="007261E4">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66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7261E4">
        <w:trPr>
          <w:trHeight w:val="33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ins w:id="1927" w:author="Autor">
              <w:r w:rsidR="00564F9F">
                <w:rPr>
                  <w:color w:val="000000"/>
                  <w:sz w:val="22"/>
                  <w:szCs w:val="22"/>
                </w:rPr>
                <w:t xml:space="preserve">30 </w:t>
              </w:r>
            </w:ins>
            <w:del w:id="1928" w:author="Autor">
              <w:r w:rsidR="0088057F" w:rsidRPr="007001F1" w:rsidDel="00564F9F">
                <w:rPr>
                  <w:color w:val="000000"/>
                  <w:sz w:val="22"/>
                  <w:szCs w:val="22"/>
                </w:rPr>
                <w:delText>1</w:delText>
              </w:r>
              <w:r w:rsidR="007C5563" w:rsidRPr="007001F1" w:rsidDel="00564F9F">
                <w:rPr>
                  <w:color w:val="000000"/>
                  <w:sz w:val="22"/>
                  <w:szCs w:val="22"/>
                </w:rPr>
                <w:delText>5</w:delText>
              </w:r>
            </w:del>
            <w:r w:rsidR="007C5563" w:rsidRPr="007001F1">
              <w:rPr>
                <w:color w:val="000000"/>
                <w:sz w:val="22"/>
                <w:szCs w:val="22"/>
              </w:rPr>
              <w:t>000 EUR bez DPH</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7C5563" w:rsidRPr="007001F1" w:rsidRDefault="007C5563" w:rsidP="007C5563">
            <w:pPr>
              <w:rPr>
                <w:color w:val="000000"/>
              </w:rPr>
            </w:pPr>
          </w:p>
        </w:tc>
      </w:tr>
      <w:tr w:rsidR="004D0B9F" w:rsidRPr="007001F1" w:rsidTr="007261E4">
        <w:trPr>
          <w:trHeight w:val="300"/>
        </w:trPr>
        <w:tc>
          <w:tcPr>
            <w:tcW w:w="3751"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0B9F" w:rsidRPr="007001F1" w:rsidRDefault="004D0B9F" w:rsidP="007C5563">
            <w:pPr>
              <w:rPr>
                <w:color w:val="000000"/>
              </w:rPr>
            </w:pP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ins w:id="1929" w:author="Autor">
              <w:r w:rsidR="00564F9F">
                <w:rPr>
                  <w:color w:val="000000"/>
                  <w:sz w:val="22"/>
                  <w:szCs w:val="22"/>
                </w:rPr>
                <w:t xml:space="preserve"> </w:t>
              </w:r>
            </w:ins>
            <w:r w:rsidRPr="007001F1">
              <w:rPr>
                <w:color w:val="000000"/>
                <w:sz w:val="22"/>
                <w:szCs w:val="22"/>
              </w:rPr>
              <w:t>post kontrola</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7C5563" w:rsidRPr="007001F1" w:rsidRDefault="007C5563" w:rsidP="007C5563">
            <w:pPr>
              <w:rPr>
                <w:color w:val="000000"/>
              </w:rPr>
            </w:pP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751" w:type="dxa"/>
            <w:gridSpan w:val="2"/>
            <w:shd w:val="clear" w:color="auto" w:fill="auto"/>
            <w:vAlign w:val="center"/>
            <w:hideMark/>
          </w:tcPr>
          <w:p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15"/>
        </w:trPr>
        <w:tc>
          <w:tcPr>
            <w:tcW w:w="774"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7C5563" w:rsidRPr="007001F1" w:rsidTr="007261E4">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rsidR="007E5B38" w:rsidRPr="00A04031" w:rsidRDefault="007E5B38" w:rsidP="00D5534B">
            <w:pPr>
              <w:jc w:val="both"/>
              <w:rPr>
                <w:color w:val="000000"/>
              </w:rPr>
            </w:pPr>
            <w:r w:rsidRPr="00A04031">
              <w:rPr>
                <w:color w:val="000000"/>
                <w:sz w:val="22"/>
                <w:szCs w:val="22"/>
              </w:rPr>
              <w:t xml:space="preserve">Boli dodržané princípy v zmysle § 10 ods. 2 </w:t>
            </w:r>
            <w:proofErr w:type="spellStart"/>
            <w:r w:rsidRPr="00A04031">
              <w:rPr>
                <w:color w:val="000000"/>
                <w:sz w:val="22"/>
                <w:szCs w:val="22"/>
              </w:rPr>
              <w:t>ZVO?</w:t>
            </w:r>
            <w:r w:rsidR="007001F1" w:rsidRPr="00C51A62">
              <w:rPr>
                <w:color w:val="000000"/>
                <w:sz w:val="22"/>
                <w:szCs w:val="22"/>
              </w:rPr>
              <w:t>Dodržal</w:t>
            </w:r>
            <w:proofErr w:type="spellEnd"/>
            <w:r w:rsidR="007001F1" w:rsidRPr="00C51A62">
              <w:rPr>
                <w:color w:val="000000"/>
                <w:sz w:val="22"/>
                <w:szCs w:val="22"/>
              </w:rPr>
              <w:t xml:space="preserve"> verejný obstarávateľ pri zadávaní zákazky princíp hospodárnosti?</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BC1C04" w:rsidRPr="007001F1" w:rsidTr="007261E4">
        <w:trPr>
          <w:trHeight w:val="20"/>
        </w:trPr>
        <w:tc>
          <w:tcPr>
            <w:tcW w:w="774" w:type="dxa"/>
            <w:vMerge w:val="restart"/>
            <w:shd w:val="clear" w:color="auto" w:fill="auto"/>
            <w:noWrap/>
            <w:vAlign w:val="center"/>
            <w:hideMark/>
          </w:tcPr>
          <w:p w:rsidR="00BC1C04" w:rsidRPr="007001F1" w:rsidRDefault="00BC1C04" w:rsidP="007C5563">
            <w:pPr>
              <w:jc w:val="center"/>
              <w:rPr>
                <w:color w:val="000000"/>
              </w:rPr>
            </w:pPr>
            <w:r w:rsidRPr="007001F1">
              <w:rPr>
                <w:color w:val="000000"/>
              </w:rPr>
              <w:t>2</w:t>
            </w:r>
          </w:p>
        </w:tc>
        <w:tc>
          <w:tcPr>
            <w:tcW w:w="4628" w:type="dxa"/>
            <w:gridSpan w:val="2"/>
            <w:shd w:val="clear" w:color="auto" w:fill="auto"/>
            <w:vAlign w:val="center"/>
            <w:hideMark/>
          </w:tcPr>
          <w:p w:rsidR="00BC1C04" w:rsidRPr="007001F1" w:rsidRDefault="00BC1C04" w:rsidP="00A43DB0">
            <w:pPr>
              <w:jc w:val="both"/>
              <w:rPr>
                <w:color w:val="000000"/>
              </w:rPr>
            </w:pPr>
            <w:ins w:id="1930" w:author="Autor">
              <w:r>
                <w:rPr>
                  <w:color w:val="000000"/>
                  <w:sz w:val="22"/>
                  <w:szCs w:val="22"/>
                </w:rPr>
                <w:t>a) Boli</w:t>
              </w:r>
            </w:ins>
            <w:del w:id="1931" w:author="Autor">
              <w:r w:rsidRPr="007001F1" w:rsidDel="00A43DB0">
                <w:rPr>
                  <w:color w:val="000000"/>
                  <w:sz w:val="22"/>
                  <w:szCs w:val="22"/>
                </w:rPr>
                <w:delText>Sú</w:delText>
              </w:r>
            </w:del>
            <w:r w:rsidRPr="007001F1">
              <w:rPr>
                <w:color w:val="000000"/>
                <w:sz w:val="22"/>
                <w:szCs w:val="22"/>
              </w:rPr>
              <w:t xml:space="preserve"> </w:t>
            </w:r>
            <w:ins w:id="1932" w:author="Autor">
              <w:r>
                <w:rPr>
                  <w:color w:val="000000"/>
                  <w:sz w:val="22"/>
                  <w:szCs w:val="22"/>
                </w:rPr>
                <w:t xml:space="preserve">hospodárne </w:t>
              </w:r>
            </w:ins>
            <w:r w:rsidRPr="007001F1">
              <w:rPr>
                <w:color w:val="000000"/>
                <w:sz w:val="22"/>
                <w:szCs w:val="22"/>
              </w:rPr>
              <w:t xml:space="preserve">vynaložené náklady na predmet zákazky </w:t>
            </w:r>
            <w:del w:id="1933" w:author="Autor">
              <w:r w:rsidRPr="007001F1" w:rsidDel="00A43DB0">
                <w:rPr>
                  <w:color w:val="000000"/>
                  <w:sz w:val="22"/>
                  <w:szCs w:val="22"/>
                </w:rPr>
                <w:delText>primerané jeho kvalite a cene</w:delText>
              </w:r>
            </w:del>
            <w:r w:rsidRPr="007001F1">
              <w:rPr>
                <w:color w:val="000000"/>
                <w:sz w:val="22"/>
                <w:szCs w:val="22"/>
              </w:rPr>
              <w:t>?</w:t>
            </w:r>
          </w:p>
        </w:tc>
        <w:tc>
          <w:tcPr>
            <w:tcW w:w="567" w:type="dxa"/>
            <w:shd w:val="clear" w:color="auto" w:fill="auto"/>
            <w:vAlign w:val="center"/>
            <w:hideMark/>
          </w:tcPr>
          <w:p w:rsidR="00BC1C04" w:rsidRPr="007001F1" w:rsidRDefault="00BC1C04" w:rsidP="007C5563">
            <w:pPr>
              <w:jc w:val="center"/>
              <w:rPr>
                <w:color w:val="000000"/>
              </w:rPr>
            </w:pPr>
          </w:p>
        </w:tc>
        <w:tc>
          <w:tcPr>
            <w:tcW w:w="567" w:type="dxa"/>
            <w:shd w:val="clear" w:color="auto" w:fill="auto"/>
            <w:vAlign w:val="center"/>
            <w:hideMark/>
          </w:tcPr>
          <w:p w:rsidR="00BC1C04" w:rsidRPr="007001F1" w:rsidRDefault="00BC1C04" w:rsidP="007C5563">
            <w:pPr>
              <w:jc w:val="center"/>
              <w:rPr>
                <w:color w:val="000000"/>
              </w:rPr>
            </w:pPr>
          </w:p>
        </w:tc>
        <w:tc>
          <w:tcPr>
            <w:tcW w:w="776" w:type="dxa"/>
            <w:shd w:val="clear" w:color="auto" w:fill="auto"/>
            <w:vAlign w:val="center"/>
            <w:hideMark/>
          </w:tcPr>
          <w:p w:rsidR="00BC1C04" w:rsidRPr="007001F1" w:rsidRDefault="00BC1C04" w:rsidP="007C5563">
            <w:pPr>
              <w:jc w:val="center"/>
              <w:rPr>
                <w:color w:val="000000"/>
              </w:rPr>
            </w:pPr>
          </w:p>
        </w:tc>
        <w:tc>
          <w:tcPr>
            <w:tcW w:w="1775" w:type="dxa"/>
            <w:shd w:val="clear" w:color="auto" w:fill="auto"/>
            <w:vAlign w:val="center"/>
            <w:hideMark/>
          </w:tcPr>
          <w:p w:rsidR="00BC1C04" w:rsidRPr="007001F1" w:rsidRDefault="00BC1C04" w:rsidP="007C5563">
            <w:pPr>
              <w:jc w:val="center"/>
              <w:rPr>
                <w:color w:val="000000"/>
              </w:rPr>
            </w:pPr>
          </w:p>
        </w:tc>
      </w:tr>
      <w:tr w:rsidR="00BC1C04" w:rsidRPr="007001F1" w:rsidTr="007261E4">
        <w:trPr>
          <w:trHeight w:val="20"/>
          <w:ins w:id="1934" w:author="Autor"/>
        </w:trPr>
        <w:tc>
          <w:tcPr>
            <w:tcW w:w="774" w:type="dxa"/>
            <w:vMerge/>
            <w:shd w:val="clear" w:color="auto" w:fill="auto"/>
            <w:noWrap/>
            <w:vAlign w:val="center"/>
          </w:tcPr>
          <w:p w:rsidR="00BC1C04" w:rsidRPr="007001F1" w:rsidRDefault="00BC1C04" w:rsidP="007C5563">
            <w:pPr>
              <w:jc w:val="center"/>
              <w:rPr>
                <w:ins w:id="1935" w:author="Autor"/>
                <w:color w:val="000000"/>
              </w:rPr>
            </w:pPr>
          </w:p>
        </w:tc>
        <w:tc>
          <w:tcPr>
            <w:tcW w:w="4628" w:type="dxa"/>
            <w:gridSpan w:val="2"/>
            <w:shd w:val="clear" w:color="auto" w:fill="auto"/>
            <w:vAlign w:val="center"/>
          </w:tcPr>
          <w:p w:rsidR="00BC1C04" w:rsidRDefault="00BC1C04" w:rsidP="00A43DB0">
            <w:pPr>
              <w:jc w:val="both"/>
              <w:rPr>
                <w:ins w:id="1936" w:author="Autor"/>
                <w:color w:val="000000"/>
                <w:sz w:val="22"/>
                <w:szCs w:val="22"/>
              </w:rPr>
            </w:pPr>
            <w:ins w:id="1937"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BC1C04" w:rsidRPr="007001F1" w:rsidRDefault="00BC1C04" w:rsidP="007C5563">
            <w:pPr>
              <w:jc w:val="center"/>
              <w:rPr>
                <w:ins w:id="1938" w:author="Autor"/>
                <w:color w:val="000000"/>
              </w:rPr>
            </w:pPr>
          </w:p>
        </w:tc>
        <w:tc>
          <w:tcPr>
            <w:tcW w:w="567" w:type="dxa"/>
            <w:shd w:val="clear" w:color="auto" w:fill="auto"/>
            <w:vAlign w:val="center"/>
          </w:tcPr>
          <w:p w:rsidR="00BC1C04" w:rsidRPr="007001F1" w:rsidRDefault="00BC1C04" w:rsidP="007C5563">
            <w:pPr>
              <w:jc w:val="center"/>
              <w:rPr>
                <w:ins w:id="1939" w:author="Autor"/>
                <w:color w:val="000000"/>
              </w:rPr>
            </w:pPr>
          </w:p>
        </w:tc>
        <w:tc>
          <w:tcPr>
            <w:tcW w:w="776" w:type="dxa"/>
            <w:shd w:val="clear" w:color="auto" w:fill="auto"/>
            <w:vAlign w:val="center"/>
          </w:tcPr>
          <w:p w:rsidR="00BC1C04" w:rsidRPr="007001F1" w:rsidRDefault="00BC1C04" w:rsidP="007C5563">
            <w:pPr>
              <w:jc w:val="center"/>
              <w:rPr>
                <w:ins w:id="1940" w:author="Autor"/>
                <w:color w:val="000000"/>
              </w:rPr>
            </w:pPr>
          </w:p>
        </w:tc>
        <w:tc>
          <w:tcPr>
            <w:tcW w:w="1775" w:type="dxa"/>
            <w:shd w:val="clear" w:color="auto" w:fill="auto"/>
            <w:vAlign w:val="center"/>
          </w:tcPr>
          <w:p w:rsidR="00BC1C04" w:rsidRPr="007001F1" w:rsidRDefault="00BC1C04" w:rsidP="007C5563">
            <w:pPr>
              <w:jc w:val="center"/>
              <w:rPr>
                <w:ins w:id="1941" w:author="Autor"/>
                <w:color w:val="000000"/>
              </w:rPr>
            </w:pPr>
          </w:p>
        </w:tc>
      </w:tr>
      <w:tr w:rsidR="007C5563" w:rsidRPr="007001F1" w:rsidTr="007261E4">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 xml:space="preserve">3 </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 xml:space="preserve">Bol zamestnanec vykonávajúci kontrolu oboznámený s rizikovými </w:t>
            </w:r>
            <w:proofErr w:type="spellStart"/>
            <w:r w:rsidRPr="007001F1">
              <w:rPr>
                <w:color w:val="000000"/>
                <w:sz w:val="22"/>
                <w:szCs w:val="22"/>
              </w:rPr>
              <w:t>indikátormi</w:t>
            </w:r>
            <w:r w:rsidR="00A128DC" w:rsidRPr="007001F1">
              <w:rPr>
                <w:color w:val="000000"/>
                <w:sz w:val="22"/>
                <w:szCs w:val="22"/>
              </w:rPr>
              <w:t>podľa</w:t>
            </w:r>
            <w:proofErr w:type="spellEnd"/>
            <w:r w:rsidR="00A128DC" w:rsidRPr="007001F1">
              <w:rPr>
                <w:color w:val="000000"/>
                <w:sz w:val="22"/>
                <w:szCs w:val="22"/>
              </w:rPr>
              <w:t xml:space="preserve"> Systému riadenia EŠIF</w:t>
            </w:r>
            <w:r w:rsidRPr="007001F1">
              <w:rPr>
                <w:color w:val="000000"/>
                <w:sz w:val="22"/>
                <w:szCs w:val="22"/>
              </w:rPr>
              <w:t>, v časti kontrola verejného obstarávania - spolupráca s PMÚ a spolupráca s OČTK?</w:t>
            </w:r>
            <w:r w:rsidR="007E5B38"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640805" w:rsidRPr="007001F1" w:rsidTr="007261E4">
        <w:trPr>
          <w:trHeight w:val="675"/>
        </w:trPr>
        <w:tc>
          <w:tcPr>
            <w:tcW w:w="774" w:type="dxa"/>
            <w:vMerge w:val="restart"/>
            <w:shd w:val="clear" w:color="auto" w:fill="auto"/>
            <w:noWrap/>
            <w:vAlign w:val="center"/>
            <w:hideMark/>
          </w:tcPr>
          <w:p w:rsidR="00640805" w:rsidRPr="007001F1" w:rsidRDefault="00640805" w:rsidP="007C5563">
            <w:pPr>
              <w:jc w:val="center"/>
              <w:rPr>
                <w:color w:val="000000"/>
              </w:rPr>
            </w:pPr>
            <w:r w:rsidRPr="007001F1">
              <w:rPr>
                <w:color w:val="000000"/>
                <w:sz w:val="22"/>
                <w:szCs w:val="22"/>
              </w:rPr>
              <w:lastRenderedPageBreak/>
              <w:t>4</w:t>
            </w:r>
          </w:p>
        </w:tc>
        <w:tc>
          <w:tcPr>
            <w:tcW w:w="4628" w:type="dxa"/>
            <w:gridSpan w:val="2"/>
            <w:shd w:val="clear" w:color="auto" w:fill="auto"/>
            <w:vAlign w:val="center"/>
            <w:hideMark/>
          </w:tcPr>
          <w:p w:rsidR="00640805" w:rsidRPr="007001F1" w:rsidRDefault="00640805" w:rsidP="00D5534B">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7C5563">
            <w:pPr>
              <w:jc w:val="center"/>
              <w:rPr>
                <w:color w:val="000000"/>
              </w:rPr>
            </w:pPr>
            <w:r w:rsidRPr="007001F1">
              <w:rPr>
                <w:color w:val="000000"/>
                <w:sz w:val="22"/>
                <w:szCs w:val="22"/>
              </w:rPr>
              <w:t> </w:t>
            </w:r>
          </w:p>
        </w:tc>
      </w:tr>
      <w:tr w:rsidR="00640805" w:rsidRPr="007001F1" w:rsidTr="007261E4">
        <w:trPr>
          <w:trHeight w:val="675"/>
        </w:trPr>
        <w:tc>
          <w:tcPr>
            <w:tcW w:w="774" w:type="dxa"/>
            <w:vMerge/>
            <w:shd w:val="clear" w:color="auto" w:fill="auto"/>
            <w:noWrap/>
            <w:vAlign w:val="center"/>
          </w:tcPr>
          <w:p w:rsidR="00640805" w:rsidRPr="007001F1" w:rsidRDefault="00640805" w:rsidP="007C5563">
            <w:pPr>
              <w:jc w:val="center"/>
              <w:rPr>
                <w:color w:val="000000"/>
              </w:rPr>
            </w:pPr>
          </w:p>
        </w:tc>
        <w:tc>
          <w:tcPr>
            <w:tcW w:w="4628" w:type="dxa"/>
            <w:gridSpan w:val="2"/>
            <w:shd w:val="clear" w:color="auto" w:fill="auto"/>
            <w:vAlign w:val="center"/>
          </w:tcPr>
          <w:p w:rsidR="00640805" w:rsidRPr="007001F1" w:rsidRDefault="00640805" w:rsidP="00D5534B">
            <w:pPr>
              <w:jc w:val="both"/>
            </w:pPr>
            <w:r w:rsidRPr="007001F1">
              <w:rPr>
                <w:sz w:val="22"/>
                <w:szCs w:val="22"/>
              </w:rPr>
              <w:t>b) Boli v prípade konfliktu záujmov prijaté primerané opatrenia a vykonaná náprav</w:t>
            </w:r>
            <w:r w:rsidR="00DB347F">
              <w:rPr>
                <w:sz w:val="22"/>
                <w:szCs w:val="22"/>
              </w:rPr>
              <w:t>a</w:t>
            </w:r>
            <w:r w:rsidRPr="007001F1">
              <w:rPr>
                <w:sz w:val="22"/>
                <w:szCs w:val="22"/>
              </w:rPr>
              <w:t xml:space="preserve"> v zmysle § 23 ods. 5 ZVO?</w:t>
            </w:r>
          </w:p>
        </w:tc>
        <w:tc>
          <w:tcPr>
            <w:tcW w:w="567" w:type="dxa"/>
            <w:shd w:val="clear" w:color="auto" w:fill="auto"/>
            <w:vAlign w:val="center"/>
          </w:tcPr>
          <w:p w:rsidR="00640805" w:rsidRPr="007001F1" w:rsidRDefault="00640805" w:rsidP="007C5563">
            <w:pPr>
              <w:jc w:val="center"/>
              <w:rPr>
                <w:color w:val="000000"/>
              </w:rPr>
            </w:pPr>
          </w:p>
        </w:tc>
        <w:tc>
          <w:tcPr>
            <w:tcW w:w="567" w:type="dxa"/>
            <w:shd w:val="clear" w:color="auto" w:fill="auto"/>
            <w:vAlign w:val="center"/>
          </w:tcPr>
          <w:p w:rsidR="00640805" w:rsidRPr="007001F1" w:rsidRDefault="00640805" w:rsidP="007C5563">
            <w:pPr>
              <w:jc w:val="center"/>
              <w:rPr>
                <w:color w:val="000000"/>
              </w:rPr>
            </w:pPr>
          </w:p>
        </w:tc>
        <w:tc>
          <w:tcPr>
            <w:tcW w:w="776" w:type="dxa"/>
            <w:shd w:val="clear" w:color="auto" w:fill="auto"/>
            <w:vAlign w:val="center"/>
          </w:tcPr>
          <w:p w:rsidR="00640805" w:rsidRPr="007001F1" w:rsidRDefault="00640805" w:rsidP="007C5563">
            <w:pPr>
              <w:jc w:val="center"/>
              <w:rPr>
                <w:color w:val="000000"/>
              </w:rPr>
            </w:pPr>
          </w:p>
        </w:tc>
        <w:tc>
          <w:tcPr>
            <w:tcW w:w="1775" w:type="dxa"/>
            <w:shd w:val="clear" w:color="auto" w:fill="auto"/>
            <w:vAlign w:val="center"/>
          </w:tcPr>
          <w:p w:rsidR="00640805" w:rsidRPr="007001F1" w:rsidRDefault="00640805" w:rsidP="007C5563">
            <w:pPr>
              <w:jc w:val="center"/>
              <w:rPr>
                <w:color w:val="000000"/>
              </w:rPr>
            </w:pPr>
          </w:p>
        </w:tc>
      </w:tr>
      <w:tr w:rsidR="00640805" w:rsidRPr="007001F1" w:rsidTr="007261E4">
        <w:trPr>
          <w:trHeight w:val="675"/>
        </w:trPr>
        <w:tc>
          <w:tcPr>
            <w:tcW w:w="774" w:type="dxa"/>
            <w:vMerge/>
            <w:shd w:val="clear" w:color="auto" w:fill="auto"/>
            <w:noWrap/>
            <w:vAlign w:val="center"/>
          </w:tcPr>
          <w:p w:rsidR="00640805" w:rsidRPr="007001F1" w:rsidRDefault="00640805" w:rsidP="007C5563">
            <w:pPr>
              <w:jc w:val="center"/>
              <w:rPr>
                <w:color w:val="000000"/>
              </w:rPr>
            </w:pPr>
          </w:p>
        </w:tc>
        <w:tc>
          <w:tcPr>
            <w:tcW w:w="4628" w:type="dxa"/>
            <w:gridSpan w:val="2"/>
            <w:shd w:val="clear" w:color="auto" w:fill="auto"/>
            <w:vAlign w:val="center"/>
          </w:tcPr>
          <w:p w:rsidR="00640805" w:rsidRPr="007001F1" w:rsidRDefault="00640805"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640805" w:rsidRPr="007001F1" w:rsidRDefault="00640805" w:rsidP="007C5563">
            <w:pPr>
              <w:jc w:val="center"/>
              <w:rPr>
                <w:color w:val="000000"/>
              </w:rPr>
            </w:pPr>
          </w:p>
        </w:tc>
        <w:tc>
          <w:tcPr>
            <w:tcW w:w="567" w:type="dxa"/>
            <w:shd w:val="clear" w:color="auto" w:fill="auto"/>
            <w:vAlign w:val="center"/>
          </w:tcPr>
          <w:p w:rsidR="00640805" w:rsidRPr="007001F1" w:rsidRDefault="00640805" w:rsidP="007C5563">
            <w:pPr>
              <w:jc w:val="center"/>
              <w:rPr>
                <w:color w:val="000000"/>
              </w:rPr>
            </w:pPr>
          </w:p>
        </w:tc>
        <w:tc>
          <w:tcPr>
            <w:tcW w:w="776" w:type="dxa"/>
            <w:shd w:val="clear" w:color="auto" w:fill="auto"/>
            <w:vAlign w:val="center"/>
          </w:tcPr>
          <w:p w:rsidR="00640805" w:rsidRPr="007001F1" w:rsidRDefault="00640805" w:rsidP="007C5563">
            <w:pPr>
              <w:jc w:val="center"/>
              <w:rPr>
                <w:color w:val="000000"/>
              </w:rPr>
            </w:pPr>
          </w:p>
        </w:tc>
        <w:tc>
          <w:tcPr>
            <w:tcW w:w="1775" w:type="dxa"/>
            <w:shd w:val="clear" w:color="auto" w:fill="auto"/>
            <w:vAlign w:val="center"/>
          </w:tcPr>
          <w:p w:rsidR="00640805" w:rsidRPr="007001F1" w:rsidRDefault="00640805" w:rsidP="007C5563">
            <w:pPr>
              <w:jc w:val="center"/>
              <w:rPr>
                <w:color w:val="000000"/>
              </w:rPr>
            </w:pPr>
          </w:p>
        </w:tc>
      </w:tr>
      <w:tr w:rsidR="007C5563" w:rsidRPr="007001F1" w:rsidTr="007261E4">
        <w:trPr>
          <w:trHeight w:val="20"/>
        </w:trPr>
        <w:tc>
          <w:tcPr>
            <w:tcW w:w="774" w:type="dxa"/>
            <w:shd w:val="clear" w:color="auto" w:fill="auto"/>
            <w:noWrap/>
            <w:vAlign w:val="center"/>
            <w:hideMark/>
          </w:tcPr>
          <w:p w:rsidR="007C5563" w:rsidRPr="007001F1" w:rsidRDefault="007E5B38" w:rsidP="007C5563">
            <w:pPr>
              <w:jc w:val="center"/>
              <w:rPr>
                <w:color w:val="000000"/>
              </w:rPr>
            </w:pPr>
            <w:r w:rsidRPr="007001F1">
              <w:rPr>
                <w:color w:val="000000"/>
                <w:sz w:val="22"/>
                <w:szCs w:val="22"/>
              </w:rPr>
              <w:t>5</w:t>
            </w:r>
          </w:p>
        </w:tc>
        <w:tc>
          <w:tcPr>
            <w:tcW w:w="4628" w:type="dxa"/>
            <w:gridSpan w:val="2"/>
            <w:shd w:val="clear" w:color="auto" w:fill="auto"/>
            <w:vAlign w:val="center"/>
            <w:hideMark/>
          </w:tcPr>
          <w:p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C5563" w:rsidRPr="007001F1" w:rsidTr="007261E4">
        <w:trPr>
          <w:trHeight w:val="20"/>
        </w:trPr>
        <w:tc>
          <w:tcPr>
            <w:tcW w:w="774" w:type="dxa"/>
            <w:shd w:val="clear" w:color="auto" w:fill="auto"/>
            <w:noWrap/>
            <w:vAlign w:val="center"/>
            <w:hideMark/>
          </w:tcPr>
          <w:p w:rsidR="007C5563" w:rsidRPr="007001F1" w:rsidRDefault="007E5B38" w:rsidP="007C5563">
            <w:pPr>
              <w:jc w:val="center"/>
              <w:rPr>
                <w:color w:val="000000"/>
              </w:rPr>
            </w:pPr>
            <w:r w:rsidRPr="007001F1">
              <w:rPr>
                <w:color w:val="000000"/>
                <w:sz w:val="22"/>
                <w:szCs w:val="22"/>
              </w:rPr>
              <w:t>6</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343F01" w:rsidRPr="007001F1" w:rsidTr="007261E4">
        <w:trPr>
          <w:trHeight w:val="20"/>
          <w:ins w:id="1942" w:author="Autor"/>
        </w:trPr>
        <w:tc>
          <w:tcPr>
            <w:tcW w:w="774" w:type="dxa"/>
            <w:shd w:val="clear" w:color="auto" w:fill="auto"/>
            <w:noWrap/>
            <w:vAlign w:val="center"/>
          </w:tcPr>
          <w:p w:rsidR="00343F01" w:rsidRPr="007001F1" w:rsidRDefault="00343F01" w:rsidP="007C5563">
            <w:pPr>
              <w:jc w:val="center"/>
              <w:rPr>
                <w:ins w:id="1943" w:author="Autor"/>
                <w:color w:val="000000"/>
                <w:sz w:val="22"/>
                <w:szCs w:val="22"/>
              </w:rPr>
            </w:pPr>
            <w:ins w:id="1944" w:author="Autor">
              <w:r>
                <w:rPr>
                  <w:color w:val="000000"/>
                  <w:sz w:val="22"/>
                  <w:szCs w:val="22"/>
                </w:rPr>
                <w:t>7</w:t>
              </w:r>
            </w:ins>
          </w:p>
        </w:tc>
        <w:tc>
          <w:tcPr>
            <w:tcW w:w="4628" w:type="dxa"/>
            <w:gridSpan w:val="2"/>
            <w:shd w:val="clear" w:color="auto" w:fill="auto"/>
            <w:vAlign w:val="center"/>
          </w:tcPr>
          <w:p w:rsidR="00343F01" w:rsidRPr="007001F1" w:rsidRDefault="00343F01" w:rsidP="00BF1B08">
            <w:pPr>
              <w:jc w:val="both"/>
              <w:rPr>
                <w:ins w:id="1945" w:author="Autor"/>
                <w:color w:val="000000"/>
                <w:sz w:val="22"/>
                <w:szCs w:val="22"/>
              </w:rPr>
            </w:pPr>
            <w:ins w:id="1946" w:author="Auto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del w:id="1947" w:author="Autor">
                <w:r w:rsidRPr="00335805" w:rsidDel="00BF1B08">
                  <w:rPr>
                    <w:color w:val="000000"/>
                    <w:sz w:val="22"/>
                    <w:szCs w:val="22"/>
                  </w:rPr>
                  <w:delText>zákaz účasti vo verejnom obstarávaní</w:delText>
                </w:r>
              </w:del>
              <w:r>
                <w:rPr>
                  <w:color w:val="000000"/>
                  <w:sz w:val="22"/>
                  <w:szCs w:val="22"/>
                </w:rPr>
                <w:t>?</w:t>
              </w:r>
            </w:ins>
          </w:p>
        </w:tc>
        <w:tc>
          <w:tcPr>
            <w:tcW w:w="567" w:type="dxa"/>
            <w:shd w:val="clear" w:color="auto" w:fill="auto"/>
            <w:vAlign w:val="center"/>
          </w:tcPr>
          <w:p w:rsidR="00343F01" w:rsidRPr="007001F1" w:rsidRDefault="00343F01" w:rsidP="007C5563">
            <w:pPr>
              <w:jc w:val="center"/>
              <w:rPr>
                <w:ins w:id="1948" w:author="Autor"/>
                <w:color w:val="000000"/>
                <w:sz w:val="22"/>
                <w:szCs w:val="22"/>
              </w:rPr>
            </w:pPr>
          </w:p>
        </w:tc>
        <w:tc>
          <w:tcPr>
            <w:tcW w:w="567" w:type="dxa"/>
            <w:shd w:val="clear" w:color="auto" w:fill="auto"/>
            <w:vAlign w:val="center"/>
          </w:tcPr>
          <w:p w:rsidR="00343F01" w:rsidRPr="007001F1" w:rsidRDefault="00343F01" w:rsidP="007C5563">
            <w:pPr>
              <w:jc w:val="center"/>
              <w:rPr>
                <w:ins w:id="1949" w:author="Autor"/>
                <w:color w:val="000000"/>
                <w:sz w:val="22"/>
                <w:szCs w:val="22"/>
              </w:rPr>
            </w:pPr>
          </w:p>
        </w:tc>
        <w:tc>
          <w:tcPr>
            <w:tcW w:w="776" w:type="dxa"/>
            <w:shd w:val="clear" w:color="auto" w:fill="auto"/>
            <w:vAlign w:val="center"/>
          </w:tcPr>
          <w:p w:rsidR="00343F01" w:rsidRPr="007001F1" w:rsidRDefault="00343F01" w:rsidP="007C5563">
            <w:pPr>
              <w:jc w:val="center"/>
              <w:rPr>
                <w:ins w:id="1950" w:author="Autor"/>
                <w:color w:val="000000"/>
                <w:sz w:val="22"/>
                <w:szCs w:val="22"/>
              </w:rPr>
            </w:pPr>
          </w:p>
        </w:tc>
        <w:tc>
          <w:tcPr>
            <w:tcW w:w="1775" w:type="dxa"/>
            <w:shd w:val="clear" w:color="auto" w:fill="auto"/>
            <w:vAlign w:val="center"/>
          </w:tcPr>
          <w:p w:rsidR="00343F01" w:rsidRPr="007001F1" w:rsidRDefault="00343F01" w:rsidP="007C5563">
            <w:pPr>
              <w:jc w:val="center"/>
              <w:rPr>
                <w:ins w:id="1951" w:author="Autor"/>
                <w:color w:val="000000"/>
                <w:sz w:val="22"/>
                <w:szCs w:val="22"/>
              </w:rPr>
            </w:pPr>
          </w:p>
        </w:tc>
      </w:tr>
      <w:tr w:rsidR="00343F01" w:rsidRPr="007001F1" w:rsidTr="000A0E21">
        <w:trPr>
          <w:trHeight w:val="100"/>
        </w:trPr>
        <w:tc>
          <w:tcPr>
            <w:tcW w:w="774" w:type="dxa"/>
            <w:vMerge w:val="restart"/>
            <w:shd w:val="clear" w:color="auto" w:fill="auto"/>
            <w:noWrap/>
            <w:vAlign w:val="center"/>
            <w:hideMark/>
          </w:tcPr>
          <w:p w:rsidR="00343F01" w:rsidRPr="007001F1" w:rsidRDefault="00343F01" w:rsidP="007C5563">
            <w:pPr>
              <w:jc w:val="center"/>
              <w:rPr>
                <w:color w:val="000000"/>
              </w:rPr>
            </w:pPr>
            <w:del w:id="1952" w:author="Autor">
              <w:r w:rsidRPr="007001F1" w:rsidDel="00343F01">
                <w:rPr>
                  <w:color w:val="000000"/>
                  <w:sz w:val="22"/>
                  <w:szCs w:val="22"/>
                </w:rPr>
                <w:delText xml:space="preserve">7 </w:delText>
              </w:r>
            </w:del>
            <w:ins w:id="1953" w:author="Autor">
              <w:r>
                <w:rPr>
                  <w:color w:val="000000"/>
                  <w:sz w:val="22"/>
                  <w:szCs w:val="22"/>
                </w:rPr>
                <w:t>8</w:t>
              </w:r>
              <w:r w:rsidRPr="007001F1">
                <w:rPr>
                  <w:color w:val="000000"/>
                  <w:sz w:val="22"/>
                  <w:szCs w:val="22"/>
                </w:rPr>
                <w:t xml:space="preserve"> </w:t>
              </w:r>
            </w:ins>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b) Bola  PHZ určená na základe údajov a informácií o zákazkách  na  rovnaký alebo porovnateľný predmet zákazky,</w:t>
            </w:r>
            <w:ins w:id="1954" w:author="Autor">
              <w:r>
                <w:rPr>
                  <w:color w:val="000000"/>
                  <w:sz w:val="22"/>
                  <w:szCs w:val="22"/>
                </w:rPr>
                <w:t xml:space="preserve"> prípravnou trhovou konzultáciou,</w:t>
              </w:r>
              <w:r w:rsidRPr="007001F1">
                <w:rPr>
                  <w:color w:val="000000"/>
                  <w:sz w:val="22"/>
                  <w:szCs w:val="22"/>
                </w:rPr>
                <w:t xml:space="preserve"> </w:t>
              </w:r>
            </w:ins>
            <w:r w:rsidRPr="007001F1">
              <w:rPr>
                <w:color w:val="000000"/>
                <w:sz w:val="22"/>
                <w:szCs w:val="22"/>
              </w:rPr>
              <w:t xml:space="preserve"> resp. na základe prieskumu trhu?</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RDefault="00343F01" w:rsidP="00D5534B">
            <w:pPr>
              <w:jc w:val="both"/>
              <w:rPr>
                <w:color w:val="000000"/>
              </w:rPr>
            </w:pPr>
            <w:r w:rsidRPr="007001F1">
              <w:rPr>
                <w:color w:val="000000"/>
                <w:sz w:val="22"/>
                <w:szCs w:val="22"/>
              </w:rPr>
              <w:t>c) Bola PHZ určená tak, že zahŕňa:</w:t>
            </w:r>
          </w:p>
          <w:p w:rsidR="00343F01" w:rsidRPr="007001F1" w:rsidRDefault="00343F01" w:rsidP="00A40AAD">
            <w:pPr>
              <w:pStyle w:val="Odsekzoznamu"/>
              <w:numPr>
                <w:ilvl w:val="0"/>
                <w:numId w:val="29"/>
              </w:numPr>
              <w:ind w:left="305" w:hanging="283"/>
            </w:pPr>
            <w:r w:rsidRPr="00A40AAD">
              <w:rPr>
                <w:color w:val="000000"/>
                <w:sz w:val="22"/>
                <w:szCs w:val="22"/>
              </w:rPr>
              <w:t>PHZ všetkých prípadných častí zákazky,</w:t>
            </w:r>
          </w:p>
          <w:p w:rsidR="00343F01" w:rsidRPr="00A40AAD" w:rsidRDefault="00343F01" w:rsidP="00A40AAD">
            <w:pPr>
              <w:pStyle w:val="Odsekzoznamu"/>
              <w:numPr>
                <w:ilvl w:val="0"/>
                <w:numId w:val="29"/>
              </w:numPr>
              <w:ind w:left="305" w:hanging="283"/>
              <w:jc w:val="both"/>
              <w:rPr>
                <w:color w:val="000000"/>
              </w:rPr>
            </w:pPr>
            <w:r w:rsidRPr="00A40AAD">
              <w:rPr>
                <w:color w:val="000000"/>
                <w:sz w:val="22"/>
                <w:szCs w:val="22"/>
              </w:rPr>
              <w:t>hodnotu opakovaných plnení v priebehu kalendárneho roka,</w:t>
            </w:r>
          </w:p>
          <w:p w:rsidR="00343F01" w:rsidRPr="00A40AAD" w:rsidRDefault="00343F01" w:rsidP="00A40AAD">
            <w:pPr>
              <w:pStyle w:val="Odsekzoznamu"/>
              <w:numPr>
                <w:ilvl w:val="0"/>
                <w:numId w:val="29"/>
              </w:numPr>
              <w:ind w:left="305" w:hanging="283"/>
              <w:rPr>
                <w:color w:val="000000"/>
              </w:rPr>
            </w:pPr>
            <w:r w:rsidRPr="00A40AAD">
              <w:rPr>
                <w:color w:val="000000"/>
                <w:sz w:val="22"/>
                <w:szCs w:val="22"/>
              </w:rPr>
              <w:t>všetky formy opcií a všetky obnovenia zákazky v priebehu kalendárneho roka,</w:t>
            </w:r>
          </w:p>
          <w:p w:rsidR="00343F01" w:rsidRPr="00A40AAD" w:rsidDel="00640805" w:rsidRDefault="00343F01" w:rsidP="00A40AAD">
            <w:pPr>
              <w:pStyle w:val="Odsekzoznamu"/>
              <w:numPr>
                <w:ilvl w:val="0"/>
                <w:numId w:val="29"/>
              </w:numPr>
              <w:ind w:left="305" w:hanging="283"/>
              <w:jc w:val="both"/>
              <w:rPr>
                <w:color w:val="000000"/>
              </w:rPr>
            </w:pPr>
            <w:r w:rsidRPr="00A40AAD">
              <w:rPr>
                <w:color w:val="000000"/>
                <w:sz w:val="22"/>
                <w:szCs w:val="22"/>
              </w:rPr>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656"/>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d) Nedošlo k rozdeleniu zákazky alebo nebol zvolený spôsob určenia jej PHZ s cieľom znížiť PHZ pod finančné limity podľa ZVO?</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498"/>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f) Bola PHZ platná v čase začatia postupu zadávania zákazky?</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1074"/>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 xml:space="preserve">g) Je PHZ nižšia ako </w:t>
            </w:r>
            <w:ins w:id="1955" w:author="Autor">
              <w:r>
                <w:rPr>
                  <w:color w:val="000000"/>
                  <w:sz w:val="22"/>
                  <w:szCs w:val="22"/>
                </w:rPr>
                <w:t>30</w:t>
              </w:r>
            </w:ins>
            <w:del w:id="1956" w:author="Autor">
              <w:r w:rsidRPr="007001F1" w:rsidDel="00343F01">
                <w:rPr>
                  <w:color w:val="000000"/>
                  <w:sz w:val="22"/>
                  <w:szCs w:val="22"/>
                </w:rPr>
                <w:delText>15</w:delText>
              </w:r>
            </w:del>
            <w:r w:rsidRPr="007001F1">
              <w:rPr>
                <w:color w:val="000000"/>
                <w:sz w:val="22"/>
                <w:szCs w:val="22"/>
              </w:rPr>
              <w:t> 000 EUR v nadväznosti       na hodnotu opakovaných plnení v priebehu kalendárneho roka, resp. počas platnosti zmluvy, ak sa zmluva uzatvára na dlhšie obdobie ako jeden kalendárny rok ?</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410"/>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Del="00640805" w:rsidRDefault="00343F01" w:rsidP="00D5534B">
            <w:pPr>
              <w:jc w:val="both"/>
              <w:rPr>
                <w:color w:val="000000"/>
              </w:rPr>
            </w:pPr>
            <w:r w:rsidRPr="007001F1">
              <w:rPr>
                <w:color w:val="000000"/>
                <w:sz w:val="22"/>
                <w:szCs w:val="22"/>
              </w:rPr>
              <w:t>h) Bola PHZ určená v súlade s ostatnými ustanoveniami §6 ZVO?</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410"/>
        </w:trPr>
        <w:tc>
          <w:tcPr>
            <w:tcW w:w="774" w:type="dxa"/>
            <w:shd w:val="clear" w:color="auto" w:fill="auto"/>
            <w:noWrap/>
            <w:vAlign w:val="center"/>
          </w:tcPr>
          <w:p w:rsidR="00343F01" w:rsidRPr="007001F1" w:rsidRDefault="00343F01" w:rsidP="007C5563">
            <w:pPr>
              <w:jc w:val="center"/>
              <w:rPr>
                <w:color w:val="000000"/>
              </w:rPr>
            </w:pPr>
            <w:del w:id="1957" w:author="Autor">
              <w:r w:rsidDel="00343F01">
                <w:rPr>
                  <w:color w:val="000000"/>
                  <w:sz w:val="22"/>
                  <w:szCs w:val="22"/>
                </w:rPr>
                <w:delText>8</w:delText>
              </w:r>
            </w:del>
            <w:ins w:id="1958" w:author="Autor">
              <w:r>
                <w:rPr>
                  <w:color w:val="000000"/>
                  <w:sz w:val="22"/>
                  <w:szCs w:val="22"/>
                </w:rPr>
                <w:t>9</w:t>
              </w:r>
            </w:ins>
          </w:p>
        </w:tc>
        <w:tc>
          <w:tcPr>
            <w:tcW w:w="4628" w:type="dxa"/>
            <w:gridSpan w:val="2"/>
            <w:shd w:val="clear" w:color="auto" w:fill="auto"/>
            <w:vAlign w:val="center"/>
          </w:tcPr>
          <w:p w:rsidR="00343F01" w:rsidRPr="007001F1" w:rsidRDefault="00343F01" w:rsidP="00D5534B">
            <w:pPr>
              <w:jc w:val="both"/>
              <w:rPr>
                <w:color w:val="000000"/>
              </w:rPr>
            </w:pPr>
            <w:r>
              <w:rPr>
                <w:color w:val="000000"/>
                <w:sz w:val="22"/>
                <w:szCs w:val="22"/>
              </w:rPr>
              <w:t>Boli stanovené kritériá na vyhodnotenie ponúk primerané a súviseli s predmetom zákazky?</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602"/>
        </w:trPr>
        <w:tc>
          <w:tcPr>
            <w:tcW w:w="774" w:type="dxa"/>
            <w:vMerge w:val="restart"/>
            <w:shd w:val="clear" w:color="auto" w:fill="auto"/>
            <w:noWrap/>
            <w:vAlign w:val="center"/>
            <w:hideMark/>
          </w:tcPr>
          <w:p w:rsidR="00343F01" w:rsidRPr="007001F1" w:rsidRDefault="00343F01" w:rsidP="007C5563">
            <w:pPr>
              <w:jc w:val="center"/>
              <w:rPr>
                <w:color w:val="000000"/>
              </w:rPr>
            </w:pPr>
            <w:ins w:id="1959" w:author="Autor">
              <w:r>
                <w:rPr>
                  <w:color w:val="000000"/>
                  <w:sz w:val="22"/>
                  <w:szCs w:val="22"/>
                </w:rPr>
                <w:t>10</w:t>
              </w:r>
            </w:ins>
            <w:del w:id="1960" w:author="Autor">
              <w:r w:rsidDel="00343F01">
                <w:rPr>
                  <w:color w:val="000000"/>
                  <w:sz w:val="22"/>
                  <w:szCs w:val="22"/>
                </w:rPr>
                <w:delText>9</w:delText>
              </w:r>
            </w:del>
          </w:p>
        </w:tc>
        <w:tc>
          <w:tcPr>
            <w:tcW w:w="4628" w:type="dxa"/>
            <w:gridSpan w:val="2"/>
            <w:shd w:val="clear" w:color="auto" w:fill="auto"/>
            <w:vAlign w:val="center"/>
            <w:hideMark/>
          </w:tcPr>
          <w:p w:rsidR="00343F01" w:rsidRPr="007001F1" w:rsidRDefault="00343F01" w:rsidP="00BF1B08">
            <w:pPr>
              <w:jc w:val="both"/>
              <w:rPr>
                <w:color w:val="000000"/>
              </w:rPr>
            </w:pPr>
            <w:r w:rsidRPr="007001F1">
              <w:rPr>
                <w:color w:val="000000"/>
                <w:sz w:val="22"/>
                <w:szCs w:val="22"/>
              </w:rPr>
              <w:t>a) Oslovil alebo identifikoval prijímateľ minimálne troch potenciálnych dodávateľov</w:t>
            </w:r>
            <w:ins w:id="1961" w:author="Autor">
              <w:r>
                <w:rPr>
                  <w:color w:val="000000"/>
                  <w:sz w:val="22"/>
                  <w:szCs w:val="22"/>
                </w:rPr>
                <w:t>, ktorí sú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ajú</w:t>
              </w:r>
              <w:r w:rsidRPr="00335805">
                <w:rPr>
                  <w:color w:val="000000"/>
                  <w:sz w:val="22"/>
                  <w:szCs w:val="22"/>
                </w:rPr>
                <w:t xml:space="preserve"> uložený zákaz účasti </w:t>
              </w:r>
              <w:r w:rsidR="00BF1B08" w:rsidRPr="00BF1B08">
                <w:rPr>
                  <w:color w:val="000000"/>
                  <w:sz w:val="22"/>
                  <w:szCs w:val="22"/>
                </w:rPr>
                <w:t>vo verejnom obstarávaní potvrdený konečným rozhodnutím v Slovenskej republike alebo v štáte sídla, miesta podnikania alebo obvyklého pobytu</w:t>
              </w:r>
              <w:r w:rsidR="00312282">
                <w:rPr>
                  <w:color w:val="000000"/>
                  <w:sz w:val="22"/>
                  <w:szCs w:val="22"/>
                </w:rPr>
                <w:t xml:space="preserve"> </w:t>
              </w:r>
              <w:del w:id="1962" w:author="Autor">
                <w:r w:rsidR="00BF1B08" w:rsidRPr="00BF1B08" w:rsidDel="00312282">
                  <w:rPr>
                    <w:color w:val="000000"/>
                    <w:sz w:val="22"/>
                    <w:szCs w:val="22"/>
                  </w:rPr>
                  <w:delText>.</w:delText>
                </w:r>
                <w:r w:rsidRPr="00335805" w:rsidDel="00BF1B08">
                  <w:rPr>
                    <w:color w:val="000000"/>
                    <w:sz w:val="22"/>
                    <w:szCs w:val="22"/>
                  </w:rPr>
                  <w:delText>vo verejnom obstarávaní</w:delText>
                </w:r>
              </w:del>
            </w:ins>
            <w:del w:id="1963" w:author="Autor">
              <w:r w:rsidRPr="007001F1" w:rsidDel="00BF1B08">
                <w:rPr>
                  <w:color w:val="000000"/>
                  <w:sz w:val="22"/>
                  <w:szCs w:val="22"/>
                </w:rPr>
                <w:delText xml:space="preserve"> </w:delText>
              </w:r>
            </w:del>
            <w:r w:rsidRPr="007001F1">
              <w:rPr>
                <w:color w:val="000000"/>
                <w:sz w:val="22"/>
                <w:szCs w:val="22"/>
              </w:rPr>
              <w:t>za účelom výberu úspešného uchádzača?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885"/>
        </w:trPr>
        <w:tc>
          <w:tcPr>
            <w:tcW w:w="774" w:type="dxa"/>
            <w:vMerge/>
            <w:shd w:val="clear" w:color="auto" w:fill="auto"/>
            <w:noWrap/>
            <w:vAlign w:val="center"/>
          </w:tcPr>
          <w:p w:rsidR="00343F01" w:rsidRPr="007001F1" w:rsidRDefault="00343F01" w:rsidP="007C5563">
            <w:pPr>
              <w:jc w:val="center"/>
              <w:rPr>
                <w:color w:val="000000"/>
              </w:rPr>
            </w:pPr>
          </w:p>
        </w:tc>
        <w:tc>
          <w:tcPr>
            <w:tcW w:w="4628" w:type="dxa"/>
            <w:gridSpan w:val="2"/>
            <w:shd w:val="clear" w:color="auto" w:fill="auto"/>
            <w:vAlign w:val="center"/>
          </w:tcPr>
          <w:p w:rsidR="00343F01" w:rsidRPr="007001F1" w:rsidRDefault="00343F01" w:rsidP="00D5534B">
            <w:pPr>
              <w:jc w:val="both"/>
              <w:rPr>
                <w:color w:val="000000"/>
              </w:rPr>
            </w:pPr>
            <w:r w:rsidRPr="007001F1">
              <w:rPr>
                <w:color w:val="000000"/>
                <w:sz w:val="22"/>
                <w:szCs w:val="22"/>
              </w:rPr>
              <w:t>b) Využil pri prieskume trhu niektorý z možných nástrojov (napr. formou faxu, mailu, web stránky, katalógov, cenových ponúk, atď. okrem telefonického prieskumu)?</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20"/>
        </w:trPr>
        <w:tc>
          <w:tcPr>
            <w:tcW w:w="774" w:type="dxa"/>
            <w:shd w:val="clear" w:color="auto" w:fill="auto"/>
            <w:noWrap/>
            <w:vAlign w:val="center"/>
          </w:tcPr>
          <w:p w:rsidR="00343F01" w:rsidRPr="007001F1" w:rsidDel="007C5563" w:rsidRDefault="00343F01" w:rsidP="007C5563">
            <w:pPr>
              <w:jc w:val="center"/>
              <w:rPr>
                <w:color w:val="000000"/>
              </w:rPr>
            </w:pPr>
            <w:r>
              <w:rPr>
                <w:color w:val="000000"/>
                <w:sz w:val="22"/>
                <w:szCs w:val="22"/>
              </w:rPr>
              <w:t>1</w:t>
            </w:r>
            <w:ins w:id="1964" w:author="Autor">
              <w:r>
                <w:rPr>
                  <w:color w:val="000000"/>
                  <w:sz w:val="22"/>
                  <w:szCs w:val="22"/>
                </w:rPr>
                <w:t>1</w:t>
              </w:r>
            </w:ins>
            <w:del w:id="1965" w:author="Autor">
              <w:r w:rsidDel="00343F01">
                <w:rPr>
                  <w:color w:val="000000"/>
                  <w:sz w:val="22"/>
                  <w:szCs w:val="22"/>
                </w:rPr>
                <w:delText>0</w:delText>
              </w:r>
            </w:del>
          </w:p>
        </w:tc>
        <w:tc>
          <w:tcPr>
            <w:tcW w:w="4628" w:type="dxa"/>
            <w:gridSpan w:val="2"/>
            <w:shd w:val="clear" w:color="auto" w:fill="auto"/>
            <w:vAlign w:val="center"/>
          </w:tcPr>
          <w:p w:rsidR="00343F01" w:rsidRPr="007001F1" w:rsidRDefault="00343F01" w:rsidP="00BF1B08">
            <w:pPr>
              <w:jc w:val="both"/>
              <w:rPr>
                <w:color w:val="000000"/>
              </w:rPr>
            </w:pPr>
            <w:r w:rsidRPr="007001F1">
              <w:rPr>
                <w:color w:val="000000"/>
                <w:sz w:val="22"/>
                <w:szCs w:val="22"/>
              </w:rPr>
              <w:t xml:space="preserve">Boli oslovení alebo identifikovaní </w:t>
            </w:r>
            <w:r>
              <w:rPr>
                <w:color w:val="000000"/>
                <w:sz w:val="22"/>
                <w:szCs w:val="22"/>
              </w:rPr>
              <w:t xml:space="preserve">ako </w:t>
            </w:r>
            <w:r w:rsidRPr="007001F1">
              <w:rPr>
                <w:color w:val="000000"/>
                <w:sz w:val="22"/>
                <w:szCs w:val="22"/>
              </w:rPr>
              <w:t>potenciálni dodávatelia také hospodárskej subjekty, ktoré sú oprávnené dodávať službu, tovar alebo prácu v rozsahu predmetu zákazky</w:t>
            </w:r>
            <w:ins w:id="1966" w:author="Autor">
              <w:r>
                <w:rPr>
                  <w:color w:val="000000"/>
                  <w:sz w:val="22"/>
                  <w:szCs w:val="22"/>
                </w:rPr>
                <w:t xml:space="preserve"> a ktorí nemajú uložený </w:t>
              </w:r>
              <w:r w:rsidR="00BF1B08" w:rsidRPr="00BF1B08">
                <w:rPr>
                  <w:color w:val="000000"/>
                  <w:sz w:val="22"/>
                  <w:szCs w:val="22"/>
                </w:rPr>
                <w:t>zákaz účasti vo verejnom obstarávaní potvrdený konečným rozhodnutím v Slovenskej republike alebo v štáte sídla, miesta podnikania alebo obvyklého pobytu</w:t>
              </w:r>
              <w:del w:id="1967" w:author="Autor">
                <w:r w:rsidR="00BF1B08" w:rsidRPr="00BF1B08" w:rsidDel="00312282">
                  <w:rPr>
                    <w:color w:val="000000"/>
                    <w:sz w:val="22"/>
                    <w:szCs w:val="22"/>
                  </w:rPr>
                  <w:delText>.</w:delText>
                </w:r>
                <w:r w:rsidDel="00BF1B08">
                  <w:rPr>
                    <w:color w:val="000000"/>
                    <w:sz w:val="22"/>
                    <w:szCs w:val="22"/>
                  </w:rPr>
                  <w:delText>zákaz účasti vo verejnom obstarávaní</w:delText>
                </w:r>
              </w:del>
            </w:ins>
            <w:r w:rsidRPr="007001F1">
              <w:rPr>
                <w:color w:val="000000"/>
                <w:sz w:val="22"/>
                <w:szCs w:val="22"/>
              </w:rPr>
              <w:t>?</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0A0E21">
        <w:trPr>
          <w:trHeight w:val="512"/>
        </w:trPr>
        <w:tc>
          <w:tcPr>
            <w:tcW w:w="774" w:type="dxa"/>
            <w:vMerge w:val="restart"/>
            <w:shd w:val="clear" w:color="auto" w:fill="auto"/>
            <w:noWrap/>
            <w:vAlign w:val="center"/>
            <w:hideMark/>
          </w:tcPr>
          <w:p w:rsidR="00343F01" w:rsidRPr="007001F1" w:rsidRDefault="00343F01" w:rsidP="00D2171A">
            <w:pPr>
              <w:jc w:val="center"/>
              <w:rPr>
                <w:color w:val="000000"/>
              </w:rPr>
            </w:pPr>
            <w:r w:rsidRPr="007001F1">
              <w:rPr>
                <w:color w:val="000000"/>
                <w:sz w:val="22"/>
                <w:szCs w:val="22"/>
              </w:rPr>
              <w:t>1</w:t>
            </w:r>
            <w:ins w:id="1968" w:author="Autor">
              <w:r>
                <w:rPr>
                  <w:color w:val="000000"/>
                  <w:sz w:val="22"/>
                  <w:szCs w:val="22"/>
                </w:rPr>
                <w:t>2</w:t>
              </w:r>
            </w:ins>
            <w:del w:id="1969" w:author="Autor">
              <w:r w:rsidDel="00343F01">
                <w:rPr>
                  <w:color w:val="000000"/>
                  <w:sz w:val="22"/>
                  <w:szCs w:val="22"/>
                </w:rPr>
                <w:delText>1</w:delText>
              </w:r>
            </w:del>
          </w:p>
        </w:tc>
        <w:tc>
          <w:tcPr>
            <w:tcW w:w="4628" w:type="dxa"/>
            <w:gridSpan w:val="2"/>
            <w:shd w:val="clear" w:color="auto" w:fill="auto"/>
            <w:vAlign w:val="center"/>
            <w:hideMark/>
          </w:tcPr>
          <w:p w:rsidR="00343F01" w:rsidRPr="009B69EE" w:rsidRDefault="00343F01" w:rsidP="00E85DE3">
            <w:pPr>
              <w:pStyle w:val="Odsekzoznamu"/>
              <w:ind w:left="22"/>
              <w:jc w:val="both"/>
              <w:rPr>
                <w:color w:val="000000"/>
              </w:rPr>
            </w:pPr>
            <w:r>
              <w:rPr>
                <w:color w:val="000000"/>
                <w:sz w:val="22"/>
                <w:szCs w:val="22"/>
              </w:rPr>
              <w:t>a)</w:t>
            </w:r>
            <w:r w:rsidRPr="009B69EE">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0A0E21">
        <w:trPr>
          <w:trHeight w:val="512"/>
        </w:trPr>
        <w:tc>
          <w:tcPr>
            <w:tcW w:w="774" w:type="dxa"/>
            <w:vMerge/>
            <w:shd w:val="clear" w:color="auto" w:fill="auto"/>
            <w:noWrap/>
            <w:vAlign w:val="center"/>
          </w:tcPr>
          <w:p w:rsidR="00343F01" w:rsidRPr="007001F1" w:rsidRDefault="00343F01" w:rsidP="00D2171A">
            <w:pPr>
              <w:jc w:val="center"/>
              <w:rPr>
                <w:color w:val="000000"/>
              </w:rPr>
            </w:pPr>
          </w:p>
        </w:tc>
        <w:tc>
          <w:tcPr>
            <w:tcW w:w="4628" w:type="dxa"/>
            <w:gridSpan w:val="2"/>
            <w:shd w:val="clear" w:color="auto" w:fill="auto"/>
            <w:vAlign w:val="center"/>
          </w:tcPr>
          <w:p w:rsidR="00343F01" w:rsidRPr="00CF468C" w:rsidRDefault="00343F01" w:rsidP="00E85DE3">
            <w:pPr>
              <w:pStyle w:val="Odsekzoznamu"/>
              <w:ind w:left="0"/>
              <w:jc w:val="both"/>
              <w:rPr>
                <w:color w:val="000000"/>
              </w:rPr>
            </w:pPr>
            <w:r>
              <w:rPr>
                <w:color w:val="000000"/>
                <w:sz w:val="22"/>
                <w:szCs w:val="22"/>
              </w:rPr>
              <w:t>b)</w:t>
            </w:r>
            <w:r w:rsidRPr="00CF468C">
              <w:rPr>
                <w:color w:val="000000"/>
                <w:sz w:val="22"/>
                <w:szCs w:val="22"/>
              </w:rPr>
              <w:t>Boli ponuky vyhodnotené na základe stanovených kritérií?</w:t>
            </w:r>
          </w:p>
        </w:tc>
        <w:tc>
          <w:tcPr>
            <w:tcW w:w="567" w:type="dxa"/>
            <w:shd w:val="clear" w:color="auto" w:fill="auto"/>
            <w:vAlign w:val="center"/>
          </w:tcPr>
          <w:p w:rsidR="00343F01" w:rsidRPr="007001F1" w:rsidRDefault="00343F01" w:rsidP="007C5563">
            <w:pPr>
              <w:jc w:val="center"/>
              <w:rPr>
                <w:color w:val="000000"/>
              </w:rPr>
            </w:pPr>
          </w:p>
        </w:tc>
        <w:tc>
          <w:tcPr>
            <w:tcW w:w="567" w:type="dxa"/>
            <w:shd w:val="clear" w:color="auto" w:fill="auto"/>
            <w:vAlign w:val="center"/>
          </w:tcPr>
          <w:p w:rsidR="00343F01" w:rsidRPr="007001F1" w:rsidRDefault="00343F01" w:rsidP="007C5563">
            <w:pPr>
              <w:jc w:val="center"/>
              <w:rPr>
                <w:color w:val="000000"/>
              </w:rPr>
            </w:pPr>
          </w:p>
        </w:tc>
        <w:tc>
          <w:tcPr>
            <w:tcW w:w="776" w:type="dxa"/>
            <w:shd w:val="clear" w:color="auto" w:fill="auto"/>
            <w:vAlign w:val="center"/>
          </w:tcPr>
          <w:p w:rsidR="00343F01" w:rsidRPr="007001F1" w:rsidRDefault="00343F01" w:rsidP="007C5563">
            <w:pPr>
              <w:jc w:val="center"/>
              <w:rPr>
                <w:color w:val="000000"/>
              </w:rPr>
            </w:pPr>
          </w:p>
        </w:tc>
        <w:tc>
          <w:tcPr>
            <w:tcW w:w="1775" w:type="dxa"/>
            <w:shd w:val="clear" w:color="auto" w:fill="auto"/>
            <w:vAlign w:val="center"/>
          </w:tcPr>
          <w:p w:rsidR="00343F01" w:rsidRPr="007001F1" w:rsidRDefault="00343F01" w:rsidP="007C5563">
            <w:pPr>
              <w:jc w:val="center"/>
              <w:rPr>
                <w:color w:val="000000"/>
              </w:rPr>
            </w:pPr>
          </w:p>
        </w:tc>
      </w:tr>
      <w:tr w:rsidR="00343F01" w:rsidRPr="007001F1" w:rsidTr="007261E4">
        <w:trPr>
          <w:trHeight w:val="20"/>
        </w:trPr>
        <w:tc>
          <w:tcPr>
            <w:tcW w:w="774" w:type="dxa"/>
            <w:shd w:val="clear" w:color="auto" w:fill="auto"/>
            <w:noWrap/>
            <w:vAlign w:val="center"/>
            <w:hideMark/>
          </w:tcPr>
          <w:p w:rsidR="00343F01" w:rsidRPr="007001F1" w:rsidRDefault="00343F01">
            <w:pPr>
              <w:jc w:val="center"/>
              <w:rPr>
                <w:color w:val="000000"/>
              </w:rPr>
            </w:pPr>
            <w:r w:rsidRPr="007001F1">
              <w:rPr>
                <w:color w:val="000000"/>
                <w:sz w:val="22"/>
                <w:szCs w:val="22"/>
              </w:rPr>
              <w:t>1</w:t>
            </w:r>
            <w:ins w:id="1970" w:author="Autor">
              <w:r>
                <w:rPr>
                  <w:color w:val="000000"/>
                  <w:sz w:val="22"/>
                  <w:szCs w:val="22"/>
                </w:rPr>
                <w:t>3</w:t>
              </w:r>
            </w:ins>
            <w:del w:id="1971" w:author="Autor">
              <w:r w:rsidRPr="007001F1" w:rsidDel="00343F01">
                <w:rPr>
                  <w:color w:val="000000"/>
                  <w:sz w:val="22"/>
                  <w:szCs w:val="22"/>
                </w:rPr>
                <w:delText>2</w:delText>
              </w:r>
            </w:del>
          </w:p>
        </w:tc>
        <w:tc>
          <w:tcPr>
            <w:tcW w:w="4628" w:type="dxa"/>
            <w:gridSpan w:val="2"/>
            <w:shd w:val="clear" w:color="auto" w:fill="auto"/>
            <w:vAlign w:val="center"/>
            <w:hideMark/>
          </w:tcPr>
          <w:p w:rsidR="00343F01" w:rsidRPr="007001F1" w:rsidRDefault="00343F01" w:rsidP="00D5534B">
            <w:pPr>
              <w:jc w:val="both"/>
              <w:rPr>
                <w:color w:val="000000"/>
              </w:rPr>
            </w:pPr>
            <w:r w:rsidRPr="00343F01">
              <w:rPr>
                <w:color w:val="000000"/>
                <w:sz w:val="22"/>
                <w:szCs w:val="22"/>
              </w:rPr>
              <w:t xml:space="preserve">Obsahuje </w:t>
            </w:r>
            <w:ins w:id="1972" w:author="Autor">
              <w:r w:rsidRPr="00343F01">
                <w:rPr>
                  <w:color w:val="000000"/>
                  <w:sz w:val="22"/>
                  <w:szCs w:val="22"/>
                </w:rPr>
                <w:t>záznam z</w:t>
              </w:r>
              <w:r w:rsidRPr="007001F1">
                <w:rPr>
                  <w:color w:val="000000"/>
                  <w:sz w:val="22"/>
                  <w:szCs w:val="22"/>
                </w:rPr>
                <w:t xml:space="preserve"> </w:t>
              </w:r>
            </w:ins>
            <w:r w:rsidRPr="007001F1">
              <w:rPr>
                <w:color w:val="000000"/>
                <w:sz w:val="22"/>
                <w:szCs w:val="22"/>
              </w:rPr>
              <w:t>prieskum</w:t>
            </w:r>
            <w:ins w:id="1973" w:author="Autor">
              <w:r>
                <w:rPr>
                  <w:color w:val="000000"/>
                  <w:sz w:val="22"/>
                  <w:szCs w:val="22"/>
                </w:rPr>
                <w:t>u</w:t>
              </w:r>
            </w:ins>
            <w:r w:rsidRPr="007001F1">
              <w:rPr>
                <w:color w:val="000000"/>
                <w:sz w:val="22"/>
                <w:szCs w:val="22"/>
              </w:rPr>
              <w:t xml:space="preserve"> trhu minimálne náležitosti určené Systémom riadenia EŠIF?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20"/>
        </w:trPr>
        <w:tc>
          <w:tcPr>
            <w:tcW w:w="774" w:type="dxa"/>
            <w:shd w:val="clear" w:color="auto" w:fill="auto"/>
            <w:noWrap/>
            <w:vAlign w:val="center"/>
            <w:hideMark/>
          </w:tcPr>
          <w:p w:rsidR="00343F01" w:rsidRPr="007001F1" w:rsidRDefault="00343F01">
            <w:pPr>
              <w:jc w:val="center"/>
              <w:rPr>
                <w:color w:val="000000"/>
              </w:rPr>
            </w:pPr>
            <w:r w:rsidRPr="007001F1">
              <w:rPr>
                <w:color w:val="000000"/>
                <w:sz w:val="22"/>
                <w:szCs w:val="22"/>
              </w:rPr>
              <w:t>1</w:t>
            </w:r>
            <w:ins w:id="1974" w:author="Autor">
              <w:r>
                <w:rPr>
                  <w:color w:val="000000"/>
                  <w:sz w:val="22"/>
                  <w:szCs w:val="22"/>
                </w:rPr>
                <w:t>4</w:t>
              </w:r>
            </w:ins>
            <w:del w:id="1975" w:author="Autor">
              <w:r w:rsidRPr="007001F1" w:rsidDel="00343F01">
                <w:rPr>
                  <w:color w:val="000000"/>
                  <w:sz w:val="22"/>
                  <w:szCs w:val="22"/>
                </w:rPr>
                <w:delText>3</w:delText>
              </w:r>
            </w:del>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300"/>
        </w:trPr>
        <w:tc>
          <w:tcPr>
            <w:tcW w:w="9087" w:type="dxa"/>
            <w:gridSpan w:val="7"/>
            <w:shd w:val="clear" w:color="auto" w:fill="auto"/>
            <w:noWrap/>
            <w:vAlign w:val="center"/>
          </w:tcPr>
          <w:p w:rsidR="00343F01" w:rsidRPr="007001F1" w:rsidRDefault="00343F01" w:rsidP="007C5563">
            <w:pPr>
              <w:jc w:val="both"/>
              <w:rPr>
                <w:b/>
                <w:sz w:val="20"/>
                <w:szCs w:val="20"/>
              </w:rPr>
            </w:pPr>
            <w:r w:rsidRPr="007001F1">
              <w:rPr>
                <w:b/>
                <w:sz w:val="20"/>
                <w:szCs w:val="20"/>
              </w:rPr>
              <w:t>VYJADRENIE</w:t>
            </w:r>
          </w:p>
          <w:p w:rsidR="00343F01" w:rsidRPr="007001F1" w:rsidRDefault="00343F01" w:rsidP="007C5563">
            <w:pPr>
              <w:jc w:val="both"/>
              <w:rPr>
                <w:sz w:val="20"/>
                <w:szCs w:val="20"/>
              </w:rPr>
            </w:pPr>
          </w:p>
          <w:p w:rsidR="00343F01" w:rsidRPr="00A20234" w:rsidRDefault="00343F01"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3"/>
              <w:t>[1]</w:t>
            </w:r>
          </w:p>
          <w:p w:rsidR="00343F01" w:rsidRPr="007001F1" w:rsidRDefault="00343F01" w:rsidP="007C5563">
            <w:pPr>
              <w:rPr>
                <w:b/>
                <w:bCs/>
                <w:color w:val="000000"/>
              </w:rPr>
            </w:pPr>
          </w:p>
        </w:tc>
      </w:tr>
      <w:tr w:rsidR="00343F01" w:rsidRPr="007001F1" w:rsidTr="007261E4">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Kontrolu vykonal</w:t>
            </w:r>
            <w:ins w:id="1978" w:author="Autor">
              <w:r w:rsidR="00BD759C">
                <w:rPr>
                  <w:rStyle w:val="Odkaznapoznmkupodiarou"/>
                  <w:b/>
                  <w:bCs/>
                  <w:sz w:val="22"/>
                  <w:szCs w:val="22"/>
                </w:rPr>
                <w:footnoteReference w:customMarkFollows="1" w:id="114"/>
                <w:t>2</w:t>
              </w:r>
            </w:ins>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Dátum:</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9087" w:type="dxa"/>
            <w:gridSpan w:val="7"/>
            <w:shd w:val="clear" w:color="auto" w:fill="auto"/>
            <w:noWrap/>
            <w:vAlign w:val="bottom"/>
            <w:hideMark/>
          </w:tcPr>
          <w:p w:rsidR="00343F01" w:rsidRPr="007001F1" w:rsidRDefault="00343F01" w:rsidP="007C5563">
            <w:pPr>
              <w:jc w:val="center"/>
              <w:rPr>
                <w:color w:val="000000"/>
              </w:rPr>
            </w:pPr>
            <w:r w:rsidRPr="007001F1">
              <w:rPr>
                <w:color w:val="000000"/>
                <w:sz w:val="22"/>
                <w:szCs w:val="22"/>
              </w:rPr>
              <w:t> </w:t>
            </w:r>
          </w:p>
        </w:tc>
      </w:tr>
      <w:tr w:rsidR="00343F01" w:rsidRPr="007001F1" w:rsidTr="007261E4">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Kontrolu </w:t>
            </w:r>
            <w:ins w:id="1980" w:author="Autor">
              <w:r w:rsidR="00E3352C">
                <w:rPr>
                  <w:b/>
                  <w:bCs/>
                  <w:sz w:val="22"/>
                  <w:szCs w:val="22"/>
                </w:rPr>
                <w:t>schválil</w:t>
              </w:r>
              <w:r w:rsidR="00E3352C" w:rsidRPr="007001F1" w:rsidDel="00E3352C">
                <w:rPr>
                  <w:b/>
                  <w:bCs/>
                  <w:sz w:val="22"/>
                  <w:szCs w:val="22"/>
                </w:rPr>
                <w:t xml:space="preserve"> </w:t>
              </w:r>
            </w:ins>
            <w:del w:id="1981" w:author="Autor">
              <w:r w:rsidRPr="007001F1" w:rsidDel="00E3352C">
                <w:rPr>
                  <w:b/>
                  <w:bCs/>
                  <w:sz w:val="22"/>
                  <w:szCs w:val="22"/>
                </w:rPr>
                <w:delText>vykonal</w:delText>
              </w:r>
            </w:del>
            <w:ins w:id="1982" w:author="Autor">
              <w:r w:rsidR="00BD759C">
                <w:rPr>
                  <w:rStyle w:val="Odkaznapoznmkupodiarou"/>
                  <w:b/>
                  <w:bCs/>
                  <w:sz w:val="22"/>
                  <w:szCs w:val="22"/>
                </w:rPr>
                <w:footnoteReference w:customMarkFollows="1" w:id="115"/>
                <w:t>3</w:t>
              </w:r>
            </w:ins>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lastRenderedPageBreak/>
              <w:t xml:space="preserve">Dátum: </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7261E4">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bl>
    <w:p w:rsidR="007C5563" w:rsidRPr="007001F1" w:rsidRDefault="007C5563"/>
    <w:p w:rsidR="007C5563" w:rsidRPr="007001F1" w:rsidRDefault="007C556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rsidTr="007261E4">
        <w:trPr>
          <w:trHeight w:val="645"/>
        </w:trPr>
        <w:tc>
          <w:tcPr>
            <w:tcW w:w="9087" w:type="dxa"/>
            <w:gridSpan w:val="7"/>
            <w:shd w:val="clear" w:color="000000" w:fill="60497A"/>
            <w:vAlign w:val="center"/>
            <w:hideMark/>
          </w:tcPr>
          <w:p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1984" w:name="KZ_39"/>
            <w:r w:rsidRPr="007001F1">
              <w:rPr>
                <w:b/>
                <w:bCs/>
                <w:color w:val="FFFFFF"/>
              </w:rPr>
              <w:t xml:space="preserve">Zákazka podľa § 117  ZVO - nad </w:t>
            </w:r>
            <w:ins w:id="1985" w:author="Autor">
              <w:r w:rsidR="00343F01">
                <w:rPr>
                  <w:b/>
                  <w:bCs/>
                  <w:color w:val="FFFFFF"/>
                </w:rPr>
                <w:t>30</w:t>
              </w:r>
            </w:ins>
            <w:del w:id="1986" w:author="Autor">
              <w:r w:rsidR="0088057F" w:rsidRPr="007001F1" w:rsidDel="00343F01">
                <w:rPr>
                  <w:b/>
                  <w:bCs/>
                  <w:color w:val="FFFFFF"/>
                </w:rPr>
                <w:delText>1</w:delText>
              </w:r>
              <w:r w:rsidRPr="007001F1" w:rsidDel="00343F01">
                <w:rPr>
                  <w:b/>
                  <w:bCs/>
                  <w:color w:val="FFFFFF"/>
                </w:rPr>
                <w:delText>5</w:delText>
              </w:r>
            </w:del>
            <w:r w:rsidRPr="007001F1">
              <w:rPr>
                <w:b/>
                <w:bCs/>
                <w:color w:val="FFFFFF"/>
              </w:rPr>
              <w:t>000 EUR - štandardná ex</w:t>
            </w:r>
            <w:ins w:id="1987" w:author="Autor">
              <w:r w:rsidR="00343F01">
                <w:rPr>
                  <w:b/>
                  <w:bCs/>
                  <w:color w:val="FFFFFF"/>
                </w:rPr>
                <w:t xml:space="preserve"> </w:t>
              </w:r>
            </w:ins>
            <w:r w:rsidRPr="007001F1">
              <w:rPr>
                <w:b/>
                <w:bCs/>
                <w:color w:val="FFFFFF"/>
              </w:rPr>
              <w:t>post kontrola</w:t>
            </w:r>
            <w:bookmarkEnd w:id="1984"/>
          </w:p>
        </w:tc>
      </w:tr>
      <w:tr w:rsidR="007C5563" w:rsidRPr="007001F1" w:rsidTr="007261E4">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66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7261E4">
        <w:trPr>
          <w:trHeight w:val="33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7C5563" w:rsidRPr="007001F1" w:rsidRDefault="000F623C" w:rsidP="00343F01">
            <w:pPr>
              <w:rPr>
                <w:color w:val="000000"/>
              </w:rPr>
            </w:pPr>
            <w:r w:rsidRPr="007001F1">
              <w:rPr>
                <w:color w:val="000000"/>
                <w:sz w:val="22"/>
                <w:szCs w:val="22"/>
              </w:rPr>
              <w:t>Zákazka s nízkou hodnotou</w:t>
            </w:r>
            <w:r w:rsidR="000C04FA" w:rsidRPr="007001F1">
              <w:rPr>
                <w:color w:val="000000"/>
                <w:sz w:val="22"/>
                <w:szCs w:val="22"/>
              </w:rPr>
              <w:t>-</w:t>
            </w:r>
            <w:r w:rsidRPr="007001F1">
              <w:rPr>
                <w:color w:val="000000"/>
                <w:sz w:val="22"/>
                <w:szCs w:val="22"/>
              </w:rPr>
              <w:t xml:space="preserve">hodnota zákazky </w:t>
            </w:r>
            <w:del w:id="1988" w:author="Autor">
              <w:r w:rsidR="0088057F" w:rsidRPr="007001F1" w:rsidDel="00343F01">
                <w:rPr>
                  <w:color w:val="000000"/>
                  <w:sz w:val="22"/>
                  <w:szCs w:val="22"/>
                </w:rPr>
                <w:delText>1</w:delText>
              </w:r>
              <w:r w:rsidR="007C5563" w:rsidRPr="007001F1" w:rsidDel="00343F01">
                <w:rPr>
                  <w:color w:val="000000"/>
                  <w:sz w:val="22"/>
                  <w:szCs w:val="22"/>
                </w:rPr>
                <w:delText xml:space="preserve">5000 </w:delText>
              </w:r>
            </w:del>
            <w:ins w:id="1989" w:author="Autor">
              <w:r w:rsidR="00343F01">
                <w:rPr>
                  <w:color w:val="000000"/>
                  <w:sz w:val="22"/>
                  <w:szCs w:val="22"/>
                </w:rPr>
                <w:t xml:space="preserve">30 </w:t>
              </w:r>
              <w:r w:rsidR="00343F01" w:rsidRPr="007001F1">
                <w:rPr>
                  <w:color w:val="000000"/>
                  <w:sz w:val="22"/>
                  <w:szCs w:val="22"/>
                </w:rPr>
                <w:t xml:space="preserve">000 </w:t>
              </w:r>
            </w:ins>
            <w:r w:rsidR="007C5563" w:rsidRPr="007001F1">
              <w:rPr>
                <w:color w:val="000000"/>
                <w:sz w:val="22"/>
                <w:szCs w:val="22"/>
              </w:rPr>
              <w:t xml:space="preserve">EUR </w:t>
            </w:r>
            <w:r w:rsidRPr="007001F1">
              <w:rPr>
                <w:color w:val="000000"/>
                <w:sz w:val="22"/>
                <w:szCs w:val="22"/>
              </w:rPr>
              <w:t xml:space="preserve">a vyššia </w:t>
            </w:r>
            <w:r w:rsidR="007C5563" w:rsidRPr="007001F1">
              <w:rPr>
                <w:color w:val="000000"/>
                <w:sz w:val="22"/>
                <w:szCs w:val="22"/>
              </w:rPr>
              <w:t>bez DPH</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7C5563" w:rsidRPr="007001F1" w:rsidRDefault="007C5563" w:rsidP="007C5563">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7C5563">
            <w:pPr>
              <w:rPr>
                <w:color w:val="000000"/>
              </w:rPr>
            </w:pP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ins w:id="1990" w:author="Autor">
              <w:r w:rsidR="00343F01">
                <w:rPr>
                  <w:color w:val="000000"/>
                  <w:sz w:val="22"/>
                  <w:szCs w:val="22"/>
                </w:rPr>
                <w:t xml:space="preserve"> </w:t>
              </w:r>
            </w:ins>
            <w:r w:rsidRPr="007001F1">
              <w:rPr>
                <w:color w:val="000000"/>
                <w:sz w:val="22"/>
                <w:szCs w:val="22"/>
              </w:rPr>
              <w:t>post kontrola</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7C5563" w:rsidRPr="007001F1" w:rsidRDefault="007C5563" w:rsidP="007C5563">
            <w:pPr>
              <w:rPr>
                <w:color w:val="000000"/>
              </w:rPr>
            </w:pP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15"/>
        </w:trPr>
        <w:tc>
          <w:tcPr>
            <w:tcW w:w="582"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7C5563" w:rsidRPr="007001F1" w:rsidTr="00343F01">
        <w:trPr>
          <w:trHeight w:val="20"/>
        </w:trPr>
        <w:tc>
          <w:tcPr>
            <w:tcW w:w="582" w:type="dxa"/>
            <w:shd w:val="clear" w:color="auto" w:fill="auto"/>
            <w:noWrap/>
            <w:vAlign w:val="center"/>
          </w:tcPr>
          <w:p w:rsidR="007C5563" w:rsidRPr="007001F1" w:rsidRDefault="007C5563" w:rsidP="007C5563">
            <w:pPr>
              <w:jc w:val="center"/>
              <w:rPr>
                <w:color w:val="000000"/>
              </w:rPr>
            </w:pPr>
            <w:del w:id="1991" w:author="Autor">
              <w:r w:rsidRPr="007001F1" w:rsidDel="00343F01">
                <w:rPr>
                  <w:color w:val="000000"/>
                  <w:sz w:val="22"/>
                  <w:szCs w:val="22"/>
                </w:rPr>
                <w:delText>1</w:delText>
              </w:r>
            </w:del>
          </w:p>
        </w:tc>
        <w:tc>
          <w:tcPr>
            <w:tcW w:w="4820" w:type="dxa"/>
            <w:gridSpan w:val="2"/>
            <w:shd w:val="clear" w:color="auto" w:fill="auto"/>
            <w:vAlign w:val="center"/>
          </w:tcPr>
          <w:p w:rsidR="007C5563" w:rsidRPr="007001F1" w:rsidRDefault="007C5563" w:rsidP="00A3755D">
            <w:pPr>
              <w:jc w:val="both"/>
            </w:pPr>
            <w:del w:id="1992" w:author="Autor">
              <w:r w:rsidRPr="007001F1" w:rsidDel="00343F01">
                <w:rPr>
                  <w:sz w:val="22"/>
                  <w:szCs w:val="22"/>
                </w:rPr>
                <w:delText xml:space="preserve">Predmetom zákazky je tovar/služba/práca, ktorá nie je bežne dostupná na trhu? </w:delText>
              </w:r>
            </w:del>
          </w:p>
        </w:tc>
        <w:tc>
          <w:tcPr>
            <w:tcW w:w="567" w:type="dxa"/>
            <w:shd w:val="clear" w:color="auto" w:fill="auto"/>
            <w:vAlign w:val="center"/>
          </w:tcPr>
          <w:p w:rsidR="007C5563" w:rsidRPr="007001F1" w:rsidRDefault="007C5563" w:rsidP="007C5563">
            <w:pPr>
              <w:jc w:val="center"/>
            </w:pPr>
            <w:del w:id="1993" w:author="Autor">
              <w:r w:rsidRPr="007001F1" w:rsidDel="00343F01">
                <w:rPr>
                  <w:sz w:val="22"/>
                  <w:szCs w:val="22"/>
                </w:rPr>
                <w:delText> </w:delText>
              </w:r>
            </w:del>
          </w:p>
        </w:tc>
        <w:tc>
          <w:tcPr>
            <w:tcW w:w="567" w:type="dxa"/>
            <w:shd w:val="clear" w:color="auto" w:fill="auto"/>
            <w:vAlign w:val="center"/>
          </w:tcPr>
          <w:p w:rsidR="007C5563" w:rsidRPr="007001F1" w:rsidRDefault="007C5563" w:rsidP="007C5563">
            <w:pPr>
              <w:jc w:val="center"/>
            </w:pPr>
            <w:del w:id="1994" w:author="Autor">
              <w:r w:rsidRPr="007001F1" w:rsidDel="00343F01">
                <w:rPr>
                  <w:sz w:val="22"/>
                  <w:szCs w:val="22"/>
                </w:rPr>
                <w:delText> </w:delText>
              </w:r>
            </w:del>
          </w:p>
        </w:tc>
        <w:tc>
          <w:tcPr>
            <w:tcW w:w="776" w:type="dxa"/>
            <w:shd w:val="clear" w:color="auto" w:fill="auto"/>
            <w:vAlign w:val="center"/>
          </w:tcPr>
          <w:p w:rsidR="007C5563" w:rsidRPr="007001F1" w:rsidRDefault="007C5563" w:rsidP="007C5563">
            <w:pPr>
              <w:jc w:val="center"/>
            </w:pPr>
            <w:del w:id="1995" w:author="Autor">
              <w:r w:rsidRPr="007001F1" w:rsidDel="00343F01">
                <w:rPr>
                  <w:sz w:val="22"/>
                  <w:szCs w:val="22"/>
                </w:rPr>
                <w:delText> </w:delText>
              </w:r>
            </w:del>
          </w:p>
        </w:tc>
        <w:tc>
          <w:tcPr>
            <w:tcW w:w="1775" w:type="dxa"/>
            <w:shd w:val="clear" w:color="auto" w:fill="auto"/>
            <w:vAlign w:val="center"/>
          </w:tcPr>
          <w:p w:rsidR="007C5563" w:rsidRPr="007001F1" w:rsidRDefault="007C5563" w:rsidP="007C5563">
            <w:pPr>
              <w:jc w:val="center"/>
            </w:pPr>
            <w:del w:id="1996" w:author="Autor">
              <w:r w:rsidRPr="007001F1" w:rsidDel="00343F01">
                <w:rPr>
                  <w:sz w:val="22"/>
                  <w:szCs w:val="22"/>
                </w:rPr>
                <w:delText> </w:delText>
              </w:r>
            </w:del>
          </w:p>
        </w:tc>
      </w:tr>
      <w:tr w:rsidR="00640805" w:rsidRPr="007001F1" w:rsidTr="000A0E21">
        <w:trPr>
          <w:trHeight w:val="132"/>
        </w:trPr>
        <w:tc>
          <w:tcPr>
            <w:tcW w:w="582" w:type="dxa"/>
            <w:vMerge w:val="restart"/>
            <w:shd w:val="clear" w:color="auto" w:fill="auto"/>
            <w:noWrap/>
            <w:vAlign w:val="center"/>
            <w:hideMark/>
          </w:tcPr>
          <w:p w:rsidR="00640805" w:rsidRPr="007001F1" w:rsidRDefault="00640805" w:rsidP="007C5563">
            <w:pPr>
              <w:jc w:val="center"/>
              <w:rPr>
                <w:color w:val="000000"/>
              </w:rPr>
            </w:pPr>
            <w:del w:id="1997" w:author="Autor">
              <w:r w:rsidRPr="007001F1" w:rsidDel="00343F01">
                <w:rPr>
                  <w:color w:val="000000"/>
                  <w:sz w:val="22"/>
                  <w:szCs w:val="22"/>
                </w:rPr>
                <w:delText>2</w:delText>
              </w:r>
            </w:del>
            <w:ins w:id="1998" w:author="Autor">
              <w:r w:rsidR="00343F01">
                <w:rPr>
                  <w:color w:val="000000"/>
                  <w:sz w:val="22"/>
                  <w:szCs w:val="22"/>
                </w:rPr>
                <w:t>1</w:t>
              </w:r>
            </w:ins>
          </w:p>
        </w:tc>
        <w:tc>
          <w:tcPr>
            <w:tcW w:w="4820" w:type="dxa"/>
            <w:gridSpan w:val="2"/>
            <w:shd w:val="clear" w:color="auto" w:fill="auto"/>
            <w:vAlign w:val="center"/>
            <w:hideMark/>
          </w:tcPr>
          <w:p w:rsidR="00A3755D" w:rsidRPr="007001F1" w:rsidRDefault="00640805" w:rsidP="000A0E21">
            <w:pPr>
              <w:jc w:val="both"/>
            </w:pPr>
            <w:r w:rsidRPr="007001F1">
              <w:rPr>
                <w:sz w:val="22"/>
                <w:szCs w:val="22"/>
              </w:rPr>
              <w:t>a) Bola PH</w:t>
            </w:r>
            <w:r w:rsidR="00D5534B" w:rsidRPr="007001F1">
              <w:rPr>
                <w:sz w:val="22"/>
                <w:szCs w:val="22"/>
              </w:rPr>
              <w:t>Z určená ako cena bez DPH?</w:t>
            </w:r>
          </w:p>
        </w:tc>
        <w:tc>
          <w:tcPr>
            <w:tcW w:w="567" w:type="dxa"/>
            <w:shd w:val="clear" w:color="auto" w:fill="auto"/>
            <w:vAlign w:val="center"/>
            <w:hideMark/>
          </w:tcPr>
          <w:p w:rsidR="00640805" w:rsidRPr="007001F1" w:rsidRDefault="00640805" w:rsidP="007C5563">
            <w:pPr>
              <w:jc w:val="center"/>
            </w:pPr>
            <w:r w:rsidRPr="007001F1">
              <w:rPr>
                <w:sz w:val="22"/>
                <w:szCs w:val="22"/>
              </w:rPr>
              <w:t> </w:t>
            </w:r>
          </w:p>
        </w:tc>
        <w:tc>
          <w:tcPr>
            <w:tcW w:w="567" w:type="dxa"/>
            <w:shd w:val="clear" w:color="auto" w:fill="auto"/>
            <w:vAlign w:val="center"/>
            <w:hideMark/>
          </w:tcPr>
          <w:p w:rsidR="00640805" w:rsidRPr="007001F1" w:rsidRDefault="00640805" w:rsidP="007C5563">
            <w:pPr>
              <w:jc w:val="center"/>
            </w:pPr>
            <w:r w:rsidRPr="007001F1">
              <w:rPr>
                <w:sz w:val="22"/>
                <w:szCs w:val="22"/>
              </w:rPr>
              <w:t> </w:t>
            </w:r>
          </w:p>
        </w:tc>
        <w:tc>
          <w:tcPr>
            <w:tcW w:w="776" w:type="dxa"/>
            <w:shd w:val="clear" w:color="auto" w:fill="auto"/>
            <w:vAlign w:val="center"/>
            <w:hideMark/>
          </w:tcPr>
          <w:p w:rsidR="00640805" w:rsidRPr="007001F1" w:rsidRDefault="00640805" w:rsidP="007C5563">
            <w:pPr>
              <w:jc w:val="center"/>
            </w:pPr>
            <w:r w:rsidRPr="007001F1">
              <w:rPr>
                <w:sz w:val="22"/>
                <w:szCs w:val="22"/>
              </w:rPr>
              <w:t> </w:t>
            </w:r>
          </w:p>
        </w:tc>
        <w:tc>
          <w:tcPr>
            <w:tcW w:w="1775" w:type="dxa"/>
            <w:shd w:val="clear" w:color="auto" w:fill="auto"/>
            <w:vAlign w:val="center"/>
            <w:hideMark/>
          </w:tcPr>
          <w:p w:rsidR="00640805" w:rsidRPr="007001F1" w:rsidRDefault="00640805" w:rsidP="007C5563">
            <w:pPr>
              <w:jc w:val="center"/>
            </w:pPr>
            <w:r w:rsidRPr="007001F1">
              <w:rPr>
                <w:sz w:val="22"/>
                <w:szCs w:val="22"/>
              </w:rPr>
              <w:t> </w:t>
            </w:r>
          </w:p>
        </w:tc>
      </w:tr>
      <w:tr w:rsidR="00640805" w:rsidRPr="007001F1" w:rsidTr="007261E4">
        <w:trPr>
          <w:trHeight w:val="567"/>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b) Bola  PHZ určená na základe údajov a informácií o zákazkách  na rovnaký alebo porovnateľný predmet zákazky,</w:t>
            </w:r>
            <w:ins w:id="1999" w:author="Autor">
              <w:r w:rsidR="00343F01">
                <w:rPr>
                  <w:color w:val="000000"/>
                  <w:sz w:val="22"/>
                  <w:szCs w:val="22"/>
                </w:rPr>
                <w:t xml:space="preserve"> prípravnou trhovou konzultáciou,</w:t>
              </w:r>
              <w:r w:rsidR="00343F01" w:rsidRPr="007001F1">
                <w:rPr>
                  <w:sz w:val="22"/>
                  <w:szCs w:val="22"/>
                </w:rPr>
                <w:t xml:space="preserve"> </w:t>
              </w:r>
            </w:ins>
            <w:r w:rsidRPr="007001F1">
              <w:rPr>
                <w:sz w:val="22"/>
                <w:szCs w:val="22"/>
              </w:rPr>
              <w:t xml:space="preserve"> r</w:t>
            </w:r>
            <w:r w:rsidR="00CD1E59" w:rsidRPr="007001F1">
              <w:rPr>
                <w:sz w:val="22"/>
                <w:szCs w:val="22"/>
              </w:rPr>
              <w:t>esp. na základe prieskumu trhu</w:t>
            </w:r>
            <w:r w:rsidRPr="007001F1">
              <w:rPr>
                <w:sz w:val="22"/>
                <w:szCs w:val="22"/>
              </w:rPr>
              <w:t>?</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E85DE3">
        <w:trPr>
          <w:trHeight w:val="1158"/>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RDefault="00640805" w:rsidP="00A3755D">
            <w:pPr>
              <w:jc w:val="both"/>
            </w:pPr>
            <w:r w:rsidRPr="007001F1">
              <w:rPr>
                <w:sz w:val="22"/>
                <w:szCs w:val="22"/>
              </w:rPr>
              <w:t>c) Bola PHZ určená tak, že zahŕňa:</w:t>
            </w:r>
          </w:p>
          <w:p w:rsidR="00640805" w:rsidRPr="00C66870" w:rsidRDefault="00640805" w:rsidP="00C66870">
            <w:pPr>
              <w:pStyle w:val="Odsekzoznamu"/>
              <w:numPr>
                <w:ilvl w:val="0"/>
                <w:numId w:val="30"/>
              </w:numPr>
              <w:ind w:left="214" w:hanging="142"/>
              <w:jc w:val="both"/>
            </w:pPr>
            <w:r w:rsidRPr="00C66870">
              <w:rPr>
                <w:sz w:val="22"/>
                <w:szCs w:val="22"/>
              </w:rPr>
              <w:t>PHZ všetkých prípadných častí zákazky,</w:t>
            </w:r>
          </w:p>
          <w:p w:rsidR="00640805" w:rsidRPr="00C66870" w:rsidRDefault="00640805" w:rsidP="00C66870">
            <w:pPr>
              <w:pStyle w:val="Odsekzoznamu"/>
              <w:numPr>
                <w:ilvl w:val="0"/>
                <w:numId w:val="30"/>
              </w:numPr>
              <w:ind w:left="214" w:hanging="142"/>
              <w:jc w:val="both"/>
            </w:pPr>
            <w:r w:rsidRPr="00C66870">
              <w:rPr>
                <w:sz w:val="22"/>
                <w:szCs w:val="22"/>
              </w:rPr>
              <w:t xml:space="preserve">hodnotu opakovaných plnení v priebehu kalendárneho roka, </w:t>
            </w:r>
          </w:p>
          <w:p w:rsidR="00640805" w:rsidRPr="00C66870" w:rsidRDefault="00640805" w:rsidP="00C66870">
            <w:pPr>
              <w:pStyle w:val="Odsekzoznamu"/>
              <w:numPr>
                <w:ilvl w:val="0"/>
                <w:numId w:val="30"/>
              </w:numPr>
              <w:ind w:left="214" w:hanging="142"/>
              <w:jc w:val="both"/>
            </w:pPr>
            <w:r w:rsidRPr="00C66870">
              <w:rPr>
                <w:sz w:val="22"/>
                <w:szCs w:val="22"/>
              </w:rPr>
              <w:t>všetky formy opcií a všetky obnovenia zákazky v priebehu kalendárneho roka,</w:t>
            </w:r>
          </w:p>
          <w:p w:rsidR="00640805" w:rsidRPr="00C66870" w:rsidDel="00640805" w:rsidRDefault="00640805" w:rsidP="00C66870">
            <w:pPr>
              <w:pStyle w:val="Odsekzoznamu"/>
              <w:numPr>
                <w:ilvl w:val="0"/>
                <w:numId w:val="30"/>
              </w:numPr>
              <w:ind w:left="214" w:hanging="142"/>
              <w:jc w:val="both"/>
            </w:pPr>
            <w:r w:rsidRPr="00C66870">
              <w:rPr>
                <w:sz w:val="22"/>
                <w:szCs w:val="22"/>
              </w:rPr>
              <w:lastRenderedPageBreak/>
              <w:t>predpokladanú hodnotu tovaru alebo služieb, ktoré verejný obstarávateľ poskytnú dodávateľovi v súvislosti so zákazkou na uskutočnenie stavebných prác, ak sú potrebné na uskutočnenie stavebných prác?</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0A0E21">
        <w:trPr>
          <w:trHeight w:val="76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C66870">
            <w:pPr>
              <w:jc w:val="both"/>
            </w:pPr>
            <w:r w:rsidRPr="007001F1">
              <w:rPr>
                <w:sz w:val="22"/>
                <w:szCs w:val="22"/>
              </w:rPr>
              <w:t xml:space="preserve">d) Je </w:t>
            </w:r>
            <w:r w:rsidR="00C66870">
              <w:rPr>
                <w:sz w:val="22"/>
                <w:szCs w:val="22"/>
              </w:rPr>
              <w:t xml:space="preserve">v prípade zákazky na stavebné práce, </w:t>
            </w:r>
            <w:r w:rsidR="00C66870" w:rsidRPr="007001F1">
              <w:rPr>
                <w:sz w:val="22"/>
                <w:szCs w:val="22"/>
              </w:rPr>
              <w:t xml:space="preserve">PHZ </w:t>
            </w:r>
            <w:r w:rsidRPr="007001F1">
              <w:rPr>
                <w:sz w:val="22"/>
                <w:szCs w:val="22"/>
              </w:rPr>
              <w:t xml:space="preserve">stanovená tak, že nezahŕňa PHZ aj </w:t>
            </w:r>
            <w:r w:rsidR="00C66870">
              <w:rPr>
                <w:sz w:val="22"/>
                <w:szCs w:val="22"/>
              </w:rPr>
              <w:t xml:space="preserve">za </w:t>
            </w:r>
            <w:r w:rsidRPr="007001F1">
              <w:rPr>
                <w:sz w:val="22"/>
                <w:szCs w:val="22"/>
              </w:rPr>
              <w:t>dodávku tovaru alebo poskytnutie služieb, ktoré nie sú nevyhnutné na splnenie zmluvy na stavebné práce?</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0A0E21">
        <w:trPr>
          <w:trHeight w:val="59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090C17">
        <w:trPr>
          <w:trHeight w:val="1176"/>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ED7644">
            <w:pPr>
              <w:jc w:val="both"/>
            </w:pPr>
            <w:r w:rsidRPr="007001F1">
              <w:rPr>
                <w:sz w:val="22"/>
                <w:szCs w:val="22"/>
              </w:rPr>
              <w:t>f)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0A0E21">
        <w:trPr>
          <w:trHeight w:val="370"/>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A3755D">
            <w:pPr>
              <w:jc w:val="both"/>
            </w:pPr>
            <w:r w:rsidRPr="007001F1">
              <w:rPr>
                <w:sz w:val="22"/>
                <w:szCs w:val="22"/>
              </w:rPr>
              <w:t>g) Bola PHZ platná v čase zač</w:t>
            </w:r>
            <w:r w:rsidR="00A3755D" w:rsidRPr="007001F1">
              <w:rPr>
                <w:sz w:val="22"/>
                <w:szCs w:val="22"/>
              </w:rPr>
              <w:t>atia postupu zadávania zákazky?</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7261E4">
        <w:trPr>
          <w:trHeight w:val="142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RDefault="00640805" w:rsidP="00A3755D">
            <w:pPr>
              <w:jc w:val="both"/>
            </w:pPr>
            <w:r w:rsidRPr="007001F1">
              <w:rPr>
                <w:sz w:val="22"/>
                <w:szCs w:val="22"/>
              </w:rPr>
              <w:t>h) Je PHZ v nadväznosti na hodnotu opakovaných plnení v priebehu kalendárneho roka, resp. počas platnosti zmluvy, ak sa zmluva uzatvára na dlhšie obdobie ako jeden kalendárny rok, nižšia ako:</w:t>
            </w:r>
          </w:p>
          <w:p w:rsidR="00640805" w:rsidRPr="00C66870" w:rsidRDefault="00A128DC" w:rsidP="00C66870">
            <w:pPr>
              <w:pStyle w:val="Odsekzoznamu"/>
              <w:numPr>
                <w:ilvl w:val="0"/>
                <w:numId w:val="31"/>
              </w:numPr>
              <w:ind w:left="214" w:hanging="142"/>
              <w:jc w:val="both"/>
            </w:pPr>
            <w:del w:id="2000" w:author="Autor">
              <w:r w:rsidRPr="00C66870" w:rsidDel="00343F01">
                <w:rPr>
                  <w:sz w:val="22"/>
                  <w:szCs w:val="22"/>
                </w:rPr>
                <w:delText>5</w:delText>
              </w:r>
            </w:del>
            <w:ins w:id="2001" w:author="Autor">
              <w:r w:rsidR="00343F01">
                <w:rPr>
                  <w:sz w:val="22"/>
                  <w:szCs w:val="22"/>
                </w:rPr>
                <w:t>7</w:t>
              </w:r>
            </w:ins>
            <w:r w:rsidR="00640805" w:rsidRPr="00C66870">
              <w:rPr>
                <w:sz w:val="22"/>
                <w:szCs w:val="22"/>
              </w:rPr>
              <w:t>0 000 eur, ak ide o zákazku na dodanie tovaru, okrem potravín</w:t>
            </w:r>
            <w:del w:id="2002" w:author="Autor">
              <w:r w:rsidR="00640805" w:rsidRPr="00C66870" w:rsidDel="00343F01">
                <w:rPr>
                  <w:sz w:val="22"/>
                  <w:szCs w:val="22"/>
                </w:rPr>
                <w:delText>,</w:delText>
              </w:r>
            </w:del>
            <w:ins w:id="2003" w:author="Autor">
              <w:r w:rsidR="00343F01">
                <w:rPr>
                  <w:sz w:val="22"/>
                  <w:szCs w:val="22"/>
                </w:rPr>
                <w:t xml:space="preserve"> a </w:t>
              </w:r>
              <w:r w:rsidR="00343F01" w:rsidRPr="00C66870">
                <w:rPr>
                  <w:sz w:val="22"/>
                  <w:szCs w:val="22"/>
                </w:rPr>
                <w:t xml:space="preserve">zákazku na poskytnutie služby, okrem služby uvedenej v </w:t>
              </w:r>
              <w:r w:rsidR="00343F01">
                <w:rPr>
                  <w:bCs/>
                  <w:sz w:val="22"/>
                  <w:szCs w:val="22"/>
                  <w:u w:val="single"/>
                </w:rPr>
                <w:fldChar w:fldCharType="begin"/>
              </w:r>
              <w:r w:rsidR="00343F01">
                <w:rPr>
                  <w:bCs/>
                  <w:sz w:val="22"/>
                  <w:szCs w:val="22"/>
                  <w:u w:val="single"/>
                </w:rPr>
                <w:instrText xml:space="preserve"> HYPERLINK "https://www.slov-lex.sk/pravne-predpisy/SK/ZZ/2015/343/20160101?ucinnost=18.04.2016" \l "prilohy.priloha-priloha_c_1_k_zakonu_c_343_2015_z_z.oznacenie" \o "Odkaz na predpis alebo ustanovenie" </w:instrText>
              </w:r>
              <w:r w:rsidR="00343F01">
                <w:rPr>
                  <w:bCs/>
                  <w:sz w:val="22"/>
                  <w:szCs w:val="22"/>
                  <w:u w:val="single"/>
                </w:rPr>
                <w:fldChar w:fldCharType="separate"/>
              </w:r>
              <w:r w:rsidR="00343F01" w:rsidRPr="00C66870">
                <w:rPr>
                  <w:bCs/>
                  <w:sz w:val="22"/>
                  <w:szCs w:val="22"/>
                  <w:u w:val="single"/>
                </w:rPr>
                <w:t>prílohe č. 1</w:t>
              </w:r>
              <w:r w:rsidR="00343F01">
                <w:rPr>
                  <w:bCs/>
                  <w:sz w:val="22"/>
                  <w:szCs w:val="22"/>
                  <w:u w:val="single"/>
                </w:rPr>
                <w:fldChar w:fldCharType="end"/>
              </w:r>
              <w:r w:rsidR="00343F01" w:rsidRPr="00C66870">
                <w:rPr>
                  <w:sz w:val="22"/>
                  <w:szCs w:val="22"/>
                </w:rPr>
                <w:t xml:space="preserve"> ZVO</w:t>
              </w:r>
              <w:r w:rsidR="00343F01">
                <w:rPr>
                  <w:sz w:val="22"/>
                  <w:szCs w:val="22"/>
                </w:rPr>
                <w:t>,</w:t>
              </w:r>
            </w:ins>
          </w:p>
          <w:p w:rsidR="00640805" w:rsidRPr="00C66870" w:rsidDel="00343F01" w:rsidRDefault="00A128DC" w:rsidP="00C66870">
            <w:pPr>
              <w:pStyle w:val="Odsekzoznamu"/>
              <w:numPr>
                <w:ilvl w:val="0"/>
                <w:numId w:val="31"/>
              </w:numPr>
              <w:ind w:left="214" w:hanging="142"/>
              <w:jc w:val="both"/>
              <w:rPr>
                <w:del w:id="2004" w:author="Autor"/>
              </w:rPr>
            </w:pPr>
            <w:del w:id="2005" w:author="Autor">
              <w:r w:rsidRPr="00C66870" w:rsidDel="00343F01">
                <w:rPr>
                  <w:sz w:val="22"/>
                  <w:szCs w:val="22"/>
                </w:rPr>
                <w:delText>5</w:delText>
              </w:r>
              <w:r w:rsidR="00640805" w:rsidRPr="00C66870" w:rsidDel="00343F01">
                <w:rPr>
                  <w:sz w:val="22"/>
                  <w:szCs w:val="22"/>
                </w:rPr>
                <w:delText xml:space="preserve">0 000 eur, ak ide o zákazku na poskytnutie služby, okrem služby uvedenej v </w:delText>
              </w:r>
              <w:r w:rsidR="00564F9F" w:rsidDel="00343F01">
                <w:fldChar w:fldCharType="begin"/>
              </w:r>
              <w:r w:rsidR="00564F9F" w:rsidDel="00343F01">
                <w:delInstrText xml:space="preserve"> HYPERLINK "https://www.slov-lex.sk/pravne-predpisy/SK/ZZ/2015/343/20160101?ucinnost=18.04.2016" \l "prilohy.priloha-priloha_c_1_k_zakonu_c_343_2015_z_z.oznacenie" \o "Odkaz na predpis alebo ustanovenie" </w:delInstrText>
              </w:r>
              <w:r w:rsidR="00564F9F" w:rsidDel="00343F01">
                <w:fldChar w:fldCharType="separate"/>
              </w:r>
              <w:r w:rsidR="00640805" w:rsidRPr="00C66870" w:rsidDel="00343F01">
                <w:rPr>
                  <w:bCs/>
                  <w:sz w:val="22"/>
                  <w:szCs w:val="22"/>
                  <w:u w:val="single"/>
                </w:rPr>
                <w:delText>prílohe č. 1</w:delText>
              </w:r>
              <w:r w:rsidR="00564F9F" w:rsidDel="00343F01">
                <w:rPr>
                  <w:bCs/>
                  <w:sz w:val="22"/>
                  <w:szCs w:val="22"/>
                  <w:u w:val="single"/>
                </w:rPr>
                <w:fldChar w:fldCharType="end"/>
              </w:r>
              <w:r w:rsidR="00640805" w:rsidRPr="00C66870" w:rsidDel="00343F01">
                <w:rPr>
                  <w:sz w:val="22"/>
                  <w:szCs w:val="22"/>
                </w:rPr>
                <w:delText xml:space="preserve"> ZVO,</w:delText>
              </w:r>
            </w:del>
          </w:p>
          <w:p w:rsidR="00640805" w:rsidRPr="00C66870" w:rsidRDefault="00343F01" w:rsidP="00C66870">
            <w:pPr>
              <w:pStyle w:val="Odsekzoznamu"/>
              <w:numPr>
                <w:ilvl w:val="0"/>
                <w:numId w:val="31"/>
              </w:numPr>
              <w:ind w:left="214" w:hanging="142"/>
              <w:jc w:val="both"/>
            </w:pPr>
            <w:ins w:id="2006" w:author="Autor">
              <w:r>
                <w:rPr>
                  <w:sz w:val="22"/>
                  <w:szCs w:val="22"/>
                </w:rPr>
                <w:t>18</w:t>
              </w:r>
            </w:ins>
            <w:del w:id="2007" w:author="Autor">
              <w:r w:rsidR="00A128DC" w:rsidRPr="00C66870" w:rsidDel="00343F01">
                <w:rPr>
                  <w:sz w:val="22"/>
                  <w:szCs w:val="22"/>
                </w:rPr>
                <w:delText>15</w:delText>
              </w:r>
            </w:del>
            <w:r w:rsidR="00640805" w:rsidRPr="00C66870">
              <w:rPr>
                <w:sz w:val="22"/>
                <w:szCs w:val="22"/>
              </w:rPr>
              <w:t>0 000 eur, ak ide o zákazku na uskutočnenie stavebných prác</w:t>
            </w:r>
            <w:r w:rsidR="00B72111" w:rsidRPr="00C66870">
              <w:rPr>
                <w:sz w:val="22"/>
                <w:szCs w:val="22"/>
              </w:rPr>
              <w:t>,</w:t>
            </w:r>
          </w:p>
          <w:p w:rsidR="0038726D" w:rsidRPr="00C66870" w:rsidRDefault="0038726D" w:rsidP="00C66870">
            <w:pPr>
              <w:pStyle w:val="Odsekzoznamu"/>
              <w:numPr>
                <w:ilvl w:val="0"/>
                <w:numId w:val="31"/>
              </w:numPr>
              <w:ind w:left="214" w:hanging="142"/>
              <w:jc w:val="both"/>
            </w:pPr>
            <w:r w:rsidRPr="00C66870">
              <w:rPr>
                <w:sz w:val="22"/>
                <w:szCs w:val="22"/>
              </w:rPr>
              <w:t>2</w:t>
            </w:r>
            <w:ins w:id="2008" w:author="Autor">
              <w:r w:rsidR="00343F01">
                <w:rPr>
                  <w:sz w:val="22"/>
                  <w:szCs w:val="22"/>
                </w:rPr>
                <w:t>6</w:t>
              </w:r>
            </w:ins>
            <w:del w:id="2009" w:author="Autor">
              <w:r w:rsidRPr="00C66870" w:rsidDel="00343F01">
                <w:rPr>
                  <w:sz w:val="22"/>
                  <w:szCs w:val="22"/>
                </w:rPr>
                <w:delText>0</w:delText>
              </w:r>
            </w:del>
            <w:r w:rsidRPr="00C66870">
              <w:rPr>
                <w:sz w:val="22"/>
                <w:szCs w:val="22"/>
              </w:rPr>
              <w:t>0 000 eur, ak ide o služby uvedené v prílohe č. 1 ZVO (sociálne služby a iné osobitné služby</w:t>
            </w:r>
            <w:r w:rsidR="00B72111" w:rsidRPr="00C66870">
              <w:rPr>
                <w:sz w:val="22"/>
                <w:szCs w:val="22"/>
              </w:rPr>
              <w:t>),</w:t>
            </w:r>
          </w:p>
          <w:p w:rsidR="00B72111" w:rsidRPr="00FA5F58" w:rsidRDefault="00B72111" w:rsidP="00C66870">
            <w:pPr>
              <w:pStyle w:val="Odsekzoznamu"/>
              <w:numPr>
                <w:ilvl w:val="0"/>
                <w:numId w:val="31"/>
              </w:numPr>
              <w:ind w:left="214" w:hanging="142"/>
              <w:jc w:val="both"/>
            </w:pPr>
            <w:del w:id="2010" w:author="Autor">
              <w:r w:rsidRPr="00C66870" w:rsidDel="00343F01">
                <w:rPr>
                  <w:sz w:val="22"/>
                  <w:szCs w:val="22"/>
                </w:rPr>
                <w:delText>200 </w:delText>
              </w:r>
            </w:del>
            <w:ins w:id="2011" w:author="Autor">
              <w:r w:rsidR="00343F01">
                <w:rPr>
                  <w:sz w:val="22"/>
                  <w:szCs w:val="22"/>
                </w:rPr>
                <w:t>144</w:t>
              </w:r>
              <w:r w:rsidR="00343F01" w:rsidRPr="00C66870">
                <w:rPr>
                  <w:sz w:val="22"/>
                  <w:szCs w:val="22"/>
                </w:rPr>
                <w:t> </w:t>
              </w:r>
            </w:ins>
            <w:r w:rsidRPr="00C66870">
              <w:rPr>
                <w:sz w:val="22"/>
                <w:szCs w:val="22"/>
              </w:rPr>
              <w:t>000 eur,</w:t>
            </w:r>
            <w:ins w:id="2012" w:author="Autor">
              <w:r w:rsidR="00392D45">
                <w:rPr>
                  <w:sz w:val="22"/>
                  <w:szCs w:val="22"/>
                </w:rPr>
                <w:t xml:space="preserve"> resp. 221 000</w:t>
              </w:r>
            </w:ins>
            <w:r w:rsidRPr="00C66870">
              <w:rPr>
                <w:sz w:val="22"/>
                <w:szCs w:val="22"/>
              </w:rPr>
              <w:t xml:space="preserve"> ak ide o potraviny</w:t>
            </w:r>
            <w:del w:id="2013" w:author="Autor">
              <w:r w:rsidRPr="00C66870" w:rsidDel="00343F01">
                <w:rPr>
                  <w:sz w:val="22"/>
                  <w:szCs w:val="22"/>
                </w:rPr>
                <w:delText xml:space="preserve"> </w:delText>
              </w:r>
              <w:r w:rsidRPr="00343F01" w:rsidDel="00343F01">
                <w:rPr>
                  <w:sz w:val="22"/>
                  <w:szCs w:val="22"/>
                </w:rPr>
                <w:delText>určené pre zariadenia školského stravovania, zariadenia pre seniorov, domovy sociálnych služieb</w:delText>
              </w:r>
              <w:r w:rsidR="00410560" w:rsidRPr="00FA5F58" w:rsidDel="00343F01">
                <w:rPr>
                  <w:sz w:val="22"/>
                  <w:szCs w:val="22"/>
                </w:rPr>
                <w:delText xml:space="preserve"> alebo zariadenia podľa osobitného predpisu</w:delText>
              </w:r>
              <w:r w:rsidRPr="00FA5F58" w:rsidDel="00343F01">
                <w:rPr>
                  <w:sz w:val="22"/>
                  <w:szCs w:val="22"/>
                </w:rPr>
                <w:delText>, ak tieto poskytujú stravovanie</w:delText>
              </w:r>
            </w:del>
            <w:r w:rsidRPr="00FA5F58">
              <w:rPr>
                <w:sz w:val="22"/>
                <w:szCs w:val="22"/>
              </w:rPr>
              <w:t>;</w:t>
            </w:r>
          </w:p>
          <w:p w:rsidR="005B76E7" w:rsidRDefault="005B76E7" w:rsidP="00B72111">
            <w:pPr>
              <w:jc w:val="both"/>
            </w:pPr>
          </w:p>
          <w:p w:rsidR="005B76E7" w:rsidRDefault="005B76E7" w:rsidP="00B72111">
            <w:pPr>
              <w:jc w:val="both"/>
            </w:pPr>
            <w:r>
              <w:rPr>
                <w:sz w:val="22"/>
                <w:szCs w:val="22"/>
              </w:rPr>
              <w:t>V prípade osoby podľa § 8 ZVO</w:t>
            </w:r>
            <w:r w:rsidR="0004341D">
              <w:rPr>
                <w:sz w:val="22"/>
                <w:szCs w:val="22"/>
              </w:rPr>
              <w:t xml:space="preserve"> (ak jej verejný obstarávateľ poskytuje viac ako 50% </w:t>
            </w:r>
            <w:r w:rsidR="0004341D" w:rsidRPr="0004341D">
              <w:rPr>
                <w:sz w:val="22"/>
                <w:szCs w:val="22"/>
              </w:rPr>
              <w:t xml:space="preserve">finančných prostriedkov na dodanie tovaru, na uskutočnenie stavebných prác </w:t>
            </w:r>
            <w:r w:rsidR="0004341D">
              <w:rPr>
                <w:sz w:val="22"/>
                <w:szCs w:val="22"/>
              </w:rPr>
              <w:t>alebo</w:t>
            </w:r>
            <w:r w:rsidR="0004341D" w:rsidRPr="0004341D">
              <w:rPr>
                <w:sz w:val="22"/>
                <w:szCs w:val="22"/>
              </w:rPr>
              <w:t xml:space="preserve"> na poskytnutie služieb</w:t>
            </w:r>
            <w:r w:rsidR="0004341D">
              <w:rPr>
                <w:sz w:val="22"/>
                <w:szCs w:val="22"/>
              </w:rPr>
              <w:t>) PHZ</w:t>
            </w:r>
            <w:r w:rsidR="0004341D" w:rsidRPr="007001F1">
              <w:rPr>
                <w:sz w:val="22"/>
                <w:szCs w:val="22"/>
              </w:rPr>
              <w:t xml:space="preserve"> v nadväznosti na hodnotu opakovaných plnení v priebehu kalendárneho roka, resp. počas platnosti zmluvy, ak sa zmluva uzatvára na dlhšie obdobie ako jeden kalendárny rok</w:t>
            </w:r>
            <w:r w:rsidR="0004341D">
              <w:rPr>
                <w:sz w:val="22"/>
                <w:szCs w:val="22"/>
              </w:rPr>
              <w:t xml:space="preserve">, je </w:t>
            </w:r>
            <w:r>
              <w:rPr>
                <w:sz w:val="22"/>
                <w:szCs w:val="22"/>
              </w:rPr>
              <w:t>nižšia ako:</w:t>
            </w:r>
          </w:p>
          <w:p w:rsidR="005B76E7" w:rsidRPr="0004341D" w:rsidRDefault="00343F01" w:rsidP="0004341D">
            <w:pPr>
              <w:pStyle w:val="Odsekzoznamu"/>
              <w:numPr>
                <w:ilvl w:val="0"/>
                <w:numId w:val="32"/>
              </w:numPr>
              <w:ind w:left="214" w:hanging="142"/>
              <w:jc w:val="both"/>
            </w:pPr>
            <w:ins w:id="2014" w:author="Autor">
              <w:r>
                <w:rPr>
                  <w:sz w:val="22"/>
                  <w:szCs w:val="22"/>
                </w:rPr>
                <w:t>10</w:t>
              </w:r>
            </w:ins>
            <w:del w:id="2015" w:author="Autor">
              <w:r w:rsidR="005B76E7" w:rsidRPr="0004341D" w:rsidDel="00343F01">
                <w:rPr>
                  <w:sz w:val="22"/>
                  <w:szCs w:val="22"/>
                </w:rPr>
                <w:delText>4</w:delText>
              </w:r>
            </w:del>
            <w:r w:rsidR="005B76E7" w:rsidRPr="0004341D">
              <w:rPr>
                <w:sz w:val="22"/>
                <w:szCs w:val="22"/>
              </w:rPr>
              <w:t>0 000 eur, ak ide o zákazku na dodanie tovaru, okrem potravín</w:t>
            </w:r>
            <w:ins w:id="2016" w:author="Autor">
              <w:r>
                <w:rPr>
                  <w:sz w:val="22"/>
                  <w:szCs w:val="22"/>
                </w:rPr>
                <w:t xml:space="preserve"> a </w:t>
              </w:r>
              <w:r w:rsidRPr="00C66870">
                <w:rPr>
                  <w:sz w:val="22"/>
                  <w:szCs w:val="22"/>
                </w:rPr>
                <w:t xml:space="preserve">zákazku na poskytnutie služby, okrem služby uvedenej v </w:t>
              </w:r>
              <w:r>
                <w:rPr>
                  <w:bCs/>
                  <w:sz w:val="22"/>
                  <w:szCs w:val="22"/>
                  <w:u w:val="single"/>
                </w:rPr>
                <w:fldChar w:fldCharType="begin"/>
              </w:r>
              <w:r>
                <w:rPr>
                  <w:bCs/>
                  <w:sz w:val="22"/>
                  <w:szCs w:val="22"/>
                  <w:u w:val="single"/>
                </w:rPr>
                <w:instrText xml:space="preserve"> HYPERLINK "https://www.slov-lex.sk/pravne-predpisy/SK/ZZ/2015/343/20160101?ucinnost=18.04.2016" \l "prilohy.priloha-priloha_c_1_k_zakonu_c_343_2015_z_z.oznacenie" \o "Odkaz na predpis alebo ustanovenie" </w:instrText>
              </w:r>
              <w:r>
                <w:rPr>
                  <w:bCs/>
                  <w:sz w:val="22"/>
                  <w:szCs w:val="22"/>
                  <w:u w:val="single"/>
                </w:rPr>
                <w:fldChar w:fldCharType="separate"/>
              </w:r>
              <w:r w:rsidRPr="00C66870">
                <w:rPr>
                  <w:bCs/>
                  <w:sz w:val="22"/>
                  <w:szCs w:val="22"/>
                  <w:u w:val="single"/>
                </w:rPr>
                <w:t>prílohe č. 1</w:t>
              </w:r>
              <w:r>
                <w:rPr>
                  <w:bCs/>
                  <w:sz w:val="22"/>
                  <w:szCs w:val="22"/>
                  <w:u w:val="single"/>
                </w:rPr>
                <w:fldChar w:fldCharType="end"/>
              </w:r>
              <w:r w:rsidRPr="00C66870">
                <w:rPr>
                  <w:sz w:val="22"/>
                  <w:szCs w:val="22"/>
                </w:rPr>
                <w:t xml:space="preserve"> ZVO</w:t>
              </w:r>
            </w:ins>
            <w:r w:rsidR="005B76E7" w:rsidRPr="0004341D">
              <w:rPr>
                <w:sz w:val="22"/>
                <w:szCs w:val="22"/>
              </w:rPr>
              <w:t>,</w:t>
            </w:r>
          </w:p>
          <w:p w:rsidR="005B76E7" w:rsidRPr="0004341D" w:rsidDel="00343F01" w:rsidRDefault="00343F01" w:rsidP="00343F01">
            <w:pPr>
              <w:pStyle w:val="Odsekzoznamu"/>
              <w:numPr>
                <w:ilvl w:val="0"/>
                <w:numId w:val="32"/>
              </w:numPr>
              <w:ind w:left="214" w:hanging="142"/>
              <w:jc w:val="both"/>
              <w:rPr>
                <w:del w:id="2017" w:author="Autor"/>
              </w:rPr>
            </w:pPr>
            <w:ins w:id="2018" w:author="Autor">
              <w:r>
                <w:rPr>
                  <w:sz w:val="22"/>
                  <w:szCs w:val="22"/>
                </w:rPr>
                <w:t>221</w:t>
              </w:r>
            </w:ins>
            <w:del w:id="2019" w:author="Autor">
              <w:r w:rsidR="00681103" w:rsidRPr="0004341D" w:rsidDel="00343F01">
                <w:rPr>
                  <w:sz w:val="22"/>
                  <w:szCs w:val="22"/>
                </w:rPr>
                <w:delText>4</w:delText>
              </w:r>
              <w:r w:rsidR="005B76E7" w:rsidRPr="0004341D" w:rsidDel="00343F01">
                <w:rPr>
                  <w:sz w:val="22"/>
                  <w:szCs w:val="22"/>
                </w:rPr>
                <w:delText>0</w:delText>
              </w:r>
            </w:del>
            <w:r w:rsidR="005B76E7" w:rsidRPr="0004341D">
              <w:rPr>
                <w:sz w:val="22"/>
                <w:szCs w:val="22"/>
              </w:rPr>
              <w:t xml:space="preserve"> 000 eur</w:t>
            </w:r>
            <w:ins w:id="2020" w:author="Autor">
              <w:r>
                <w:rPr>
                  <w:sz w:val="22"/>
                  <w:szCs w:val="22"/>
                </w:rPr>
                <w:t xml:space="preserve"> </w:t>
              </w:r>
            </w:ins>
            <w:del w:id="2021" w:author="Autor">
              <w:r w:rsidR="005B76E7" w:rsidRPr="0004341D" w:rsidDel="00343F01">
                <w:rPr>
                  <w:sz w:val="22"/>
                  <w:szCs w:val="22"/>
                </w:rPr>
                <w:delText>, ak ide o zákazku na poskytnutie služby, okrem služby uvedenej v prílohe č. 1 ZVO,</w:delText>
              </w:r>
            </w:del>
          </w:p>
          <w:p w:rsidR="00681103" w:rsidRPr="0004341D" w:rsidRDefault="00681103" w:rsidP="00FA5F58">
            <w:pPr>
              <w:pStyle w:val="Odsekzoznamu"/>
              <w:numPr>
                <w:ilvl w:val="0"/>
                <w:numId w:val="32"/>
              </w:numPr>
              <w:ind w:left="214" w:hanging="142"/>
              <w:jc w:val="both"/>
            </w:pPr>
            <w:del w:id="2022" w:author="Autor">
              <w:r w:rsidRPr="0004341D" w:rsidDel="00343F01">
                <w:rPr>
                  <w:sz w:val="22"/>
                  <w:szCs w:val="22"/>
                </w:rPr>
                <w:delText xml:space="preserve">80 000 eur, </w:delText>
              </w:r>
            </w:del>
            <w:r w:rsidRPr="0004341D">
              <w:rPr>
                <w:sz w:val="22"/>
                <w:szCs w:val="22"/>
              </w:rPr>
              <w:t>ak ide o zákazku na potraviny,</w:t>
            </w:r>
          </w:p>
          <w:p w:rsidR="005B76E7" w:rsidRPr="0004341D" w:rsidRDefault="005B76E7" w:rsidP="0004341D">
            <w:pPr>
              <w:pStyle w:val="Odsekzoznamu"/>
              <w:numPr>
                <w:ilvl w:val="0"/>
                <w:numId w:val="32"/>
              </w:numPr>
              <w:ind w:left="214" w:hanging="142"/>
              <w:jc w:val="both"/>
            </w:pPr>
            <w:del w:id="2023" w:author="Autor">
              <w:r w:rsidRPr="0004341D" w:rsidDel="00343F01">
                <w:rPr>
                  <w:sz w:val="22"/>
                  <w:szCs w:val="22"/>
                </w:rPr>
                <w:delText xml:space="preserve">140 </w:delText>
              </w:r>
            </w:del>
            <w:ins w:id="2024" w:author="Autor">
              <w:r w:rsidR="00343F01">
                <w:rPr>
                  <w:sz w:val="22"/>
                  <w:szCs w:val="22"/>
                </w:rPr>
                <w:t>25</w:t>
              </w:r>
              <w:r w:rsidR="00343F01" w:rsidRPr="0004341D">
                <w:rPr>
                  <w:sz w:val="22"/>
                  <w:szCs w:val="22"/>
                </w:rPr>
                <w:t xml:space="preserve">0 </w:t>
              </w:r>
            </w:ins>
            <w:r w:rsidRPr="0004341D">
              <w:rPr>
                <w:sz w:val="22"/>
                <w:szCs w:val="22"/>
              </w:rPr>
              <w:t>000 eur, ak ide o zákazku na uskutočnenie stavebných prác,</w:t>
            </w:r>
          </w:p>
          <w:p w:rsidR="005B76E7" w:rsidRPr="0004341D" w:rsidRDefault="00343F01" w:rsidP="0004341D">
            <w:pPr>
              <w:pStyle w:val="Odsekzoznamu"/>
              <w:numPr>
                <w:ilvl w:val="0"/>
                <w:numId w:val="32"/>
              </w:numPr>
              <w:ind w:left="214" w:hanging="142"/>
              <w:jc w:val="both"/>
            </w:pPr>
            <w:ins w:id="2025" w:author="Autor">
              <w:r>
                <w:rPr>
                  <w:sz w:val="22"/>
                  <w:szCs w:val="22"/>
                </w:rPr>
                <w:t>55</w:t>
              </w:r>
            </w:ins>
            <w:del w:id="2026" w:author="Autor">
              <w:r w:rsidR="005B76E7" w:rsidRPr="0004341D" w:rsidDel="00343F01">
                <w:rPr>
                  <w:sz w:val="22"/>
                  <w:szCs w:val="22"/>
                </w:rPr>
                <w:delText>40</w:delText>
              </w:r>
            </w:del>
            <w:r w:rsidR="005B76E7" w:rsidRPr="0004341D">
              <w:rPr>
                <w:sz w:val="22"/>
                <w:szCs w:val="22"/>
              </w:rPr>
              <w:t>0 000 eur, ak ide o služby uvedené v prílohe č. 1 ZVO (sociálne služby a iné osobitné služby),</w:t>
            </w:r>
          </w:p>
          <w:p w:rsidR="005B76E7" w:rsidRPr="0004341D" w:rsidDel="00640805" w:rsidRDefault="005B76E7" w:rsidP="0004341D">
            <w:pPr>
              <w:pStyle w:val="Odsekzoznamu"/>
              <w:numPr>
                <w:ilvl w:val="0"/>
                <w:numId w:val="32"/>
              </w:numPr>
              <w:ind w:left="214" w:hanging="142"/>
              <w:jc w:val="both"/>
            </w:pPr>
            <w:del w:id="2027" w:author="Autor">
              <w:r w:rsidRPr="0004341D" w:rsidDel="00343F01">
                <w:rPr>
                  <w:sz w:val="22"/>
                  <w:szCs w:val="22"/>
                </w:rPr>
                <w:delText>200 000 eur, ak ide o potraviny určené pre zariadenia školského stravovania, zariadenia pre seniorov, domovy sociálnych služieb alebo zariadenia podľa osobitného predpisu, ak tieto poskytujú stravovanie;</w:delText>
              </w:r>
            </w:del>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7261E4">
        <w:trPr>
          <w:trHeight w:val="510"/>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A3755D" w:rsidRPr="007001F1" w:rsidDel="00640805" w:rsidRDefault="00A3755D" w:rsidP="000A0E21">
            <w:pPr>
              <w:jc w:val="both"/>
            </w:pPr>
            <w:r w:rsidRPr="007001F1">
              <w:rPr>
                <w:color w:val="000000"/>
                <w:sz w:val="22"/>
                <w:szCs w:val="22"/>
              </w:rPr>
              <w:t>i)</w:t>
            </w:r>
            <w:r w:rsidR="00640805" w:rsidRPr="007001F1">
              <w:rPr>
                <w:color w:val="000000"/>
                <w:sz w:val="22"/>
                <w:szCs w:val="22"/>
              </w:rPr>
              <w:t>Bola PHZ určená v súlade s ostatnými ustanoveniami §6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BC1C04" w:rsidRPr="007001F1" w:rsidTr="007261E4">
        <w:trPr>
          <w:trHeight w:val="20"/>
        </w:trPr>
        <w:tc>
          <w:tcPr>
            <w:tcW w:w="582" w:type="dxa"/>
            <w:vMerge w:val="restart"/>
            <w:shd w:val="clear" w:color="auto" w:fill="auto"/>
            <w:noWrap/>
            <w:vAlign w:val="center"/>
            <w:hideMark/>
          </w:tcPr>
          <w:p w:rsidR="00BC1C04" w:rsidRPr="007001F1" w:rsidRDefault="00BC1C04" w:rsidP="007C5563">
            <w:pPr>
              <w:jc w:val="center"/>
              <w:rPr>
                <w:color w:val="000000"/>
              </w:rPr>
            </w:pPr>
            <w:del w:id="2028" w:author="Autor">
              <w:r w:rsidRPr="007001F1" w:rsidDel="00343F01">
                <w:rPr>
                  <w:color w:val="000000"/>
                  <w:sz w:val="22"/>
                  <w:szCs w:val="22"/>
                </w:rPr>
                <w:delText>3</w:delText>
              </w:r>
            </w:del>
            <w:ins w:id="2029" w:author="Autor">
              <w:r>
                <w:rPr>
                  <w:color w:val="000000"/>
                  <w:sz w:val="22"/>
                  <w:szCs w:val="22"/>
                </w:rPr>
                <w:t>2</w:t>
              </w:r>
            </w:ins>
          </w:p>
        </w:tc>
        <w:tc>
          <w:tcPr>
            <w:tcW w:w="4820" w:type="dxa"/>
            <w:gridSpan w:val="2"/>
            <w:shd w:val="clear" w:color="auto" w:fill="auto"/>
            <w:vAlign w:val="center"/>
            <w:hideMark/>
          </w:tcPr>
          <w:p w:rsidR="00BC1C04" w:rsidRPr="007001F1" w:rsidRDefault="00BC1C04" w:rsidP="00A43DB0">
            <w:pPr>
              <w:jc w:val="both"/>
            </w:pPr>
            <w:ins w:id="2030" w:author="Autor">
              <w:r>
                <w:rPr>
                  <w:sz w:val="22"/>
                  <w:szCs w:val="22"/>
                </w:rPr>
                <w:t xml:space="preserve">a) </w:t>
              </w:r>
            </w:ins>
            <w:del w:id="2031" w:author="Autor">
              <w:r w:rsidRPr="007001F1" w:rsidDel="00A43DB0">
                <w:rPr>
                  <w:sz w:val="22"/>
                  <w:szCs w:val="22"/>
                </w:rPr>
                <w:delText xml:space="preserve">Sú </w:delText>
              </w:r>
            </w:del>
            <w:ins w:id="2032" w:author="Autor">
              <w:r>
                <w:rPr>
                  <w:sz w:val="22"/>
                  <w:szCs w:val="22"/>
                </w:rPr>
                <w:t xml:space="preserve">Boli hospodárne </w:t>
              </w:r>
            </w:ins>
            <w:r w:rsidRPr="007001F1">
              <w:rPr>
                <w:sz w:val="22"/>
                <w:szCs w:val="22"/>
              </w:rPr>
              <w:t>vynaložené náklady na predmet zákazky</w:t>
            </w:r>
            <w:del w:id="2033" w:author="Autor">
              <w:r w:rsidRPr="007001F1" w:rsidDel="00A43DB0">
                <w:rPr>
                  <w:sz w:val="22"/>
                  <w:szCs w:val="22"/>
                </w:rPr>
                <w:delText xml:space="preserve">  primerané jeho kvalite a cene</w:delText>
              </w:r>
            </w:del>
            <w:r w:rsidRPr="007001F1">
              <w:rPr>
                <w:sz w:val="22"/>
                <w:szCs w:val="22"/>
              </w:rPr>
              <w:t>?</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776" w:type="dxa"/>
            <w:shd w:val="clear" w:color="auto" w:fill="auto"/>
            <w:vAlign w:val="center"/>
            <w:hideMark/>
          </w:tcPr>
          <w:p w:rsidR="00BC1C04" w:rsidRPr="007001F1" w:rsidRDefault="00BC1C04" w:rsidP="007C5563">
            <w:pPr>
              <w:jc w:val="center"/>
            </w:pPr>
            <w:r w:rsidRPr="007001F1">
              <w:rPr>
                <w:sz w:val="22"/>
                <w:szCs w:val="22"/>
              </w:rPr>
              <w:t> </w:t>
            </w:r>
          </w:p>
        </w:tc>
        <w:tc>
          <w:tcPr>
            <w:tcW w:w="1775" w:type="dxa"/>
            <w:shd w:val="clear" w:color="auto" w:fill="auto"/>
            <w:vAlign w:val="center"/>
            <w:hideMark/>
          </w:tcPr>
          <w:p w:rsidR="00BC1C04" w:rsidRPr="007001F1" w:rsidRDefault="00BC1C04" w:rsidP="007C5563">
            <w:pPr>
              <w:jc w:val="center"/>
            </w:pPr>
            <w:r w:rsidRPr="007001F1">
              <w:rPr>
                <w:sz w:val="22"/>
                <w:szCs w:val="22"/>
              </w:rPr>
              <w:t> </w:t>
            </w:r>
          </w:p>
        </w:tc>
      </w:tr>
      <w:tr w:rsidR="00BC1C04" w:rsidRPr="007001F1" w:rsidTr="007261E4">
        <w:trPr>
          <w:trHeight w:val="20"/>
          <w:ins w:id="2034" w:author="Autor"/>
        </w:trPr>
        <w:tc>
          <w:tcPr>
            <w:tcW w:w="582" w:type="dxa"/>
            <w:vMerge/>
            <w:shd w:val="clear" w:color="auto" w:fill="auto"/>
            <w:noWrap/>
            <w:vAlign w:val="center"/>
          </w:tcPr>
          <w:p w:rsidR="00BC1C04" w:rsidRPr="007001F1" w:rsidDel="00343F01" w:rsidRDefault="00BC1C04" w:rsidP="007C5563">
            <w:pPr>
              <w:jc w:val="center"/>
              <w:rPr>
                <w:ins w:id="2035" w:author="Autor"/>
                <w:color w:val="000000"/>
                <w:sz w:val="22"/>
                <w:szCs w:val="22"/>
              </w:rPr>
            </w:pPr>
          </w:p>
        </w:tc>
        <w:tc>
          <w:tcPr>
            <w:tcW w:w="4820" w:type="dxa"/>
            <w:gridSpan w:val="2"/>
            <w:shd w:val="clear" w:color="auto" w:fill="auto"/>
            <w:vAlign w:val="center"/>
          </w:tcPr>
          <w:p w:rsidR="00BC1C04" w:rsidRPr="007001F1" w:rsidDel="00A43DB0" w:rsidRDefault="00BC1C04" w:rsidP="00A43DB0">
            <w:pPr>
              <w:jc w:val="both"/>
              <w:rPr>
                <w:ins w:id="2036" w:author="Autor"/>
                <w:sz w:val="22"/>
                <w:szCs w:val="22"/>
              </w:rPr>
            </w:pPr>
            <w:ins w:id="2037"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BC1C04" w:rsidRPr="007001F1" w:rsidRDefault="00BC1C04" w:rsidP="007C5563">
            <w:pPr>
              <w:jc w:val="center"/>
              <w:rPr>
                <w:ins w:id="2038" w:author="Autor"/>
                <w:sz w:val="22"/>
                <w:szCs w:val="22"/>
              </w:rPr>
            </w:pPr>
          </w:p>
        </w:tc>
        <w:tc>
          <w:tcPr>
            <w:tcW w:w="567" w:type="dxa"/>
            <w:shd w:val="clear" w:color="auto" w:fill="auto"/>
            <w:vAlign w:val="center"/>
          </w:tcPr>
          <w:p w:rsidR="00BC1C04" w:rsidRPr="007001F1" w:rsidRDefault="00BC1C04" w:rsidP="007C5563">
            <w:pPr>
              <w:jc w:val="center"/>
              <w:rPr>
                <w:ins w:id="2039" w:author="Autor"/>
                <w:sz w:val="22"/>
                <w:szCs w:val="22"/>
              </w:rPr>
            </w:pPr>
          </w:p>
        </w:tc>
        <w:tc>
          <w:tcPr>
            <w:tcW w:w="776" w:type="dxa"/>
            <w:shd w:val="clear" w:color="auto" w:fill="auto"/>
            <w:vAlign w:val="center"/>
          </w:tcPr>
          <w:p w:rsidR="00BC1C04" w:rsidRPr="007001F1" w:rsidRDefault="00BC1C04" w:rsidP="007C5563">
            <w:pPr>
              <w:jc w:val="center"/>
              <w:rPr>
                <w:ins w:id="2040" w:author="Autor"/>
                <w:sz w:val="22"/>
                <w:szCs w:val="22"/>
              </w:rPr>
            </w:pPr>
          </w:p>
        </w:tc>
        <w:tc>
          <w:tcPr>
            <w:tcW w:w="1775" w:type="dxa"/>
            <w:shd w:val="clear" w:color="auto" w:fill="auto"/>
            <w:vAlign w:val="center"/>
          </w:tcPr>
          <w:p w:rsidR="00BC1C04" w:rsidRPr="007001F1" w:rsidRDefault="00BC1C04" w:rsidP="007C5563">
            <w:pPr>
              <w:jc w:val="center"/>
              <w:rPr>
                <w:ins w:id="2041" w:author="Autor"/>
                <w:sz w:val="22"/>
                <w:szCs w:val="22"/>
              </w:rPr>
            </w:pPr>
          </w:p>
        </w:tc>
      </w:tr>
      <w:tr w:rsidR="007C5563" w:rsidRPr="007001F1" w:rsidTr="007261E4">
        <w:trPr>
          <w:trHeight w:val="20"/>
        </w:trPr>
        <w:tc>
          <w:tcPr>
            <w:tcW w:w="582" w:type="dxa"/>
            <w:shd w:val="clear" w:color="auto" w:fill="auto"/>
            <w:noWrap/>
            <w:vAlign w:val="center"/>
            <w:hideMark/>
          </w:tcPr>
          <w:p w:rsidR="007C5563" w:rsidRPr="007001F1" w:rsidRDefault="00343F01" w:rsidP="007C5563">
            <w:pPr>
              <w:jc w:val="center"/>
              <w:rPr>
                <w:color w:val="000000"/>
              </w:rPr>
            </w:pPr>
            <w:ins w:id="2042" w:author="Autor">
              <w:r>
                <w:rPr>
                  <w:color w:val="000000"/>
                  <w:sz w:val="22"/>
                  <w:szCs w:val="22"/>
                </w:rPr>
                <w:t>3</w:t>
              </w:r>
            </w:ins>
            <w:del w:id="2043" w:author="Autor">
              <w:r w:rsidR="00154B4F" w:rsidRPr="007001F1" w:rsidDel="00343F01">
                <w:rPr>
                  <w:color w:val="000000"/>
                  <w:sz w:val="22"/>
                  <w:szCs w:val="22"/>
                </w:rPr>
                <w:delText>4</w:delText>
              </w:r>
            </w:del>
          </w:p>
        </w:tc>
        <w:tc>
          <w:tcPr>
            <w:tcW w:w="4820" w:type="dxa"/>
            <w:gridSpan w:val="2"/>
            <w:shd w:val="clear" w:color="auto" w:fill="auto"/>
            <w:vAlign w:val="center"/>
            <w:hideMark/>
          </w:tcPr>
          <w:p w:rsidR="007C5563" w:rsidRPr="007001F1" w:rsidRDefault="007C5563" w:rsidP="00A3755D">
            <w:pPr>
              <w:jc w:val="both"/>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087F73" w:rsidRPr="007001F1" w:rsidTr="007261E4">
        <w:trPr>
          <w:trHeight w:val="20"/>
        </w:trPr>
        <w:tc>
          <w:tcPr>
            <w:tcW w:w="582" w:type="dxa"/>
            <w:shd w:val="clear" w:color="auto" w:fill="auto"/>
            <w:noWrap/>
            <w:vAlign w:val="center"/>
          </w:tcPr>
          <w:p w:rsidR="00087F73" w:rsidRPr="007001F1" w:rsidRDefault="00343F01" w:rsidP="007C5563">
            <w:pPr>
              <w:jc w:val="center"/>
              <w:rPr>
                <w:color w:val="000000"/>
              </w:rPr>
            </w:pPr>
            <w:ins w:id="2044" w:author="Autor">
              <w:r>
                <w:rPr>
                  <w:color w:val="000000"/>
                  <w:sz w:val="22"/>
                  <w:szCs w:val="22"/>
                </w:rPr>
                <w:t>4</w:t>
              </w:r>
            </w:ins>
            <w:del w:id="2045" w:author="Autor">
              <w:r w:rsidR="00087F73" w:rsidDel="00343F01">
                <w:rPr>
                  <w:color w:val="000000"/>
                  <w:sz w:val="22"/>
                  <w:szCs w:val="22"/>
                </w:rPr>
                <w:delText>5</w:delText>
              </w:r>
            </w:del>
          </w:p>
        </w:tc>
        <w:tc>
          <w:tcPr>
            <w:tcW w:w="4820" w:type="dxa"/>
            <w:gridSpan w:val="2"/>
            <w:shd w:val="clear" w:color="auto" w:fill="auto"/>
            <w:vAlign w:val="center"/>
          </w:tcPr>
          <w:p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rsidR="00087F73" w:rsidRPr="007001F1" w:rsidRDefault="00087F73" w:rsidP="007C5563">
            <w:pPr>
              <w:jc w:val="center"/>
            </w:pPr>
          </w:p>
        </w:tc>
        <w:tc>
          <w:tcPr>
            <w:tcW w:w="567" w:type="dxa"/>
            <w:shd w:val="clear" w:color="auto" w:fill="auto"/>
            <w:vAlign w:val="center"/>
          </w:tcPr>
          <w:p w:rsidR="00087F73" w:rsidRPr="007001F1" w:rsidRDefault="00087F73" w:rsidP="007C5563">
            <w:pPr>
              <w:jc w:val="center"/>
            </w:pPr>
          </w:p>
        </w:tc>
        <w:tc>
          <w:tcPr>
            <w:tcW w:w="776" w:type="dxa"/>
            <w:shd w:val="clear" w:color="auto" w:fill="auto"/>
            <w:vAlign w:val="center"/>
          </w:tcPr>
          <w:p w:rsidR="00087F73" w:rsidRPr="007001F1" w:rsidRDefault="00087F73" w:rsidP="007C5563">
            <w:pPr>
              <w:jc w:val="center"/>
            </w:pPr>
          </w:p>
        </w:tc>
        <w:tc>
          <w:tcPr>
            <w:tcW w:w="1775" w:type="dxa"/>
            <w:shd w:val="clear" w:color="auto" w:fill="auto"/>
            <w:vAlign w:val="center"/>
          </w:tcPr>
          <w:p w:rsidR="00087F73" w:rsidRPr="007001F1" w:rsidRDefault="00087F73" w:rsidP="007C5563">
            <w:pPr>
              <w:jc w:val="center"/>
            </w:pPr>
          </w:p>
        </w:tc>
      </w:tr>
      <w:tr w:rsidR="007C5563" w:rsidRPr="007001F1" w:rsidTr="007261E4">
        <w:trPr>
          <w:trHeight w:val="20"/>
        </w:trPr>
        <w:tc>
          <w:tcPr>
            <w:tcW w:w="582" w:type="dxa"/>
            <w:shd w:val="clear" w:color="auto" w:fill="auto"/>
            <w:noWrap/>
            <w:vAlign w:val="center"/>
            <w:hideMark/>
          </w:tcPr>
          <w:p w:rsidR="007C5563" w:rsidRPr="007001F1" w:rsidRDefault="00343F01" w:rsidP="007C5563">
            <w:pPr>
              <w:jc w:val="center"/>
              <w:rPr>
                <w:color w:val="000000"/>
              </w:rPr>
            </w:pPr>
            <w:ins w:id="2046" w:author="Autor">
              <w:r>
                <w:rPr>
                  <w:color w:val="000000"/>
                  <w:sz w:val="22"/>
                  <w:szCs w:val="22"/>
                </w:rPr>
                <w:t>5</w:t>
              </w:r>
            </w:ins>
            <w:del w:id="2047" w:author="Autor">
              <w:r w:rsidR="00087F73" w:rsidDel="00343F01">
                <w:rPr>
                  <w:color w:val="000000"/>
                  <w:sz w:val="22"/>
                  <w:szCs w:val="22"/>
                </w:rPr>
                <w:delText>6</w:delText>
              </w:r>
            </w:del>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Zaslal prijímateľ v ten istý deň ako zverejnil výzvu na súťaž na svojom webovom sídle, informáciu o tomto zverejnení aj na osobitný </w:t>
            </w:r>
            <w:r w:rsidR="00756F96">
              <w:rPr>
                <w:sz w:val="22"/>
                <w:szCs w:val="22"/>
              </w:rPr>
              <w:t>e-</w:t>
            </w:r>
            <w:r w:rsidRPr="007001F1">
              <w:rPr>
                <w:sz w:val="22"/>
                <w:szCs w:val="22"/>
              </w:rPr>
              <w:t>mailový kontakt</w:t>
            </w:r>
            <w:r w:rsidR="00756F96">
              <w:rPr>
                <w:sz w:val="22"/>
                <w:szCs w:val="22"/>
              </w:rPr>
              <w:t xml:space="preserve"> CKO</w:t>
            </w:r>
            <w:ins w:id="2048" w:author="Autor">
              <w:r w:rsidR="00343F01">
                <w:rPr>
                  <w:sz w:val="22"/>
                  <w:szCs w:val="22"/>
                </w:rPr>
                <w:t xml:space="preserve"> </w:t>
              </w:r>
            </w:ins>
            <w:hyperlink r:id="rId12" w:history="1">
              <w:r w:rsidR="00ED7644" w:rsidRPr="00567CB4">
                <w:rPr>
                  <w:rStyle w:val="Hypertextovprepojenie"/>
                  <w:sz w:val="22"/>
                  <w:szCs w:val="22"/>
                </w:rPr>
                <w:t>zakazkycko@vlada.gov.sk</w:t>
              </w:r>
            </w:hyperlink>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7261E4">
        <w:trPr>
          <w:trHeight w:val="20"/>
        </w:trPr>
        <w:tc>
          <w:tcPr>
            <w:tcW w:w="582" w:type="dxa"/>
            <w:shd w:val="clear" w:color="auto" w:fill="auto"/>
            <w:noWrap/>
            <w:vAlign w:val="center"/>
            <w:hideMark/>
          </w:tcPr>
          <w:p w:rsidR="007C5563" w:rsidRPr="007001F1" w:rsidRDefault="00343F01" w:rsidP="007C5563">
            <w:pPr>
              <w:jc w:val="center"/>
              <w:rPr>
                <w:color w:val="000000"/>
              </w:rPr>
            </w:pPr>
            <w:ins w:id="2049" w:author="Autor">
              <w:r>
                <w:rPr>
                  <w:color w:val="000000"/>
                  <w:sz w:val="22"/>
                  <w:szCs w:val="22"/>
                </w:rPr>
                <w:t>6</w:t>
              </w:r>
            </w:ins>
            <w:del w:id="2050" w:author="Autor">
              <w:r w:rsidR="00087F73" w:rsidDel="00343F01">
                <w:rPr>
                  <w:color w:val="000000"/>
                  <w:sz w:val="22"/>
                  <w:szCs w:val="22"/>
                </w:rPr>
                <w:delText>7</w:delText>
              </w:r>
            </w:del>
          </w:p>
        </w:tc>
        <w:tc>
          <w:tcPr>
            <w:tcW w:w="4820" w:type="dxa"/>
            <w:gridSpan w:val="2"/>
            <w:shd w:val="clear" w:color="auto" w:fill="auto"/>
            <w:vAlign w:val="center"/>
            <w:hideMark/>
          </w:tcPr>
          <w:p w:rsidR="007C5563" w:rsidRPr="007001F1" w:rsidRDefault="007C5563" w:rsidP="00A3755D">
            <w:pPr>
              <w:jc w:val="both"/>
            </w:pPr>
            <w:r w:rsidRPr="007001F1">
              <w:rPr>
                <w:sz w:val="22"/>
                <w:szCs w:val="22"/>
              </w:rPr>
              <w:t>Zaslal  prijímateľ  súčasne so zverejnením výzvy na súťaž a jej zaslaním na zverejnenie CKO</w:t>
            </w:r>
            <w:r w:rsidR="00756F96">
              <w:rPr>
                <w:sz w:val="22"/>
                <w:szCs w:val="22"/>
              </w:rPr>
              <w:t>,</w:t>
            </w:r>
            <w:r w:rsidRPr="007001F1">
              <w:rPr>
                <w:sz w:val="22"/>
                <w:szCs w:val="22"/>
              </w:rPr>
              <w:t xml:space="preserve">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6E2FCF" w:rsidRPr="007001F1" w:rsidTr="007261E4">
        <w:trPr>
          <w:trHeight w:val="20"/>
        </w:trPr>
        <w:tc>
          <w:tcPr>
            <w:tcW w:w="582" w:type="dxa"/>
            <w:shd w:val="clear" w:color="auto" w:fill="auto"/>
            <w:noWrap/>
            <w:vAlign w:val="center"/>
          </w:tcPr>
          <w:p w:rsidR="006E2FCF" w:rsidRPr="007001F1" w:rsidRDefault="00343F01" w:rsidP="007C5563">
            <w:pPr>
              <w:jc w:val="center"/>
              <w:rPr>
                <w:color w:val="000000"/>
              </w:rPr>
            </w:pPr>
            <w:ins w:id="2051" w:author="Autor">
              <w:r>
                <w:rPr>
                  <w:color w:val="000000"/>
                  <w:sz w:val="22"/>
                  <w:szCs w:val="22"/>
                </w:rPr>
                <w:t>7</w:t>
              </w:r>
            </w:ins>
            <w:del w:id="2052" w:author="Autor">
              <w:r w:rsidR="00087F73" w:rsidDel="00343F01">
                <w:rPr>
                  <w:color w:val="000000"/>
                  <w:sz w:val="22"/>
                  <w:szCs w:val="22"/>
                </w:rPr>
                <w:delText>8</w:delText>
              </w:r>
            </w:del>
          </w:p>
        </w:tc>
        <w:tc>
          <w:tcPr>
            <w:tcW w:w="4820" w:type="dxa"/>
            <w:gridSpan w:val="2"/>
            <w:shd w:val="clear" w:color="auto" w:fill="auto"/>
            <w:vAlign w:val="center"/>
          </w:tcPr>
          <w:p w:rsidR="006E2FCF" w:rsidRPr="007001F1" w:rsidRDefault="006E2FCF" w:rsidP="00A3755D">
            <w:pPr>
              <w:jc w:val="both"/>
            </w:pPr>
            <w:r w:rsidRPr="007001F1">
              <w:rPr>
                <w:sz w:val="22"/>
                <w:szCs w:val="22"/>
              </w:rPr>
              <w:t xml:space="preserve">Bola zverejnená výzva na súťaž na webovom sídle prijímateľa </w:t>
            </w:r>
            <w:ins w:id="2053" w:author="Autor">
              <w:r w:rsidR="00343F01">
                <w:rPr>
                  <w:sz w:val="22"/>
                  <w:szCs w:val="22"/>
                </w:rPr>
                <w:t xml:space="preserve">alebo  na inom vhodnom mieste </w:t>
              </w:r>
            </w:ins>
            <w:r w:rsidRPr="007001F1">
              <w:rPr>
                <w:sz w:val="22"/>
                <w:szCs w:val="22"/>
              </w:rPr>
              <w:t xml:space="preserve">minimálne </w:t>
            </w:r>
            <w:r w:rsidR="000E236A">
              <w:rPr>
                <w:sz w:val="22"/>
                <w:szCs w:val="22"/>
              </w:rPr>
              <w:t xml:space="preserve">celých </w:t>
            </w:r>
            <w:r w:rsidRPr="007001F1">
              <w:rPr>
                <w:sz w:val="22"/>
                <w:szCs w:val="22"/>
              </w:rPr>
              <w:t xml:space="preserve">5 pracovných dní </w:t>
            </w:r>
            <w:ins w:id="2054" w:author="Auto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ins>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rsidR="006E2FCF" w:rsidRPr="007001F1" w:rsidRDefault="006E2FCF" w:rsidP="007C5563">
            <w:pPr>
              <w:jc w:val="center"/>
            </w:pPr>
          </w:p>
        </w:tc>
        <w:tc>
          <w:tcPr>
            <w:tcW w:w="567" w:type="dxa"/>
            <w:shd w:val="clear" w:color="auto" w:fill="auto"/>
            <w:vAlign w:val="center"/>
          </w:tcPr>
          <w:p w:rsidR="006E2FCF" w:rsidRPr="007001F1" w:rsidRDefault="006E2FCF" w:rsidP="007C5563">
            <w:pPr>
              <w:jc w:val="center"/>
            </w:pPr>
          </w:p>
        </w:tc>
        <w:tc>
          <w:tcPr>
            <w:tcW w:w="776" w:type="dxa"/>
            <w:shd w:val="clear" w:color="auto" w:fill="auto"/>
            <w:vAlign w:val="center"/>
          </w:tcPr>
          <w:p w:rsidR="006E2FCF" w:rsidRPr="007001F1" w:rsidRDefault="006E2FCF" w:rsidP="007C5563">
            <w:pPr>
              <w:jc w:val="center"/>
            </w:pPr>
          </w:p>
        </w:tc>
        <w:tc>
          <w:tcPr>
            <w:tcW w:w="1775" w:type="dxa"/>
            <w:shd w:val="clear" w:color="auto" w:fill="auto"/>
            <w:vAlign w:val="center"/>
          </w:tcPr>
          <w:p w:rsidR="006E2FCF" w:rsidRPr="007001F1" w:rsidRDefault="006E2FCF" w:rsidP="007C5563">
            <w:pPr>
              <w:jc w:val="center"/>
            </w:pPr>
          </w:p>
        </w:tc>
      </w:tr>
      <w:tr w:rsidR="008F3740" w:rsidRPr="007001F1" w:rsidTr="000A0E21">
        <w:trPr>
          <w:trHeight w:val="682"/>
        </w:trPr>
        <w:tc>
          <w:tcPr>
            <w:tcW w:w="582" w:type="dxa"/>
            <w:shd w:val="clear" w:color="auto" w:fill="auto"/>
            <w:noWrap/>
            <w:vAlign w:val="center"/>
          </w:tcPr>
          <w:p w:rsidR="008F3740" w:rsidRPr="007001F1" w:rsidDel="00154B4F" w:rsidRDefault="00343F01" w:rsidP="007C5563">
            <w:pPr>
              <w:jc w:val="center"/>
              <w:rPr>
                <w:color w:val="000000"/>
              </w:rPr>
            </w:pPr>
            <w:ins w:id="2055" w:author="Autor">
              <w:r>
                <w:rPr>
                  <w:color w:val="000000"/>
                  <w:sz w:val="22"/>
                  <w:szCs w:val="22"/>
                </w:rPr>
                <w:t>8</w:t>
              </w:r>
            </w:ins>
            <w:del w:id="2056" w:author="Autor">
              <w:r w:rsidR="00087F73" w:rsidDel="00343F01">
                <w:rPr>
                  <w:color w:val="000000"/>
                  <w:sz w:val="22"/>
                  <w:szCs w:val="22"/>
                </w:rPr>
                <w:delText>9</w:delText>
              </w:r>
            </w:del>
          </w:p>
        </w:tc>
        <w:tc>
          <w:tcPr>
            <w:tcW w:w="4820" w:type="dxa"/>
            <w:gridSpan w:val="2"/>
            <w:shd w:val="clear" w:color="auto" w:fill="auto"/>
            <w:vAlign w:val="center"/>
          </w:tcPr>
          <w:p w:rsidR="008F3740" w:rsidRPr="007001F1" w:rsidRDefault="008F3740" w:rsidP="00BF1B08">
            <w:pPr>
              <w:jc w:val="both"/>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dodávať službu, tovar alebo prácu v rozsahu predmetu zákazky</w:t>
            </w:r>
            <w:ins w:id="2057" w:author="Autor">
              <w:r w:rsidR="00FA5F58">
                <w:rPr>
                  <w:sz w:val="22"/>
                  <w:szCs w:val="22"/>
                </w:rPr>
                <w:t xml:space="preserve"> </w:t>
              </w:r>
              <w:r w:rsidR="00FA5F58">
                <w:t xml:space="preserve">a ktoré nemajú </w:t>
              </w:r>
              <w:r w:rsidR="00BF1B08" w:rsidRPr="00BF1B08">
                <w:t>uložený zákaz účasti vo verejnom obstarávaní potvrdený konečným rozhodnutím v Slovenskej republike alebo v štáte sídla, miesta podnikania alebo obvyklého pobytu.</w:t>
              </w:r>
              <w:del w:id="2058" w:author="Autor">
                <w:r w:rsidR="00FA5F58" w:rsidDel="00BF1B08">
                  <w:delText>uložený zákaz účasti vo verejnom obstarávaní</w:delText>
                </w:r>
              </w:del>
            </w:ins>
            <w:r w:rsidRPr="007001F1">
              <w:rPr>
                <w:sz w:val="22"/>
                <w:szCs w:val="22"/>
              </w:rPr>
              <w:t>?</w:t>
            </w:r>
          </w:p>
        </w:tc>
        <w:tc>
          <w:tcPr>
            <w:tcW w:w="567" w:type="dxa"/>
            <w:shd w:val="clear" w:color="auto" w:fill="auto"/>
            <w:vAlign w:val="center"/>
          </w:tcPr>
          <w:p w:rsidR="008F3740" w:rsidRPr="007001F1" w:rsidRDefault="008F3740" w:rsidP="007C5563">
            <w:pPr>
              <w:jc w:val="center"/>
            </w:pPr>
          </w:p>
        </w:tc>
        <w:tc>
          <w:tcPr>
            <w:tcW w:w="567" w:type="dxa"/>
            <w:shd w:val="clear" w:color="auto" w:fill="auto"/>
            <w:vAlign w:val="center"/>
          </w:tcPr>
          <w:p w:rsidR="008F3740" w:rsidRPr="007001F1" w:rsidRDefault="008F3740" w:rsidP="007C5563">
            <w:pPr>
              <w:jc w:val="center"/>
            </w:pPr>
          </w:p>
        </w:tc>
        <w:tc>
          <w:tcPr>
            <w:tcW w:w="776" w:type="dxa"/>
            <w:shd w:val="clear" w:color="auto" w:fill="auto"/>
            <w:vAlign w:val="center"/>
          </w:tcPr>
          <w:p w:rsidR="008F3740" w:rsidRPr="007001F1" w:rsidRDefault="008F3740" w:rsidP="007C5563">
            <w:pPr>
              <w:jc w:val="center"/>
            </w:pPr>
          </w:p>
        </w:tc>
        <w:tc>
          <w:tcPr>
            <w:tcW w:w="1775" w:type="dxa"/>
            <w:shd w:val="clear" w:color="auto" w:fill="auto"/>
            <w:vAlign w:val="center"/>
          </w:tcPr>
          <w:p w:rsidR="008F3740" w:rsidRPr="007001F1" w:rsidRDefault="008F3740" w:rsidP="007C5563">
            <w:pPr>
              <w:jc w:val="center"/>
            </w:pPr>
          </w:p>
        </w:tc>
      </w:tr>
      <w:tr w:rsidR="00530834" w:rsidRPr="007001F1" w:rsidTr="000A0E21">
        <w:trPr>
          <w:trHeight w:val="370"/>
        </w:trPr>
        <w:tc>
          <w:tcPr>
            <w:tcW w:w="582" w:type="dxa"/>
            <w:vMerge w:val="restart"/>
            <w:shd w:val="clear" w:color="auto" w:fill="auto"/>
            <w:noWrap/>
            <w:vAlign w:val="center"/>
            <w:hideMark/>
          </w:tcPr>
          <w:p w:rsidR="00530834" w:rsidRPr="007001F1" w:rsidRDefault="00343F01" w:rsidP="007C5563">
            <w:pPr>
              <w:jc w:val="center"/>
              <w:rPr>
                <w:color w:val="000000"/>
              </w:rPr>
            </w:pPr>
            <w:ins w:id="2059" w:author="Autor">
              <w:r>
                <w:rPr>
                  <w:color w:val="000000"/>
                  <w:sz w:val="22"/>
                  <w:szCs w:val="22"/>
                </w:rPr>
                <w:t>9</w:t>
              </w:r>
            </w:ins>
            <w:del w:id="2060" w:author="Autor">
              <w:r w:rsidR="00087F73" w:rsidDel="00343F01">
                <w:rPr>
                  <w:color w:val="000000"/>
                  <w:sz w:val="22"/>
                  <w:szCs w:val="22"/>
                </w:rPr>
                <w:delText>10</w:delText>
              </w:r>
            </w:del>
          </w:p>
        </w:tc>
        <w:tc>
          <w:tcPr>
            <w:tcW w:w="4820" w:type="dxa"/>
            <w:gridSpan w:val="2"/>
            <w:shd w:val="clear" w:color="auto" w:fill="auto"/>
            <w:vAlign w:val="center"/>
            <w:hideMark/>
          </w:tcPr>
          <w:p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0A0E21">
        <w:trPr>
          <w:trHeight w:val="278"/>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 xml:space="preserve">b) Obsahuje </w:t>
            </w:r>
            <w:ins w:id="2061" w:author="Autor">
              <w:r w:rsidR="00FA5F58">
                <w:rPr>
                  <w:sz w:val="22"/>
                  <w:szCs w:val="22"/>
                </w:rPr>
                <w:t>záznam z</w:t>
              </w:r>
              <w:r w:rsidR="00FA5F58" w:rsidRPr="007001F1">
                <w:rPr>
                  <w:sz w:val="22"/>
                  <w:szCs w:val="22"/>
                </w:rPr>
                <w:t xml:space="preserve"> </w:t>
              </w:r>
            </w:ins>
            <w:r w:rsidRPr="007001F1">
              <w:rPr>
                <w:sz w:val="22"/>
                <w:szCs w:val="22"/>
              </w:rPr>
              <w:t>prieskum</w:t>
            </w:r>
            <w:ins w:id="2062" w:author="Autor">
              <w:r w:rsidR="00FA5F58">
                <w:rPr>
                  <w:sz w:val="22"/>
                  <w:szCs w:val="22"/>
                </w:rPr>
                <w:t>u</w:t>
              </w:r>
            </w:ins>
            <w:r w:rsidRPr="007001F1">
              <w:rPr>
                <w:sz w:val="22"/>
                <w:szCs w:val="22"/>
              </w:rPr>
              <w:t xml:space="preserve"> trhu minimálne náležitosti určené Systémom riadenia EŠIF?</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530834" w:rsidRPr="007001F1" w:rsidTr="007261E4">
        <w:trPr>
          <w:trHeight w:val="590"/>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BF1B08">
            <w:pPr>
              <w:jc w:val="both"/>
            </w:pPr>
            <w:r w:rsidRPr="007001F1">
              <w:rPr>
                <w:sz w:val="22"/>
                <w:szCs w:val="22"/>
              </w:rPr>
              <w:t>c)  Majú vybraní záujemcovia oprávnenie poskytnúť obstarávanú službu resp. dodať tovar alebo uskutočniť stavebné práce</w:t>
            </w:r>
            <w:ins w:id="2063" w:author="Autor">
              <w:r w:rsidR="00FA5F58">
                <w:t xml:space="preserve"> a </w:t>
              </w:r>
              <w:r w:rsidR="00FA5F58" w:rsidRPr="00FB253C">
                <w:rPr>
                  <w:sz w:val="22"/>
                  <w:szCs w:val="22"/>
                </w:rPr>
                <w:t xml:space="preserve">nemajú </w:t>
              </w:r>
              <w:r w:rsidR="00BF1B08" w:rsidRPr="00BF1B08">
                <w:rPr>
                  <w:sz w:val="22"/>
                  <w:szCs w:val="22"/>
                </w:rPr>
                <w:t>uložený zákaz účasti vo verejnom obstarávaní potvrdený konečným rozhodnutím v Slovenskej republike alebo v štáte sídla, miesta podnikania alebo obvyklého pobytu.</w:t>
              </w:r>
              <w:del w:id="2064" w:author="Autor">
                <w:r w:rsidR="00FA5F58" w:rsidRPr="00FB253C" w:rsidDel="00BF1B08">
                  <w:rPr>
                    <w:sz w:val="22"/>
                    <w:szCs w:val="22"/>
                  </w:rPr>
                  <w:delText>uložený zákaz účasti vo verejnom obstarávaní</w:delText>
                </w:r>
              </w:del>
            </w:ins>
            <w:r w:rsidRPr="007001F1">
              <w:rPr>
                <w:sz w:val="22"/>
                <w:szCs w:val="22"/>
              </w:rPr>
              <w:t>?</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A5512F" w:rsidRPr="007001F1" w:rsidTr="007261E4">
        <w:trPr>
          <w:trHeight w:val="590"/>
        </w:trPr>
        <w:tc>
          <w:tcPr>
            <w:tcW w:w="582" w:type="dxa"/>
            <w:shd w:val="clear" w:color="auto" w:fill="auto"/>
            <w:noWrap/>
            <w:vAlign w:val="center"/>
          </w:tcPr>
          <w:p w:rsidR="00A5512F" w:rsidRPr="007001F1" w:rsidRDefault="00A5512F" w:rsidP="00343F01">
            <w:pPr>
              <w:jc w:val="center"/>
              <w:rPr>
                <w:color w:val="000000"/>
              </w:rPr>
            </w:pPr>
            <w:r>
              <w:rPr>
                <w:color w:val="000000"/>
                <w:sz w:val="22"/>
                <w:szCs w:val="22"/>
              </w:rPr>
              <w:t>1</w:t>
            </w:r>
            <w:del w:id="2065" w:author="Autor">
              <w:r w:rsidDel="00343F01">
                <w:rPr>
                  <w:color w:val="000000"/>
                  <w:sz w:val="22"/>
                  <w:szCs w:val="22"/>
                </w:rPr>
                <w:delText>1</w:delText>
              </w:r>
            </w:del>
            <w:ins w:id="2066" w:author="Autor">
              <w:r w:rsidR="00343F01">
                <w:rPr>
                  <w:color w:val="000000"/>
                  <w:sz w:val="22"/>
                  <w:szCs w:val="22"/>
                </w:rPr>
                <w:t>0</w:t>
              </w:r>
            </w:ins>
          </w:p>
        </w:tc>
        <w:tc>
          <w:tcPr>
            <w:tcW w:w="4820" w:type="dxa"/>
            <w:gridSpan w:val="2"/>
            <w:shd w:val="clear" w:color="auto" w:fill="auto"/>
            <w:vAlign w:val="center"/>
          </w:tcPr>
          <w:p w:rsidR="00A5512F" w:rsidRPr="007001F1" w:rsidRDefault="00A5512F" w:rsidP="00A3755D">
            <w:pPr>
              <w:jc w:val="both"/>
            </w:pPr>
            <w:r w:rsidRPr="00A5512F">
              <w:rPr>
                <w:sz w:val="22"/>
                <w:szCs w:val="22"/>
              </w:rPr>
              <w:t>Oznámil verejný obstarávateľ písomne (elektronicky)  všetkým uchádzačom, ktorých ponuky sa vyhodnocovali, výsledok vyhodnotenia ponúk?</w:t>
            </w:r>
          </w:p>
        </w:tc>
        <w:tc>
          <w:tcPr>
            <w:tcW w:w="567" w:type="dxa"/>
            <w:shd w:val="clear" w:color="auto" w:fill="auto"/>
            <w:vAlign w:val="center"/>
          </w:tcPr>
          <w:p w:rsidR="00A5512F" w:rsidRPr="007001F1" w:rsidRDefault="00A5512F" w:rsidP="007C5563">
            <w:pPr>
              <w:jc w:val="center"/>
            </w:pPr>
          </w:p>
        </w:tc>
        <w:tc>
          <w:tcPr>
            <w:tcW w:w="567" w:type="dxa"/>
            <w:shd w:val="clear" w:color="auto" w:fill="auto"/>
            <w:vAlign w:val="center"/>
          </w:tcPr>
          <w:p w:rsidR="00A5512F" w:rsidRPr="007001F1" w:rsidRDefault="00A5512F" w:rsidP="007C5563">
            <w:pPr>
              <w:jc w:val="center"/>
            </w:pPr>
          </w:p>
        </w:tc>
        <w:tc>
          <w:tcPr>
            <w:tcW w:w="776" w:type="dxa"/>
            <w:shd w:val="clear" w:color="auto" w:fill="auto"/>
            <w:vAlign w:val="center"/>
          </w:tcPr>
          <w:p w:rsidR="00A5512F" w:rsidRPr="007001F1" w:rsidRDefault="00A5512F" w:rsidP="007C5563">
            <w:pPr>
              <w:jc w:val="center"/>
            </w:pPr>
          </w:p>
        </w:tc>
        <w:tc>
          <w:tcPr>
            <w:tcW w:w="1775" w:type="dxa"/>
            <w:shd w:val="clear" w:color="auto" w:fill="auto"/>
            <w:vAlign w:val="center"/>
          </w:tcPr>
          <w:p w:rsidR="00A5512F" w:rsidRPr="007001F1" w:rsidRDefault="00A5512F" w:rsidP="007C5563">
            <w:pPr>
              <w:jc w:val="center"/>
            </w:pPr>
          </w:p>
        </w:tc>
      </w:tr>
      <w:tr w:rsidR="007C5563" w:rsidRPr="007001F1" w:rsidTr="007261E4">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ins w:id="2067" w:author="Autor">
              <w:r w:rsidR="00343F01">
                <w:rPr>
                  <w:color w:val="000000"/>
                  <w:sz w:val="22"/>
                  <w:szCs w:val="22"/>
                </w:rPr>
                <w:t>1</w:t>
              </w:r>
            </w:ins>
            <w:del w:id="2068" w:author="Autor">
              <w:r w:rsidR="00A5512F" w:rsidDel="00343F01">
                <w:rPr>
                  <w:color w:val="000000"/>
                  <w:sz w:val="22"/>
                  <w:szCs w:val="22"/>
                </w:rPr>
                <w:delText>2</w:delText>
              </w:r>
            </w:del>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Výsledok súťaže je založený na písomnom zmluvnom vzťahu?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7261E4">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ins w:id="2069" w:author="Autor">
              <w:r w:rsidR="00343F01">
                <w:rPr>
                  <w:color w:val="000000"/>
                  <w:sz w:val="22"/>
                  <w:szCs w:val="22"/>
                </w:rPr>
                <w:t>2</w:t>
              </w:r>
            </w:ins>
            <w:del w:id="2070" w:author="Autor">
              <w:r w:rsidR="00A5512F" w:rsidDel="00343F01">
                <w:rPr>
                  <w:color w:val="000000"/>
                  <w:sz w:val="22"/>
                  <w:szCs w:val="22"/>
                </w:rPr>
                <w:delText>3</w:delText>
              </w:r>
            </w:del>
          </w:p>
        </w:tc>
        <w:tc>
          <w:tcPr>
            <w:tcW w:w="4820" w:type="dxa"/>
            <w:gridSpan w:val="2"/>
            <w:shd w:val="clear" w:color="auto" w:fill="auto"/>
            <w:vAlign w:val="center"/>
            <w:hideMark/>
          </w:tcPr>
          <w:p w:rsidR="007C5563" w:rsidRPr="007001F1" w:rsidRDefault="007C5563" w:rsidP="00A3755D">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w:t>
            </w:r>
            <w:r w:rsidRPr="007001F1">
              <w:rPr>
                <w:sz w:val="22"/>
                <w:szCs w:val="22"/>
              </w:rPr>
              <w:lastRenderedPageBreak/>
              <w:t xml:space="preserve">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rsidR="007C5563" w:rsidRPr="007001F1" w:rsidRDefault="007C5563" w:rsidP="007C5563">
            <w:pPr>
              <w:jc w:val="center"/>
            </w:pPr>
            <w:r w:rsidRPr="007001F1">
              <w:rPr>
                <w:sz w:val="22"/>
                <w:szCs w:val="22"/>
              </w:rPr>
              <w:lastRenderedPageBreak/>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7261E4">
        <w:trPr>
          <w:trHeight w:val="20"/>
        </w:trPr>
        <w:tc>
          <w:tcPr>
            <w:tcW w:w="582" w:type="dxa"/>
            <w:shd w:val="clear" w:color="auto" w:fill="auto"/>
            <w:noWrap/>
            <w:vAlign w:val="center"/>
            <w:hideMark/>
          </w:tcPr>
          <w:p w:rsidR="007C5563" w:rsidRPr="007001F1" w:rsidRDefault="00154B4F">
            <w:pPr>
              <w:jc w:val="center"/>
              <w:rPr>
                <w:color w:val="000000"/>
              </w:rPr>
            </w:pPr>
            <w:r w:rsidRPr="007001F1">
              <w:rPr>
                <w:color w:val="000000"/>
                <w:sz w:val="22"/>
                <w:szCs w:val="22"/>
              </w:rPr>
              <w:t>1</w:t>
            </w:r>
            <w:ins w:id="2071" w:author="Autor">
              <w:r w:rsidR="00343F01">
                <w:rPr>
                  <w:color w:val="000000"/>
                  <w:sz w:val="22"/>
                  <w:szCs w:val="22"/>
                </w:rPr>
                <w:t>3</w:t>
              </w:r>
            </w:ins>
            <w:del w:id="2072" w:author="Autor">
              <w:r w:rsidR="00A5512F" w:rsidDel="00343F01">
                <w:rPr>
                  <w:color w:val="000000"/>
                  <w:sz w:val="22"/>
                  <w:szCs w:val="22"/>
                </w:rPr>
                <w:delText>4</w:delText>
              </w:r>
            </w:del>
          </w:p>
        </w:tc>
        <w:tc>
          <w:tcPr>
            <w:tcW w:w="4820" w:type="dxa"/>
            <w:gridSpan w:val="2"/>
            <w:shd w:val="clear" w:color="auto" w:fill="auto"/>
            <w:vAlign w:val="center"/>
            <w:hideMark/>
          </w:tcPr>
          <w:p w:rsidR="007C5563" w:rsidRPr="00A04031" w:rsidRDefault="00E26AF3" w:rsidP="00A3755D">
            <w:pPr>
              <w:jc w:val="both"/>
            </w:pPr>
            <w:r w:rsidRPr="00A04031">
              <w:rPr>
                <w:sz w:val="22"/>
                <w:szCs w:val="22"/>
              </w:rPr>
              <w:t xml:space="preserve">Boli dodržané princípy v zmysle § 10 ods. 2 </w:t>
            </w:r>
            <w:proofErr w:type="spellStart"/>
            <w:r w:rsidRPr="00A04031">
              <w:rPr>
                <w:sz w:val="22"/>
                <w:szCs w:val="22"/>
              </w:rPr>
              <w:t>ZVO?</w:t>
            </w:r>
            <w:r w:rsidR="007001F1" w:rsidRPr="00C35F13">
              <w:rPr>
                <w:color w:val="000000" w:themeColor="text1"/>
                <w:sz w:val="22"/>
                <w:szCs w:val="22"/>
              </w:rPr>
              <w:t>Dodržal</w:t>
            </w:r>
            <w:proofErr w:type="spellEnd"/>
            <w:r w:rsidR="007001F1" w:rsidRPr="00C35F13">
              <w:rPr>
                <w:color w:val="000000" w:themeColor="text1"/>
                <w:sz w:val="22"/>
                <w:szCs w:val="22"/>
              </w:rPr>
              <w:t xml:space="preserve"> verejný obstarávateľ pri zadávaní zákazky princíp hospodárnosti?</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7261E4">
        <w:trPr>
          <w:trHeight w:val="20"/>
        </w:trPr>
        <w:tc>
          <w:tcPr>
            <w:tcW w:w="582" w:type="dxa"/>
            <w:shd w:val="clear" w:color="auto" w:fill="auto"/>
            <w:noWrap/>
            <w:vAlign w:val="center"/>
            <w:hideMark/>
          </w:tcPr>
          <w:p w:rsidR="007C5563" w:rsidRPr="007001F1" w:rsidRDefault="006E2FCF">
            <w:pPr>
              <w:jc w:val="center"/>
              <w:rPr>
                <w:color w:val="000000"/>
              </w:rPr>
            </w:pPr>
            <w:r w:rsidRPr="007001F1">
              <w:rPr>
                <w:color w:val="000000"/>
                <w:sz w:val="22"/>
                <w:szCs w:val="22"/>
              </w:rPr>
              <w:t>1</w:t>
            </w:r>
            <w:ins w:id="2073" w:author="Autor">
              <w:r w:rsidR="00343F01">
                <w:rPr>
                  <w:color w:val="000000"/>
                  <w:sz w:val="22"/>
                  <w:szCs w:val="22"/>
                </w:rPr>
                <w:t>4</w:t>
              </w:r>
            </w:ins>
            <w:del w:id="2074" w:author="Autor">
              <w:r w:rsidR="00A5512F" w:rsidDel="00343F01">
                <w:rPr>
                  <w:color w:val="000000"/>
                  <w:sz w:val="22"/>
                  <w:szCs w:val="22"/>
                </w:rPr>
                <w:delText>5</w:delText>
              </w:r>
            </w:del>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 zamestnanec vykonávajúci kontrolu oboznámený s rizikovými indikátormi</w:t>
            </w:r>
            <w:ins w:id="2075" w:author="Autor">
              <w:r w:rsidR="00CF7FB2">
                <w:rPr>
                  <w:sz w:val="22"/>
                  <w:szCs w:val="22"/>
                </w:rPr>
                <w:t xml:space="preserve"> </w:t>
              </w:r>
            </w:ins>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530834" w:rsidRPr="007001F1" w:rsidTr="000A0E21">
        <w:trPr>
          <w:trHeight w:val="408"/>
        </w:trPr>
        <w:tc>
          <w:tcPr>
            <w:tcW w:w="582" w:type="dxa"/>
            <w:vMerge w:val="restart"/>
            <w:shd w:val="clear" w:color="auto" w:fill="auto"/>
            <w:noWrap/>
            <w:vAlign w:val="center"/>
            <w:hideMark/>
          </w:tcPr>
          <w:p w:rsidR="00530834" w:rsidRPr="007001F1" w:rsidRDefault="00530834">
            <w:pPr>
              <w:jc w:val="center"/>
              <w:rPr>
                <w:color w:val="000000"/>
              </w:rPr>
            </w:pPr>
            <w:r w:rsidRPr="007001F1">
              <w:rPr>
                <w:color w:val="000000"/>
                <w:sz w:val="22"/>
                <w:szCs w:val="22"/>
              </w:rPr>
              <w:t>1</w:t>
            </w:r>
            <w:ins w:id="2076" w:author="Autor">
              <w:r w:rsidR="00343F01">
                <w:rPr>
                  <w:color w:val="000000"/>
                  <w:sz w:val="22"/>
                  <w:szCs w:val="22"/>
                </w:rPr>
                <w:t>5</w:t>
              </w:r>
            </w:ins>
            <w:del w:id="2077" w:author="Autor">
              <w:r w:rsidR="00A5512F" w:rsidDel="00343F01">
                <w:rPr>
                  <w:color w:val="000000"/>
                  <w:sz w:val="22"/>
                  <w:szCs w:val="22"/>
                </w:rPr>
                <w:delText>6</w:delText>
              </w:r>
            </w:del>
          </w:p>
        </w:tc>
        <w:tc>
          <w:tcPr>
            <w:tcW w:w="4820" w:type="dxa"/>
            <w:gridSpan w:val="2"/>
            <w:shd w:val="clear" w:color="auto" w:fill="auto"/>
            <w:vAlign w:val="center"/>
            <w:hideMark/>
          </w:tcPr>
          <w:p w:rsidR="00530834" w:rsidRPr="007001F1" w:rsidRDefault="00530834" w:rsidP="00A3755D">
            <w:pPr>
              <w:jc w:val="both"/>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7261E4">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b) Boli v prípade konfliktu záujmov prijaté primerané opatrenia a vykonaná ná</w:t>
            </w:r>
            <w:r w:rsidR="00A3755D" w:rsidRPr="007001F1">
              <w:rPr>
                <w:sz w:val="22"/>
                <w:szCs w:val="22"/>
              </w:rPr>
              <w:t>prav</w:t>
            </w:r>
            <w:r w:rsidR="007A713A">
              <w:rPr>
                <w:sz w:val="22"/>
                <w:szCs w:val="22"/>
              </w:rPr>
              <w:t>a</w:t>
            </w:r>
            <w:r w:rsidR="00A3755D" w:rsidRPr="007001F1">
              <w:rPr>
                <w:sz w:val="22"/>
                <w:szCs w:val="22"/>
              </w:rPr>
              <w:t xml:space="preserve"> v zmysle § 23 ods. 5 ZVO?</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530834" w:rsidRPr="007001F1" w:rsidTr="007261E4">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7C5563" w:rsidRPr="007001F1" w:rsidTr="007261E4">
        <w:trPr>
          <w:trHeight w:val="20"/>
        </w:trPr>
        <w:tc>
          <w:tcPr>
            <w:tcW w:w="582" w:type="dxa"/>
            <w:shd w:val="clear" w:color="auto" w:fill="auto"/>
            <w:noWrap/>
            <w:vAlign w:val="center"/>
            <w:hideMark/>
          </w:tcPr>
          <w:p w:rsidR="007C5563" w:rsidRPr="007001F1" w:rsidRDefault="00154B4F" w:rsidP="00087F73">
            <w:pPr>
              <w:jc w:val="center"/>
              <w:rPr>
                <w:color w:val="000000"/>
              </w:rPr>
            </w:pPr>
            <w:r w:rsidRPr="007001F1">
              <w:rPr>
                <w:color w:val="000000"/>
                <w:sz w:val="22"/>
                <w:szCs w:val="22"/>
              </w:rPr>
              <w:t>1</w:t>
            </w:r>
            <w:ins w:id="2078" w:author="Autor">
              <w:r w:rsidR="00343F01">
                <w:rPr>
                  <w:color w:val="000000"/>
                  <w:sz w:val="22"/>
                  <w:szCs w:val="22"/>
                </w:rPr>
                <w:t>6</w:t>
              </w:r>
            </w:ins>
            <w:del w:id="2079" w:author="Autor">
              <w:r w:rsidR="00A5512F" w:rsidDel="00343F01">
                <w:rPr>
                  <w:color w:val="000000"/>
                  <w:sz w:val="22"/>
                  <w:szCs w:val="22"/>
                </w:rPr>
                <w:delText>7</w:delText>
              </w:r>
            </w:del>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C62314" w:rsidRPr="007001F1" w:rsidTr="00343F01">
        <w:trPr>
          <w:trHeight w:val="20"/>
        </w:trPr>
        <w:tc>
          <w:tcPr>
            <w:tcW w:w="582" w:type="dxa"/>
            <w:vMerge w:val="restart"/>
            <w:shd w:val="clear" w:color="auto" w:fill="auto"/>
            <w:noWrap/>
            <w:vAlign w:val="center"/>
          </w:tcPr>
          <w:p w:rsidR="00C62314" w:rsidRPr="007001F1" w:rsidRDefault="00C62314" w:rsidP="00343F01">
            <w:pPr>
              <w:jc w:val="center"/>
              <w:rPr>
                <w:color w:val="000000"/>
              </w:rPr>
            </w:pPr>
            <w:r w:rsidRPr="007001F1">
              <w:rPr>
                <w:color w:val="000000"/>
                <w:sz w:val="22"/>
                <w:szCs w:val="22"/>
              </w:rPr>
              <w:t>1</w:t>
            </w:r>
            <w:ins w:id="2080" w:author="Autor">
              <w:r w:rsidR="00343F01">
                <w:rPr>
                  <w:color w:val="000000"/>
                  <w:sz w:val="22"/>
                  <w:szCs w:val="22"/>
                </w:rPr>
                <w:t>7</w:t>
              </w:r>
            </w:ins>
            <w:del w:id="2081" w:author="Autor">
              <w:r w:rsidR="00A5512F" w:rsidDel="00343F01">
                <w:rPr>
                  <w:color w:val="000000"/>
                  <w:sz w:val="22"/>
                  <w:szCs w:val="22"/>
                </w:rPr>
                <w:delText>8</w:delText>
              </w:r>
            </w:del>
          </w:p>
        </w:tc>
        <w:tc>
          <w:tcPr>
            <w:tcW w:w="4820" w:type="dxa"/>
            <w:gridSpan w:val="2"/>
            <w:shd w:val="clear" w:color="auto" w:fill="auto"/>
            <w:vAlign w:val="center"/>
          </w:tcPr>
          <w:p w:rsidR="00C62314" w:rsidRPr="007001F1" w:rsidRDefault="00C62314" w:rsidP="00A3755D">
            <w:pPr>
              <w:jc w:val="both"/>
            </w:pPr>
            <w:r w:rsidRPr="007001F1">
              <w:rPr>
                <w:sz w:val="22"/>
                <w:szCs w:val="22"/>
              </w:rPr>
              <w:t>a) Je úspešný uchádzač zapísaný v registri partnerov verejného sektora?</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C62314" w:rsidRPr="007001F1" w:rsidTr="00343F01">
        <w:trPr>
          <w:trHeight w:val="20"/>
        </w:trPr>
        <w:tc>
          <w:tcPr>
            <w:tcW w:w="582" w:type="dxa"/>
            <w:vMerge/>
            <w:shd w:val="clear" w:color="auto" w:fill="auto"/>
            <w:noWrap/>
            <w:vAlign w:val="center"/>
          </w:tcPr>
          <w:p w:rsidR="00C62314" w:rsidRPr="007001F1" w:rsidRDefault="00C62314">
            <w:pPr>
              <w:jc w:val="center"/>
              <w:rPr>
                <w:color w:val="000000"/>
              </w:rPr>
            </w:pPr>
          </w:p>
        </w:tc>
        <w:tc>
          <w:tcPr>
            <w:tcW w:w="4820" w:type="dxa"/>
            <w:gridSpan w:val="2"/>
            <w:shd w:val="clear" w:color="auto" w:fill="auto"/>
            <w:vAlign w:val="center"/>
          </w:tcPr>
          <w:p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ins w:id="2082" w:author="Autor">
              <w:r w:rsidR="008F5BD7">
                <w:rPr>
                  <w:sz w:val="22"/>
                  <w:szCs w:val="22"/>
                </w:rPr>
                <w:t xml:space="preserve"> (ak relevantné)</w:t>
              </w:r>
            </w:ins>
            <w:r w:rsidRPr="007001F1">
              <w:rPr>
                <w:sz w:val="22"/>
                <w:szCs w:val="22"/>
              </w:rPr>
              <w:t xml:space="preserve">?          </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7C5563" w:rsidRPr="007001F1" w:rsidTr="00343F01">
        <w:trPr>
          <w:trHeight w:val="299"/>
        </w:trPr>
        <w:tc>
          <w:tcPr>
            <w:tcW w:w="582" w:type="dxa"/>
            <w:shd w:val="clear" w:color="auto" w:fill="auto"/>
            <w:noWrap/>
            <w:vAlign w:val="center"/>
            <w:hideMark/>
          </w:tcPr>
          <w:p w:rsidR="007C5563" w:rsidRPr="007001F1" w:rsidRDefault="00154B4F" w:rsidP="00343F01">
            <w:pPr>
              <w:jc w:val="center"/>
              <w:rPr>
                <w:color w:val="000000"/>
              </w:rPr>
            </w:pPr>
            <w:r w:rsidRPr="007001F1">
              <w:rPr>
                <w:color w:val="000000"/>
                <w:sz w:val="22"/>
                <w:szCs w:val="22"/>
              </w:rPr>
              <w:t>1</w:t>
            </w:r>
            <w:ins w:id="2083" w:author="Autor">
              <w:r w:rsidR="00343F01">
                <w:rPr>
                  <w:color w:val="000000"/>
                  <w:sz w:val="22"/>
                  <w:szCs w:val="22"/>
                </w:rPr>
                <w:t>8</w:t>
              </w:r>
            </w:ins>
            <w:del w:id="2084" w:author="Autor">
              <w:r w:rsidR="00A5512F" w:rsidDel="00343F01">
                <w:rPr>
                  <w:color w:val="000000"/>
                  <w:sz w:val="22"/>
                  <w:szCs w:val="22"/>
                </w:rPr>
                <w:delText>9</w:delText>
              </w:r>
            </w:del>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Bola výsledná zmluva zverejnená v súlade so zákonom o slobodnom prístupe k informáciám?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FA5F58" w:rsidRPr="007001F1" w:rsidTr="00343F01">
        <w:trPr>
          <w:trHeight w:val="299"/>
          <w:ins w:id="2085" w:author="Autor"/>
        </w:trPr>
        <w:tc>
          <w:tcPr>
            <w:tcW w:w="582" w:type="dxa"/>
            <w:shd w:val="clear" w:color="auto" w:fill="auto"/>
            <w:noWrap/>
            <w:vAlign w:val="center"/>
          </w:tcPr>
          <w:p w:rsidR="00FA5F58" w:rsidRPr="007001F1" w:rsidRDefault="00FA5F58" w:rsidP="00343F01">
            <w:pPr>
              <w:jc w:val="center"/>
              <w:rPr>
                <w:ins w:id="2086" w:author="Autor"/>
                <w:color w:val="000000"/>
                <w:sz w:val="22"/>
                <w:szCs w:val="22"/>
              </w:rPr>
            </w:pPr>
            <w:ins w:id="2087" w:author="Autor">
              <w:r>
                <w:rPr>
                  <w:color w:val="000000"/>
                  <w:sz w:val="22"/>
                  <w:szCs w:val="22"/>
                </w:rPr>
                <w:t>19</w:t>
              </w:r>
            </w:ins>
          </w:p>
        </w:tc>
        <w:tc>
          <w:tcPr>
            <w:tcW w:w="4820" w:type="dxa"/>
            <w:gridSpan w:val="2"/>
            <w:shd w:val="clear" w:color="auto" w:fill="auto"/>
            <w:vAlign w:val="center"/>
          </w:tcPr>
          <w:p w:rsidR="00FA5F58" w:rsidRPr="007001F1" w:rsidRDefault="00FA5F58" w:rsidP="00BF1B08">
            <w:pPr>
              <w:jc w:val="both"/>
              <w:rPr>
                <w:ins w:id="2088" w:author="Autor"/>
                <w:sz w:val="22"/>
                <w:szCs w:val="22"/>
              </w:rPr>
            </w:pPr>
            <w:ins w:id="2089" w:author="Auto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del w:id="2090" w:author="Autor">
                <w:r w:rsidRPr="00335805" w:rsidDel="00BF1B08">
                  <w:rPr>
                    <w:color w:val="000000"/>
                    <w:sz w:val="22"/>
                    <w:szCs w:val="22"/>
                  </w:rPr>
                  <w:delText>zákaz účasti vo verejnom obstarávaní</w:delText>
                </w:r>
              </w:del>
              <w:r>
                <w:rPr>
                  <w:color w:val="000000"/>
                  <w:sz w:val="22"/>
                  <w:szCs w:val="22"/>
                </w:rPr>
                <w:t>?</w:t>
              </w:r>
            </w:ins>
          </w:p>
        </w:tc>
        <w:tc>
          <w:tcPr>
            <w:tcW w:w="567" w:type="dxa"/>
            <w:shd w:val="clear" w:color="auto" w:fill="auto"/>
            <w:vAlign w:val="center"/>
          </w:tcPr>
          <w:p w:rsidR="00FA5F58" w:rsidRPr="007001F1" w:rsidRDefault="00FA5F58" w:rsidP="007C5563">
            <w:pPr>
              <w:jc w:val="center"/>
              <w:rPr>
                <w:ins w:id="2091" w:author="Autor"/>
                <w:sz w:val="22"/>
                <w:szCs w:val="22"/>
              </w:rPr>
            </w:pPr>
          </w:p>
        </w:tc>
        <w:tc>
          <w:tcPr>
            <w:tcW w:w="567" w:type="dxa"/>
            <w:shd w:val="clear" w:color="auto" w:fill="auto"/>
            <w:vAlign w:val="center"/>
          </w:tcPr>
          <w:p w:rsidR="00FA5F58" w:rsidRPr="007001F1" w:rsidRDefault="00FA5F58" w:rsidP="007C5563">
            <w:pPr>
              <w:jc w:val="center"/>
              <w:rPr>
                <w:ins w:id="2092" w:author="Autor"/>
                <w:sz w:val="22"/>
                <w:szCs w:val="22"/>
              </w:rPr>
            </w:pPr>
          </w:p>
        </w:tc>
        <w:tc>
          <w:tcPr>
            <w:tcW w:w="776" w:type="dxa"/>
            <w:shd w:val="clear" w:color="auto" w:fill="auto"/>
            <w:vAlign w:val="center"/>
          </w:tcPr>
          <w:p w:rsidR="00FA5F58" w:rsidRPr="007001F1" w:rsidRDefault="00FA5F58" w:rsidP="007C5563">
            <w:pPr>
              <w:jc w:val="center"/>
              <w:rPr>
                <w:ins w:id="2093" w:author="Autor"/>
                <w:sz w:val="22"/>
                <w:szCs w:val="22"/>
              </w:rPr>
            </w:pPr>
          </w:p>
        </w:tc>
        <w:tc>
          <w:tcPr>
            <w:tcW w:w="1775" w:type="dxa"/>
            <w:shd w:val="clear" w:color="auto" w:fill="auto"/>
            <w:vAlign w:val="center"/>
          </w:tcPr>
          <w:p w:rsidR="00FA5F58" w:rsidRPr="007001F1" w:rsidRDefault="00FA5F58" w:rsidP="007C5563">
            <w:pPr>
              <w:jc w:val="center"/>
              <w:rPr>
                <w:ins w:id="2094" w:author="Autor"/>
                <w:sz w:val="22"/>
                <w:szCs w:val="22"/>
              </w:rPr>
            </w:pPr>
          </w:p>
        </w:tc>
      </w:tr>
      <w:tr w:rsidR="007C5563" w:rsidRPr="007001F1" w:rsidTr="00343F01">
        <w:trPr>
          <w:trHeight w:val="20"/>
        </w:trPr>
        <w:tc>
          <w:tcPr>
            <w:tcW w:w="582" w:type="dxa"/>
            <w:shd w:val="clear" w:color="auto" w:fill="auto"/>
            <w:noWrap/>
            <w:vAlign w:val="center"/>
            <w:hideMark/>
          </w:tcPr>
          <w:p w:rsidR="007C5563" w:rsidRPr="007001F1" w:rsidRDefault="00A5512F" w:rsidP="00343F01">
            <w:pPr>
              <w:jc w:val="center"/>
              <w:rPr>
                <w:color w:val="000000"/>
              </w:rPr>
            </w:pPr>
            <w:r>
              <w:rPr>
                <w:color w:val="000000"/>
                <w:sz w:val="22"/>
                <w:szCs w:val="22"/>
              </w:rPr>
              <w:t>20</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7261E4">
        <w:trPr>
          <w:trHeight w:val="300"/>
        </w:trPr>
        <w:tc>
          <w:tcPr>
            <w:tcW w:w="9087" w:type="dxa"/>
            <w:gridSpan w:val="7"/>
            <w:shd w:val="clear" w:color="auto" w:fill="auto"/>
            <w:noWrap/>
            <w:vAlign w:val="center"/>
          </w:tcPr>
          <w:p w:rsidR="007C5563" w:rsidRPr="007001F1" w:rsidRDefault="007C5563" w:rsidP="007C5563">
            <w:pPr>
              <w:jc w:val="both"/>
              <w:rPr>
                <w:b/>
                <w:sz w:val="20"/>
                <w:szCs w:val="20"/>
              </w:rPr>
            </w:pPr>
            <w:r w:rsidRPr="007001F1">
              <w:rPr>
                <w:b/>
                <w:sz w:val="20"/>
                <w:szCs w:val="20"/>
              </w:rPr>
              <w:t>VYJADRENIE</w:t>
            </w:r>
          </w:p>
          <w:p w:rsidR="007C5563" w:rsidRPr="007001F1" w:rsidRDefault="007C5563" w:rsidP="007C5563">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6"/>
              <w:t>[1]</w:t>
            </w:r>
          </w:p>
          <w:p w:rsidR="007C5563" w:rsidRPr="007001F1" w:rsidRDefault="007C5563" w:rsidP="007C5563">
            <w:pPr>
              <w:rPr>
                <w:b/>
                <w:bCs/>
                <w:color w:val="000000"/>
              </w:rPr>
            </w:pP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Kontrolu vykonal</w:t>
            </w:r>
            <w:ins w:id="2097" w:author="Autor">
              <w:r w:rsidR="00FA5F58">
                <w:rPr>
                  <w:rStyle w:val="Odkaznapoznmkupodiarou"/>
                  <w:b/>
                  <w:bCs/>
                  <w:sz w:val="22"/>
                  <w:szCs w:val="22"/>
                </w:rPr>
                <w:footnoteReference w:customMarkFollows="1" w:id="117"/>
                <w:t>2</w:t>
              </w:r>
            </w:ins>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lastRenderedPageBreak/>
              <w:t>Dátum: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9087" w:type="dxa"/>
            <w:gridSpan w:val="7"/>
            <w:shd w:val="clear" w:color="auto" w:fill="auto"/>
            <w:noWrap/>
            <w:vAlign w:val="bottom"/>
            <w:hideMark/>
          </w:tcPr>
          <w:p w:rsidR="007C5563" w:rsidRPr="007001F1" w:rsidRDefault="007C5563" w:rsidP="007C5563">
            <w:pPr>
              <w:jc w:val="center"/>
              <w:rPr>
                <w:color w:val="000000"/>
              </w:rPr>
            </w:pPr>
            <w:r w:rsidRPr="007001F1">
              <w:rPr>
                <w:color w:val="000000"/>
                <w:sz w:val="22"/>
                <w:szCs w:val="22"/>
              </w:rPr>
              <w:t> </w:t>
            </w:r>
          </w:p>
        </w:tc>
      </w:tr>
      <w:tr w:rsidR="007C5563" w:rsidRPr="007001F1" w:rsidTr="007261E4">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Kontrolu </w:t>
            </w:r>
            <w:ins w:id="2099" w:author="Autor">
              <w:r w:rsidR="00E3352C">
                <w:rPr>
                  <w:b/>
                  <w:bCs/>
                  <w:sz w:val="22"/>
                  <w:szCs w:val="22"/>
                </w:rPr>
                <w:t>schválil</w:t>
              </w:r>
              <w:r w:rsidR="00E3352C" w:rsidRPr="007001F1" w:rsidDel="00E3352C">
                <w:rPr>
                  <w:b/>
                  <w:bCs/>
                  <w:sz w:val="22"/>
                  <w:szCs w:val="22"/>
                </w:rPr>
                <w:t xml:space="preserve"> </w:t>
              </w:r>
            </w:ins>
            <w:del w:id="2100" w:author="Autor">
              <w:r w:rsidRPr="007001F1" w:rsidDel="00E3352C">
                <w:rPr>
                  <w:b/>
                  <w:bCs/>
                  <w:sz w:val="22"/>
                  <w:szCs w:val="22"/>
                </w:rPr>
                <w:delText>vykonal</w:delText>
              </w:r>
            </w:del>
            <w:ins w:id="2101" w:author="Autor">
              <w:r w:rsidR="00FA5F58">
                <w:rPr>
                  <w:rStyle w:val="Odkaznapoznmkupodiarou"/>
                  <w:b/>
                  <w:bCs/>
                  <w:sz w:val="22"/>
                  <w:szCs w:val="22"/>
                </w:rPr>
                <w:footnoteReference w:customMarkFollows="1" w:id="118"/>
                <w:t>3</w:t>
              </w:r>
            </w:ins>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7261E4">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bl>
    <w:p w:rsidR="00154B4F" w:rsidRDefault="00154B4F">
      <w:pPr>
        <w:rPr>
          <w:ins w:id="2103" w:author="Autor"/>
        </w:rPr>
      </w:pPr>
    </w:p>
    <w:p w:rsidR="00312282" w:rsidRDefault="00312282">
      <w:pPr>
        <w:rPr>
          <w:ins w:id="2104" w:author="Autor"/>
        </w:rPr>
      </w:pPr>
    </w:p>
    <w:p w:rsidR="00312282" w:rsidRDefault="00312282">
      <w:pPr>
        <w:rPr>
          <w:ins w:id="2105" w:author="Autor"/>
        </w:rPr>
      </w:pPr>
    </w:p>
    <w:p w:rsidR="00312282" w:rsidRDefault="00312282">
      <w:pPr>
        <w:rPr>
          <w:ins w:id="2106" w:author="Autor"/>
        </w:rPr>
      </w:pPr>
    </w:p>
    <w:p w:rsidR="00312282" w:rsidRDefault="00312282">
      <w:pPr>
        <w:rPr>
          <w:ins w:id="2107" w:author="Autor"/>
        </w:rPr>
      </w:pPr>
    </w:p>
    <w:p w:rsidR="00312282" w:rsidRDefault="00312282">
      <w:pPr>
        <w:rPr>
          <w:ins w:id="2108" w:author="Autor"/>
        </w:rPr>
      </w:pPr>
    </w:p>
    <w:p w:rsidR="00312282" w:rsidRDefault="00312282">
      <w:pPr>
        <w:rPr>
          <w:ins w:id="2109" w:author="Autor"/>
        </w:rPr>
      </w:pPr>
    </w:p>
    <w:p w:rsidR="00312282" w:rsidRDefault="00312282">
      <w:pPr>
        <w:rPr>
          <w:ins w:id="2110" w:author="Autor"/>
        </w:rPr>
      </w:pPr>
    </w:p>
    <w:p w:rsidR="00312282" w:rsidRDefault="00312282">
      <w:pPr>
        <w:rPr>
          <w:ins w:id="2111" w:author="Autor"/>
        </w:rPr>
      </w:pPr>
    </w:p>
    <w:p w:rsidR="00312282" w:rsidRDefault="00312282">
      <w:pPr>
        <w:rPr>
          <w:ins w:id="2112" w:author="Autor"/>
        </w:rPr>
      </w:pPr>
    </w:p>
    <w:p w:rsidR="00312282" w:rsidRDefault="00312282">
      <w:pPr>
        <w:rPr>
          <w:ins w:id="2113" w:author="Autor"/>
        </w:rPr>
      </w:pPr>
    </w:p>
    <w:p w:rsidR="00312282" w:rsidRDefault="00312282">
      <w:pPr>
        <w:rPr>
          <w:ins w:id="2114" w:author="Autor"/>
        </w:rPr>
      </w:pPr>
    </w:p>
    <w:p w:rsidR="00312282" w:rsidRDefault="00312282">
      <w:pPr>
        <w:rPr>
          <w:ins w:id="2115" w:author="Autor"/>
        </w:rPr>
      </w:pPr>
    </w:p>
    <w:p w:rsidR="00312282" w:rsidRDefault="00312282">
      <w:pPr>
        <w:rPr>
          <w:ins w:id="2116" w:author="Autor"/>
        </w:rPr>
      </w:pPr>
    </w:p>
    <w:p w:rsidR="00312282" w:rsidRDefault="00312282">
      <w:pPr>
        <w:rPr>
          <w:ins w:id="2117" w:author="Autor"/>
        </w:rPr>
      </w:pPr>
    </w:p>
    <w:p w:rsidR="00312282" w:rsidRDefault="00312282">
      <w:pPr>
        <w:rPr>
          <w:ins w:id="2118" w:author="Autor"/>
        </w:rPr>
      </w:pPr>
    </w:p>
    <w:p w:rsidR="00312282" w:rsidRDefault="00312282">
      <w:pPr>
        <w:rPr>
          <w:ins w:id="2119" w:author="Autor"/>
        </w:rPr>
      </w:pPr>
    </w:p>
    <w:p w:rsidR="00312282" w:rsidRDefault="00312282">
      <w:pPr>
        <w:rPr>
          <w:ins w:id="2120" w:author="Autor"/>
        </w:rPr>
      </w:pPr>
    </w:p>
    <w:p w:rsidR="00312282" w:rsidRDefault="00312282">
      <w:pPr>
        <w:rPr>
          <w:ins w:id="2121" w:author="Autor"/>
        </w:rPr>
      </w:pPr>
    </w:p>
    <w:p w:rsidR="00312282" w:rsidRDefault="00312282">
      <w:pPr>
        <w:rPr>
          <w:ins w:id="2122" w:author="Autor"/>
        </w:rPr>
      </w:pPr>
    </w:p>
    <w:p w:rsidR="00312282" w:rsidRDefault="00312282">
      <w:pPr>
        <w:rPr>
          <w:ins w:id="2123" w:author="Autor"/>
        </w:rPr>
      </w:pPr>
    </w:p>
    <w:p w:rsidR="00312282" w:rsidRDefault="00312282">
      <w:pPr>
        <w:rPr>
          <w:ins w:id="2124" w:author="Autor"/>
        </w:rPr>
      </w:pPr>
    </w:p>
    <w:p w:rsidR="00312282" w:rsidRDefault="00312282">
      <w:pPr>
        <w:rPr>
          <w:ins w:id="2125" w:author="Autor"/>
        </w:rPr>
      </w:pPr>
    </w:p>
    <w:p w:rsidR="00312282" w:rsidRDefault="00312282">
      <w:pPr>
        <w:rPr>
          <w:ins w:id="2126" w:author="Autor"/>
        </w:rPr>
      </w:pPr>
    </w:p>
    <w:p w:rsidR="00312282" w:rsidRDefault="00312282">
      <w:pPr>
        <w:rPr>
          <w:ins w:id="2127" w:author="Autor"/>
        </w:rPr>
      </w:pPr>
    </w:p>
    <w:p w:rsidR="00312282" w:rsidRDefault="00312282">
      <w:pPr>
        <w:rPr>
          <w:ins w:id="2128" w:author="Autor"/>
        </w:rPr>
      </w:pPr>
    </w:p>
    <w:p w:rsidR="00312282" w:rsidRDefault="00312282">
      <w:pPr>
        <w:rPr>
          <w:ins w:id="2129" w:author="Autor"/>
        </w:rPr>
      </w:pPr>
    </w:p>
    <w:p w:rsidR="00312282" w:rsidRDefault="00312282">
      <w:pPr>
        <w:rPr>
          <w:ins w:id="2130" w:author="Autor"/>
        </w:rPr>
      </w:pPr>
    </w:p>
    <w:p w:rsidR="00312282" w:rsidRDefault="00312282">
      <w:pPr>
        <w:rPr>
          <w:ins w:id="2131" w:author="Autor"/>
        </w:rPr>
      </w:pPr>
    </w:p>
    <w:p w:rsidR="00312282" w:rsidRDefault="00312282">
      <w:pPr>
        <w:rPr>
          <w:ins w:id="2132" w:author="Autor"/>
        </w:rPr>
      </w:pPr>
    </w:p>
    <w:p w:rsidR="00312282" w:rsidRDefault="00312282">
      <w:pPr>
        <w:rPr>
          <w:ins w:id="2133" w:author="Autor"/>
        </w:rPr>
      </w:pPr>
    </w:p>
    <w:p w:rsidR="00312282" w:rsidRDefault="00312282">
      <w:pPr>
        <w:rPr>
          <w:ins w:id="2134" w:author="Autor"/>
        </w:rPr>
      </w:pPr>
    </w:p>
    <w:p w:rsidR="00312282" w:rsidRDefault="00312282">
      <w:pPr>
        <w:rPr>
          <w:ins w:id="2135" w:author="Autor"/>
        </w:rPr>
      </w:pPr>
    </w:p>
    <w:p w:rsidR="00312282" w:rsidRDefault="00312282">
      <w:pPr>
        <w:rPr>
          <w:ins w:id="2136" w:author="Autor"/>
        </w:rPr>
      </w:pPr>
    </w:p>
    <w:p w:rsidR="00312282" w:rsidRDefault="00312282">
      <w:pPr>
        <w:rPr>
          <w:ins w:id="2137" w:author="Autor"/>
        </w:rPr>
      </w:pPr>
    </w:p>
    <w:p w:rsidR="00312282" w:rsidRDefault="00312282">
      <w:pPr>
        <w:rPr>
          <w:ins w:id="2138" w:author="Autor"/>
        </w:rPr>
      </w:pPr>
    </w:p>
    <w:p w:rsidR="00312282" w:rsidRDefault="00312282">
      <w:pPr>
        <w:rPr>
          <w:ins w:id="2139" w:author="Autor"/>
        </w:rPr>
      </w:pPr>
    </w:p>
    <w:p w:rsidR="00312282" w:rsidRPr="007001F1" w:rsidRDefault="00312282"/>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2140" w:name="KZ_40"/>
            <w:r w:rsidRPr="007001F1">
              <w:rPr>
                <w:b/>
                <w:bCs/>
                <w:color w:val="FFFFFF"/>
              </w:rPr>
              <w:t>In-</w:t>
            </w:r>
            <w:proofErr w:type="spellStart"/>
            <w:r w:rsidRPr="007001F1">
              <w:rPr>
                <w:b/>
                <w:bCs/>
                <w:color w:val="FFFFFF"/>
              </w:rPr>
              <w:t>house</w:t>
            </w:r>
            <w:proofErr w:type="spellEnd"/>
            <w:r w:rsidRPr="007001F1">
              <w:rPr>
                <w:b/>
                <w:bCs/>
                <w:color w:val="FFFFFF"/>
              </w:rPr>
              <w:t xml:space="preserve"> zákazka</w:t>
            </w:r>
            <w:r w:rsidR="00681103">
              <w:rPr>
                <w:b/>
                <w:bCs/>
                <w:color w:val="FFFFFF"/>
              </w:rPr>
              <w:t xml:space="preserve"> alebo zákazka horizontálnej spolupráce</w:t>
            </w:r>
            <w:r w:rsidRPr="007001F1">
              <w:rPr>
                <w:b/>
                <w:bCs/>
                <w:color w:val="FFFFFF"/>
              </w:rPr>
              <w:t xml:space="preserve"> - štandardná ex</w:t>
            </w:r>
            <w:ins w:id="2141" w:author="Autor">
              <w:r w:rsidR="00B16726">
                <w:rPr>
                  <w:b/>
                  <w:bCs/>
                  <w:color w:val="FFFFFF"/>
                </w:rPr>
                <w:t xml:space="preserve"> </w:t>
              </w:r>
            </w:ins>
            <w:r w:rsidRPr="007001F1">
              <w:rPr>
                <w:b/>
                <w:bCs/>
                <w:color w:val="FFFFFF"/>
              </w:rPr>
              <w:t>post kontrola</w:t>
            </w:r>
            <w:bookmarkEnd w:id="2140"/>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lastRenderedPageBreak/>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w:t>
            </w:r>
            <w:proofErr w:type="spellStart"/>
            <w:r w:rsidRPr="007001F1">
              <w:rPr>
                <w:color w:val="000000"/>
                <w:sz w:val="22"/>
                <w:szCs w:val="22"/>
              </w:rPr>
              <w:t>house</w:t>
            </w:r>
            <w:proofErr w:type="spellEnd"/>
            <w:r w:rsidRPr="007001F1">
              <w:rPr>
                <w:color w:val="000000"/>
                <w:sz w:val="22"/>
                <w:szCs w:val="22"/>
              </w:rPr>
              <w:t xml:space="preserve">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xml:space="preserve">Štandardná </w:t>
            </w:r>
            <w:proofErr w:type="spellStart"/>
            <w:r w:rsidRPr="007001F1">
              <w:rPr>
                <w:color w:val="000000"/>
                <w:sz w:val="22"/>
                <w:szCs w:val="22"/>
              </w:rPr>
              <w:t>expost</w:t>
            </w:r>
            <w:proofErr w:type="spellEnd"/>
            <w:r w:rsidRPr="007001F1">
              <w:rPr>
                <w:color w:val="000000"/>
                <w:sz w:val="22"/>
                <w:szCs w:val="22"/>
              </w:rPr>
              <w:t xml:space="preserve">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xml:space="preserve">", ak ide o civilnú zákazku alebo koncesiu zadávanú verejným obstarávateľom právnickej osobe (§ 1 ods. 4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xml:space="preserve">", ak ide o zákazku v oblasti obrany a bezpečnosti zadávanú verejným obstarávateľom právnickej osobe (§ 1 ods. 5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bookmarkStart w:id="2142" w:name="_GoBack"/>
            <w:bookmarkEnd w:id="2142"/>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154B4F" w:rsidP="00E5728D">
            <w:pPr>
              <w:jc w:val="both"/>
              <w:rPr>
                <w:color w:val="000000"/>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zadania zákazky  "in-</w:t>
            </w:r>
            <w:proofErr w:type="spellStart"/>
            <w:r w:rsidRPr="007001F1">
              <w:rPr>
                <w:color w:val="000000"/>
                <w:sz w:val="22"/>
                <w:szCs w:val="22"/>
              </w:rPr>
              <w:t>house</w:t>
            </w:r>
            <w:proofErr w:type="spellEnd"/>
            <w:r w:rsidRPr="007001F1">
              <w:rPr>
                <w:color w:val="000000"/>
                <w:sz w:val="22"/>
                <w:szCs w:val="22"/>
              </w:rPr>
              <w:t xml:space="preserve">", ak ide o civilnú zákazku alebo koncesiu, ktorú verejný obstarávateľ zadáva právnickej osobe, nad ktorou nevykonáva kontrolu (§ 1 ods. 8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w:t>
            </w:r>
            <w:r w:rsidRPr="007001F1">
              <w:rPr>
                <w:color w:val="000000"/>
                <w:sz w:val="22"/>
                <w:szCs w:val="22"/>
              </w:rPr>
              <w:lastRenderedPageBreak/>
              <w:t xml:space="preserve">zastupovať niekoľkých alebo všetkých zúčastnených verejných obstarávateľov, </w:t>
            </w:r>
          </w:p>
          <w:p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w:t>
            </w:r>
            <w:proofErr w:type="spellStart"/>
            <w:r w:rsidRPr="007001F1">
              <w:rPr>
                <w:color w:val="000000"/>
                <w:sz w:val="22"/>
                <w:szCs w:val="22"/>
              </w:rPr>
              <w:t>house</w:t>
            </w:r>
            <w:proofErr w:type="spellEnd"/>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ins w:id="2143" w:author="Autor">
              <w:r w:rsidR="00E00B50">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rsidR="00154B4F" w:rsidRPr="007001F1" w:rsidRDefault="00154B4F" w:rsidP="00A3755D">
            <w:pPr>
              <w:jc w:val="both"/>
            </w:pPr>
            <w:r w:rsidRPr="007001F1">
              <w:rPr>
                <w:sz w:val="22"/>
                <w:szCs w:val="22"/>
              </w:rPr>
              <w:t xml:space="preserve">Bol pri zadávaní zákazky identifikovaný konflikt </w:t>
            </w:r>
            <w:proofErr w:type="spellStart"/>
            <w:r w:rsidRPr="007001F1">
              <w:rPr>
                <w:sz w:val="22"/>
                <w:szCs w:val="22"/>
              </w:rPr>
              <w:t>záujmov?</w:t>
            </w:r>
            <w:r w:rsidR="00BD5FA6" w:rsidRPr="007001F1">
              <w:rPr>
                <w:sz w:val="22"/>
                <w:szCs w:val="22"/>
              </w:rPr>
              <w:t>V</w:t>
            </w:r>
            <w:proofErr w:type="spellEnd"/>
            <w:r w:rsidR="00BD5FA6" w:rsidRPr="007001F1">
              <w:rPr>
                <w:sz w:val="22"/>
                <w:szCs w:val="22"/>
              </w:rPr>
              <w:t xml:space="preserve"> prípade konfliktu záujmov prijímateľ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317"/>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12</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2144"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19"/>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ins w:id="2147" w:author="Autor">
              <w:r w:rsidR="00FA5F58">
                <w:rPr>
                  <w:rStyle w:val="Odkaznapoznmkupodiarou"/>
                  <w:b/>
                  <w:bCs/>
                  <w:sz w:val="22"/>
                  <w:szCs w:val="22"/>
                </w:rPr>
                <w:footnoteReference w:customMarkFollows="1" w:id="120"/>
                <w:t>2</w:t>
              </w:r>
            </w:ins>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ins w:id="2149" w:author="Autor">
              <w:r w:rsidR="00E3352C">
                <w:rPr>
                  <w:b/>
                  <w:bCs/>
                  <w:sz w:val="22"/>
                  <w:szCs w:val="22"/>
                </w:rPr>
                <w:t>schválil</w:t>
              </w:r>
              <w:r w:rsidR="00E3352C" w:rsidRPr="007001F1" w:rsidDel="00E3352C">
                <w:rPr>
                  <w:b/>
                  <w:bCs/>
                  <w:sz w:val="22"/>
                  <w:szCs w:val="22"/>
                </w:rPr>
                <w:t xml:space="preserve"> </w:t>
              </w:r>
            </w:ins>
            <w:del w:id="2150" w:author="Autor">
              <w:r w:rsidRPr="007001F1" w:rsidDel="00E3352C">
                <w:rPr>
                  <w:b/>
                  <w:bCs/>
                  <w:sz w:val="22"/>
                  <w:szCs w:val="22"/>
                </w:rPr>
                <w:delText>vykonal</w:delText>
              </w:r>
            </w:del>
            <w:ins w:id="2151" w:author="Autor">
              <w:r w:rsidR="00FA5F58">
                <w:rPr>
                  <w:rStyle w:val="Odkaznapoznmkupodiarou"/>
                  <w:b/>
                  <w:bCs/>
                  <w:sz w:val="22"/>
                  <w:szCs w:val="22"/>
                </w:rPr>
                <w:footnoteReference w:customMarkFollows="1" w:id="121"/>
                <w:t>3</w:t>
              </w:r>
            </w:ins>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FA5F58">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2153" w:name="KZ_41"/>
            <w:r w:rsidRPr="007001F1">
              <w:rPr>
                <w:b/>
                <w:bCs/>
                <w:color w:val="FFFFFF"/>
              </w:rPr>
              <w:t>Výnimka podľa § 1 ods. 2 až ods. 1</w:t>
            </w:r>
            <w:del w:id="2154" w:author="Autor">
              <w:r w:rsidRPr="007001F1" w:rsidDel="00FA5F58">
                <w:rPr>
                  <w:b/>
                  <w:bCs/>
                  <w:color w:val="FFFFFF"/>
                </w:rPr>
                <w:delText>2</w:delText>
              </w:r>
            </w:del>
            <w:ins w:id="2155" w:author="Autor">
              <w:r w:rsidR="00FA5F58">
                <w:rPr>
                  <w:b/>
                  <w:bCs/>
                  <w:color w:val="FFFFFF"/>
                </w:rPr>
                <w:t>4</w:t>
              </w:r>
            </w:ins>
            <w:r w:rsidRPr="007001F1">
              <w:rPr>
                <w:b/>
                <w:bCs/>
                <w:color w:val="FFFFFF"/>
              </w:rPr>
              <w:t xml:space="preserve"> </w:t>
            </w:r>
            <w:r w:rsidR="00CD1E59" w:rsidRPr="007001F1">
              <w:rPr>
                <w:b/>
                <w:bCs/>
                <w:color w:val="FFFFFF"/>
              </w:rPr>
              <w:t xml:space="preserve">a § 8 ods. </w:t>
            </w:r>
            <w:del w:id="2156" w:author="Autor">
              <w:r w:rsidR="00CD1E59" w:rsidRPr="007001F1" w:rsidDel="00FA5F58">
                <w:rPr>
                  <w:b/>
                  <w:bCs/>
                  <w:color w:val="FFFFFF"/>
                </w:rPr>
                <w:delText>3</w:delText>
              </w:r>
            </w:del>
            <w:ins w:id="2157" w:author="Autor">
              <w:r w:rsidR="00FA5F58">
                <w:rPr>
                  <w:b/>
                  <w:bCs/>
                  <w:color w:val="FFFFFF"/>
                </w:rPr>
                <w:t>2</w:t>
              </w:r>
            </w:ins>
            <w:r w:rsidR="00CD1E59" w:rsidRPr="007001F1">
              <w:rPr>
                <w:b/>
                <w:bCs/>
                <w:color w:val="FFFFFF"/>
              </w:rPr>
              <w:t xml:space="preserve"> </w:t>
            </w:r>
            <w:r w:rsidRPr="007001F1">
              <w:rPr>
                <w:b/>
                <w:bCs/>
                <w:color w:val="FFFFFF"/>
              </w:rPr>
              <w:t>ZVO - štandardná ex</w:t>
            </w:r>
            <w:ins w:id="2158" w:author="Autor">
              <w:r w:rsidR="00FA5F58">
                <w:rPr>
                  <w:b/>
                  <w:bCs/>
                  <w:color w:val="FFFFFF"/>
                </w:rPr>
                <w:t xml:space="preserve"> </w:t>
              </w:r>
            </w:ins>
            <w:r w:rsidRPr="007001F1">
              <w:rPr>
                <w:b/>
                <w:bCs/>
                <w:color w:val="FFFFFF"/>
              </w:rPr>
              <w:t>post kontrola</w:t>
            </w:r>
            <w:bookmarkEnd w:id="2153"/>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Výnimka zo zákona podľa § 1 ods. 2 až ods. 1</w:t>
            </w:r>
            <w:ins w:id="2159" w:author="Autor">
              <w:r w:rsidR="00FA5F58">
                <w:rPr>
                  <w:color w:val="000000"/>
                  <w:sz w:val="22"/>
                  <w:szCs w:val="22"/>
                </w:rPr>
                <w:t>4</w:t>
              </w:r>
            </w:ins>
            <w:del w:id="2160" w:author="Autor">
              <w:r w:rsidRPr="007001F1" w:rsidDel="00FA5F58">
                <w:rPr>
                  <w:color w:val="000000"/>
                  <w:sz w:val="22"/>
                  <w:szCs w:val="22"/>
                </w:rPr>
                <w:delText>2</w:delText>
              </w:r>
            </w:del>
            <w:r w:rsidRPr="007001F1">
              <w:rPr>
                <w:color w:val="000000"/>
                <w:sz w:val="22"/>
                <w:szCs w:val="22"/>
              </w:rPr>
              <w:t xml:space="preserve"> </w:t>
            </w:r>
            <w:r w:rsidR="006A0395" w:rsidRPr="006A0395">
              <w:rPr>
                <w:color w:val="000000"/>
                <w:sz w:val="22"/>
                <w:szCs w:val="22"/>
              </w:rPr>
              <w:t xml:space="preserve">§ 8 ods. </w:t>
            </w:r>
            <w:ins w:id="2161" w:author="Autor">
              <w:r w:rsidR="00FA5F58">
                <w:rPr>
                  <w:color w:val="000000"/>
                  <w:sz w:val="22"/>
                  <w:szCs w:val="22"/>
                </w:rPr>
                <w:t xml:space="preserve">2 </w:t>
              </w:r>
            </w:ins>
            <w:del w:id="2162" w:author="Autor">
              <w:r w:rsidR="006A0395" w:rsidRPr="006A0395" w:rsidDel="00FA5F58">
                <w:rPr>
                  <w:color w:val="000000"/>
                  <w:sz w:val="22"/>
                  <w:szCs w:val="22"/>
                </w:rPr>
                <w:delText>3</w:delText>
              </w:r>
            </w:del>
            <w:r w:rsidRPr="007001F1">
              <w:rPr>
                <w:color w:val="000000"/>
                <w:sz w:val="22"/>
                <w:szCs w:val="22"/>
              </w:rPr>
              <w:t>ZVO</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ins w:id="2163" w:author="Autor">
              <w:r w:rsidR="00FA5F58">
                <w:rPr>
                  <w:color w:val="000000"/>
                  <w:sz w:val="22"/>
                  <w:szCs w:val="22"/>
                </w:rPr>
                <w:t xml:space="preserve"> </w:t>
              </w:r>
            </w:ins>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vysvetľujú resp. dokladujú opodstatnenosť uplatnenia výnimky?</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ins w:id="2164" w:author="Autor">
              <w:r w:rsidR="00FA5F58">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w:t>
            </w:r>
            <w:r w:rsidR="00C37E4F" w:rsidRPr="007001F1">
              <w:rPr>
                <w:color w:val="000000"/>
                <w:sz w:val="22"/>
                <w:szCs w:val="22"/>
              </w:rPr>
              <w:lastRenderedPageBreak/>
              <w:t>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C37E4F" w:rsidP="00A3755D">
            <w:pPr>
              <w:jc w:val="both"/>
            </w:pPr>
            <w:r w:rsidRPr="007001F1">
              <w:rPr>
                <w:sz w:val="22"/>
                <w:szCs w:val="22"/>
              </w:rPr>
              <w:t>Neb</w:t>
            </w:r>
            <w:r w:rsidR="00154B4F" w:rsidRPr="007001F1">
              <w:rPr>
                <w:sz w:val="22"/>
                <w:szCs w:val="22"/>
              </w:rPr>
              <w:t xml:space="preserve">ol pri zadávaní zákazky identifikovaný konflikt </w:t>
            </w:r>
            <w:proofErr w:type="spellStart"/>
            <w:r w:rsidR="00154B4F" w:rsidRPr="007001F1">
              <w:rPr>
                <w:sz w:val="22"/>
                <w:szCs w:val="22"/>
              </w:rPr>
              <w:t>záujmov?</w:t>
            </w:r>
            <w:r w:rsidRPr="007001F1">
              <w:rPr>
                <w:sz w:val="22"/>
                <w:szCs w:val="22"/>
              </w:rPr>
              <w:t>V</w:t>
            </w:r>
            <w:proofErr w:type="spellEnd"/>
            <w:r w:rsidRPr="007001F1">
              <w:rPr>
                <w:sz w:val="22"/>
                <w:szCs w:val="22"/>
              </w:rPr>
              <w:t xml:space="preserve"> prípade konfliktu záujmov prijímateľ NFP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416"/>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5</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2165"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9303C4">
            <w:pPr>
              <w:jc w:val="center"/>
              <w:rPr>
                <w:color w:val="000000"/>
              </w:rPr>
            </w:pPr>
            <w:r w:rsidRPr="007001F1">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8</w:t>
            </w:r>
          </w:p>
        </w:tc>
        <w:tc>
          <w:tcPr>
            <w:tcW w:w="4820" w:type="dxa"/>
            <w:gridSpan w:val="2"/>
            <w:shd w:val="clear" w:color="auto" w:fill="auto"/>
            <w:vAlign w:val="center"/>
          </w:tcPr>
          <w:p w:rsidR="00F57BCB" w:rsidRPr="00A04031" w:rsidRDefault="007001F1" w:rsidP="00A3755D">
            <w:pPr>
              <w:jc w:val="both"/>
              <w:rPr>
                <w:color w:val="000000"/>
              </w:rPr>
            </w:pPr>
            <w:r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F57BCB" w:rsidP="00154B4F">
            <w:pPr>
              <w:jc w:val="center"/>
              <w:rPr>
                <w:color w:val="000000"/>
              </w:rPr>
            </w:pPr>
            <w:r w:rsidRPr="007001F1">
              <w:rPr>
                <w:color w:val="000000"/>
                <w:sz w:val="22"/>
                <w:szCs w:val="22"/>
              </w:rPr>
              <w:t>9</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2"/>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ins w:id="2168" w:author="Autor">
              <w:r w:rsidR="00176686">
                <w:rPr>
                  <w:rStyle w:val="Odkaznapoznmkupodiarou"/>
                  <w:b/>
                  <w:bCs/>
                  <w:sz w:val="22"/>
                  <w:szCs w:val="22"/>
                </w:rPr>
                <w:footnoteReference w:customMarkFollows="1" w:id="123"/>
                <w:t>2</w:t>
              </w:r>
            </w:ins>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ins w:id="2170" w:author="Autor">
              <w:r w:rsidR="00E3352C">
                <w:rPr>
                  <w:b/>
                  <w:bCs/>
                  <w:sz w:val="22"/>
                  <w:szCs w:val="22"/>
                </w:rPr>
                <w:t>schválil</w:t>
              </w:r>
              <w:r w:rsidR="00E3352C" w:rsidRPr="007001F1" w:rsidDel="00E3352C">
                <w:rPr>
                  <w:b/>
                  <w:bCs/>
                  <w:sz w:val="22"/>
                  <w:szCs w:val="22"/>
                </w:rPr>
                <w:t xml:space="preserve"> </w:t>
              </w:r>
            </w:ins>
            <w:del w:id="2171" w:author="Autor">
              <w:r w:rsidRPr="007001F1" w:rsidDel="00E3352C">
                <w:rPr>
                  <w:b/>
                  <w:bCs/>
                  <w:sz w:val="22"/>
                  <w:szCs w:val="22"/>
                </w:rPr>
                <w:delText>vykonal</w:delText>
              </w:r>
            </w:del>
            <w:ins w:id="2172" w:author="Autor">
              <w:r w:rsidR="00176686">
                <w:rPr>
                  <w:rStyle w:val="Odkaznapoznmkupodiarou"/>
                  <w:b/>
                  <w:bCs/>
                  <w:sz w:val="22"/>
                  <w:szCs w:val="22"/>
                </w:rPr>
                <w:footnoteReference w:customMarkFollows="1" w:id="124"/>
                <w:t>3</w:t>
              </w:r>
            </w:ins>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2174"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ins w:id="2175" w:author="Autor">
              <w:r w:rsidR="00176686">
                <w:rPr>
                  <w:b/>
                  <w:bCs/>
                  <w:color w:val="FFFFFF"/>
                </w:rPr>
                <w:t xml:space="preserve"> </w:t>
              </w:r>
            </w:ins>
            <w:proofErr w:type="spellStart"/>
            <w:r w:rsidRPr="007001F1">
              <w:rPr>
                <w:b/>
                <w:bCs/>
                <w:color w:val="FFFFFF"/>
              </w:rPr>
              <w:t>ante</w:t>
            </w:r>
            <w:proofErr w:type="spellEnd"/>
            <w:r w:rsidRPr="007001F1">
              <w:rPr>
                <w:b/>
                <w:bCs/>
                <w:color w:val="FFFFFF"/>
              </w:rPr>
              <w:t xml:space="preserve"> kontrola</w:t>
            </w:r>
            <w:bookmarkEnd w:id="2174"/>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Pred podpisom - vykonanej zmeny, dodatku</w:t>
            </w:r>
          </w:p>
        </w:tc>
      </w:tr>
      <w:tr w:rsidR="00154B4F" w:rsidRPr="007001F1" w:rsidTr="007261E4">
        <w:trPr>
          <w:trHeight w:val="9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Bola zmena zmluvy vykonaná na základe priameho </w:t>
            </w:r>
          </w:p>
          <w:p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12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529"/>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108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947"/>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rsidR="00154B4F" w:rsidRPr="007001F1" w:rsidRDefault="00154B4F" w:rsidP="00154B4F">
            <w:pPr>
              <w:jc w:val="both"/>
              <w:rPr>
                <w:color w:val="000000"/>
                <w:highlight w:val="yellow"/>
              </w:rPr>
            </w:pPr>
            <w:r w:rsidRPr="007001F1">
              <w:rPr>
                <w:color w:val="000000"/>
                <w:sz w:val="22"/>
              </w:rPr>
              <w:t>V prípade, ak ide o zmeny z dôvodov ustanovených v §18 ods. 1 písm. b) alebo c) ZVO</w:t>
            </w:r>
            <w:ins w:id="2176" w:author="Autor">
              <w:r w:rsidR="007B3CA2">
                <w:rPr>
                  <w:color w:val="000000"/>
                  <w:sz w:val="22"/>
                </w:rPr>
                <w:t xml:space="preserve"> </w:t>
              </w:r>
              <w:r w:rsidR="007B3CA2" w:rsidRPr="007B3CA2">
                <w:rPr>
                  <w:color w:val="000000"/>
                  <w:sz w:val="22"/>
                </w:rPr>
                <w:t>nemôže dôjsť k navýšeniu hodnoty plnenia o viac</w:t>
              </w:r>
            </w:ins>
            <w:del w:id="2177" w:author="Autor">
              <w:r w:rsidRPr="007001F1" w:rsidDel="007B3CA2">
                <w:rPr>
                  <w:color w:val="000000"/>
                  <w:sz w:val="22"/>
                </w:rPr>
                <w:delText>, je hodnota všetkých zmien nižšia</w:delText>
              </w:r>
            </w:del>
            <w:r w:rsidRPr="007001F1">
              <w:rPr>
                <w:color w:val="000000"/>
                <w:sz w:val="22"/>
              </w:rPr>
              <w:t xml:space="preserve"> ako 50% hodnoty pôvodnej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ins w:id="2178" w:author="Autor">
              <w:r w:rsidR="00176686">
                <w:rPr>
                  <w:color w:val="000000"/>
                  <w:sz w:val="22"/>
                </w:rPr>
                <w:t xml:space="preserve">, ak ide </w:t>
              </w:r>
              <w:r w:rsidR="00176686">
                <w:rPr>
                  <w:color w:val="000000"/>
                  <w:sz w:val="22"/>
                </w:rPr>
                <w:lastRenderedPageBreak/>
                <w:t>o koncesiu,</w:t>
              </w:r>
            </w:ins>
            <w:r w:rsidRPr="007001F1">
              <w:rPr>
                <w:color w:val="000000"/>
                <w:sz w:val="22"/>
              </w:rPr>
              <w:t xml:space="preserve"> a nemení sa týmito zmenami charakter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Nedochádza zmenou k prekročeniu finančného limitu podľa § 5 </w:t>
            </w:r>
            <w:ins w:id="2179" w:author="Autor">
              <w:r w:rsidR="00176686">
                <w:rPr>
                  <w:color w:val="000000"/>
                  <w:sz w:val="22"/>
                </w:rPr>
                <w:t>ods. 2 ZVO, ak ide o zmluvu a rámcovú dohodu, alebo podľa § 5 ods. 7 ZVO, ak ide o koncesnú zmluvu</w:t>
              </w:r>
            </w:ins>
            <w:del w:id="2180" w:author="Autor">
              <w:r w:rsidRPr="007001F1" w:rsidDel="00176686">
                <w:rPr>
                  <w:color w:val="000000"/>
                  <w:sz w:val="22"/>
                </w:rPr>
                <w:delText>v závislosti od typu zákazky</w:delText>
              </w:r>
            </w:del>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B30315" w:rsidRPr="007001F1" w:rsidTr="007261E4">
        <w:trPr>
          <w:trHeight w:val="20"/>
        </w:trPr>
        <w:tc>
          <w:tcPr>
            <w:tcW w:w="582" w:type="dxa"/>
            <w:shd w:val="clear" w:color="auto" w:fill="auto"/>
            <w:noWrap/>
            <w:vAlign w:val="center"/>
          </w:tcPr>
          <w:p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B30315" w:rsidRPr="007001F1" w:rsidRDefault="00B30315" w:rsidP="00154B4F">
            <w:pPr>
              <w:jc w:val="center"/>
              <w:rPr>
                <w:color w:val="000000"/>
              </w:rPr>
            </w:pPr>
          </w:p>
        </w:tc>
        <w:tc>
          <w:tcPr>
            <w:tcW w:w="567" w:type="dxa"/>
            <w:shd w:val="clear" w:color="auto" w:fill="auto"/>
            <w:vAlign w:val="center"/>
          </w:tcPr>
          <w:p w:rsidR="00B30315" w:rsidRPr="007001F1" w:rsidRDefault="00B30315" w:rsidP="00154B4F">
            <w:pPr>
              <w:jc w:val="center"/>
              <w:rPr>
                <w:color w:val="000000"/>
              </w:rPr>
            </w:pPr>
          </w:p>
        </w:tc>
        <w:tc>
          <w:tcPr>
            <w:tcW w:w="776" w:type="dxa"/>
            <w:shd w:val="clear" w:color="auto" w:fill="auto"/>
            <w:vAlign w:val="center"/>
          </w:tcPr>
          <w:p w:rsidR="00B30315" w:rsidRPr="007001F1" w:rsidRDefault="00B30315" w:rsidP="00154B4F">
            <w:pPr>
              <w:jc w:val="center"/>
              <w:rPr>
                <w:color w:val="000000"/>
              </w:rPr>
            </w:pPr>
          </w:p>
        </w:tc>
        <w:tc>
          <w:tcPr>
            <w:tcW w:w="1775" w:type="dxa"/>
            <w:shd w:val="clear" w:color="auto" w:fill="auto"/>
            <w:vAlign w:val="center"/>
          </w:tcPr>
          <w:p w:rsidR="00B30315" w:rsidRPr="007001F1" w:rsidRDefault="00B30315" w:rsidP="00154B4F">
            <w:pPr>
              <w:jc w:val="center"/>
              <w:rPr>
                <w:color w:val="000000"/>
              </w:rPr>
            </w:pPr>
          </w:p>
        </w:tc>
      </w:tr>
      <w:tr w:rsidR="00530834" w:rsidRPr="007001F1" w:rsidTr="00DA30D4">
        <w:trPr>
          <w:trHeight w:val="378"/>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ins w:id="2181" w:author="Autor">
              <w:r w:rsidR="008F5BD7">
                <w:rPr>
                  <w:color w:val="000000"/>
                  <w:sz w:val="22"/>
                  <w:szCs w:val="22"/>
                </w:rPr>
                <w:t xml:space="preserve"> </w:t>
              </w:r>
              <w:r w:rsidR="008F5BD7">
                <w:rPr>
                  <w:sz w:val="22"/>
                  <w:szCs w:val="22"/>
                </w:rPr>
                <w:t>(ak relevantné)</w:t>
              </w:r>
            </w:ins>
            <w:r w:rsidR="00A3755D"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color w:val="000000"/>
                <w:sz w:val="22"/>
              </w:rPr>
              <w:t xml:space="preserve">Bol zamestnanec vykonávajúci kontrolu oboznámený s rizikovými </w:t>
            </w:r>
            <w:proofErr w:type="spellStart"/>
            <w:r w:rsidRPr="007001F1">
              <w:rPr>
                <w:color w:val="000000"/>
                <w:sz w:val="22"/>
              </w:rPr>
              <w:t>indikátormi</w:t>
            </w:r>
            <w:r w:rsidR="00A128DC" w:rsidRPr="007001F1">
              <w:rPr>
                <w:color w:val="000000"/>
                <w:sz w:val="22"/>
              </w:rPr>
              <w:t>podľa</w:t>
            </w:r>
            <w:proofErr w:type="spellEnd"/>
            <w:r w:rsidR="00A128DC" w:rsidRPr="007001F1">
              <w:rPr>
                <w:color w:val="000000"/>
                <w:sz w:val="22"/>
              </w:rPr>
              <w:t xml:space="preserve">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300"/>
        </w:trPr>
        <w:tc>
          <w:tcPr>
            <w:tcW w:w="9087" w:type="dxa"/>
            <w:gridSpan w:val="7"/>
            <w:shd w:val="clear" w:color="auto" w:fill="auto"/>
            <w:noWrap/>
            <w:vAlign w:val="center"/>
          </w:tcPr>
          <w:p w:rsidR="00154B4F" w:rsidRPr="007001F1" w:rsidRDefault="00154B4F" w:rsidP="00154B4F">
            <w:pPr>
              <w:jc w:val="both"/>
              <w:rPr>
                <w:b/>
                <w:sz w:val="20"/>
                <w:szCs w:val="20"/>
              </w:rPr>
            </w:pPr>
            <w:r w:rsidRPr="007001F1">
              <w:rPr>
                <w:b/>
                <w:sz w:val="20"/>
                <w:szCs w:val="20"/>
              </w:rPr>
              <w:t>VYJADRENIE</w:t>
            </w:r>
          </w:p>
          <w:p w:rsidR="00154B4F" w:rsidRPr="007001F1" w:rsidRDefault="00154B4F" w:rsidP="00154B4F">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25"/>
              <w:t>[1]</w:t>
            </w:r>
          </w:p>
          <w:p w:rsidR="00154B4F" w:rsidRPr="007001F1" w:rsidRDefault="00154B4F" w:rsidP="00154B4F">
            <w:pPr>
              <w:rP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ins w:id="2184" w:author="Autor">
              <w:r w:rsidR="00176686">
                <w:rPr>
                  <w:rStyle w:val="Odkaznapoznmkupodiarou"/>
                  <w:b/>
                  <w:bCs/>
                  <w:sz w:val="22"/>
                  <w:szCs w:val="22"/>
                </w:rPr>
                <w:footnoteReference w:customMarkFollows="1" w:id="126"/>
                <w:t>2</w:t>
              </w:r>
            </w:ins>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lastRenderedPageBreak/>
              <w:t xml:space="preserve">Kontrolu </w:t>
            </w:r>
            <w:ins w:id="2186" w:author="Autor">
              <w:r w:rsidR="00E3352C">
                <w:rPr>
                  <w:b/>
                  <w:bCs/>
                  <w:sz w:val="22"/>
                  <w:szCs w:val="22"/>
                </w:rPr>
                <w:t>schválil</w:t>
              </w:r>
              <w:r w:rsidR="00E3352C" w:rsidRPr="007001F1" w:rsidDel="00E3352C">
                <w:rPr>
                  <w:b/>
                  <w:bCs/>
                  <w:sz w:val="22"/>
                  <w:szCs w:val="22"/>
                </w:rPr>
                <w:t xml:space="preserve"> </w:t>
              </w:r>
            </w:ins>
            <w:del w:id="2187" w:author="Autor">
              <w:r w:rsidRPr="007001F1" w:rsidDel="00E3352C">
                <w:rPr>
                  <w:b/>
                  <w:bCs/>
                  <w:sz w:val="22"/>
                  <w:szCs w:val="22"/>
                </w:rPr>
                <w:delText>vykonal</w:delText>
              </w:r>
            </w:del>
            <w:ins w:id="2188" w:author="Autor">
              <w:r w:rsidR="00176686">
                <w:rPr>
                  <w:rStyle w:val="Odkaznapoznmkupodiarou"/>
                  <w:b/>
                  <w:bCs/>
                  <w:sz w:val="22"/>
                  <w:szCs w:val="22"/>
                </w:rPr>
                <w:footnoteReference w:customMarkFollows="1" w:id="127"/>
                <w:t>3</w:t>
              </w:r>
            </w:ins>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DA30D4" w:rsidRDefault="00DA30D4">
      <w:pPr>
        <w:spacing w:after="160" w:line="259" w:lineRule="auto"/>
      </w:pPr>
    </w:p>
    <w:p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rsidTr="007261E4">
        <w:trPr>
          <w:trHeight w:val="645"/>
        </w:trPr>
        <w:tc>
          <w:tcPr>
            <w:tcW w:w="9087" w:type="dxa"/>
            <w:gridSpan w:val="7"/>
            <w:shd w:val="clear" w:color="000000" w:fill="60497A"/>
            <w:vAlign w:val="center"/>
            <w:hideMark/>
          </w:tcPr>
          <w:p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2190"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ins w:id="2191" w:author="Autor">
              <w:r w:rsidR="00176686">
                <w:rPr>
                  <w:b/>
                  <w:bCs/>
                  <w:color w:val="FFFFFF"/>
                </w:rPr>
                <w:t xml:space="preserve"> </w:t>
              </w:r>
            </w:ins>
            <w:r w:rsidRPr="007001F1">
              <w:rPr>
                <w:b/>
                <w:bCs/>
                <w:color w:val="FFFFFF"/>
              </w:rPr>
              <w:t>post kontrola</w:t>
            </w:r>
            <w:bookmarkEnd w:id="2190"/>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6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rsidTr="007261E4">
        <w:trPr>
          <w:trHeight w:val="33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rsidTr="007261E4">
        <w:trPr>
          <w:trHeight w:val="9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Bola zmena zmluvy vykonaná na základe priameho </w:t>
            </w:r>
          </w:p>
          <w:p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23087C">
            <w:pPr>
              <w:rPr>
                <w:color w:val="000000"/>
              </w:rPr>
            </w:pP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12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lastRenderedPageBreak/>
              <w:t>Týka sa zmena zmluvy RD, KZ  úpravy termínu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Navrhovaná hodnota zákazky s DPH</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529"/>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15"/>
        </w:trPr>
        <w:tc>
          <w:tcPr>
            <w:tcW w:w="582"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Poznámka</w:t>
            </w:r>
          </w:p>
        </w:tc>
      </w:tr>
      <w:tr w:rsidR="00A90F26" w:rsidRPr="007001F1" w:rsidTr="007261E4">
        <w:trPr>
          <w:trHeight w:val="20"/>
        </w:trPr>
        <w:tc>
          <w:tcPr>
            <w:tcW w:w="582" w:type="dxa"/>
            <w:shd w:val="clear" w:color="auto" w:fill="auto"/>
            <w:noWrap/>
            <w:vAlign w:val="center"/>
          </w:tcPr>
          <w:p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1084"/>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805"/>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rsidR="00A90F26" w:rsidRPr="007001F1" w:rsidRDefault="00A90F26" w:rsidP="0023087C">
            <w:pPr>
              <w:jc w:val="both"/>
              <w:rPr>
                <w:color w:val="000000"/>
                <w:highlight w:val="yellow"/>
              </w:rPr>
            </w:pPr>
            <w:r w:rsidRPr="007001F1">
              <w:rPr>
                <w:color w:val="000000"/>
                <w:sz w:val="22"/>
                <w:szCs w:val="22"/>
              </w:rPr>
              <w:t>V prípade, ak ide o zmeny z dôvodov ustanovených v §18 ods. 1 písm. b) alebo c) ZVO</w:t>
            </w:r>
            <w:ins w:id="2192" w:author="Autor">
              <w:r w:rsidR="006D2CC8" w:rsidRPr="007B3CA2">
                <w:rPr>
                  <w:color w:val="000000"/>
                  <w:sz w:val="22"/>
                </w:rPr>
                <w:t xml:space="preserve"> nemôže dôjsť k navýšeniu hodnoty plnenia o viac</w:t>
              </w:r>
              <w:r w:rsidR="006D2CC8" w:rsidRPr="007001F1" w:rsidDel="006D2CC8">
                <w:rPr>
                  <w:color w:val="000000"/>
                  <w:sz w:val="22"/>
                  <w:szCs w:val="22"/>
                </w:rPr>
                <w:t xml:space="preserve"> </w:t>
              </w:r>
            </w:ins>
            <w:del w:id="2193" w:author="Autor">
              <w:r w:rsidRPr="007001F1" w:rsidDel="006D2CC8">
                <w:rPr>
                  <w:color w:val="000000"/>
                  <w:sz w:val="22"/>
                  <w:szCs w:val="22"/>
                </w:rPr>
                <w:delText xml:space="preserve">, je hodnota všetkých zmien nižšia </w:delText>
              </w:r>
            </w:del>
            <w:r w:rsidRPr="007001F1">
              <w:rPr>
                <w:color w:val="000000"/>
                <w:sz w:val="22"/>
                <w:szCs w:val="22"/>
              </w:rPr>
              <w:t>ako 50% hodnoty pôvodnej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rsidR="00A90F26" w:rsidRPr="007001F1" w:rsidRDefault="00A90F26" w:rsidP="00176686">
            <w:pPr>
              <w:jc w:val="both"/>
              <w:rPr>
                <w:color w:val="000000"/>
              </w:rPr>
            </w:pPr>
            <w:r w:rsidRPr="007001F1">
              <w:rPr>
                <w:color w:val="000000"/>
                <w:sz w:val="22"/>
                <w:szCs w:val="22"/>
              </w:rPr>
              <w:t xml:space="preserve">V prípade, ak ide o iné dôvody zmeny, než sú uvedené v §18 ods. 1 písm. b) alebo c), je hodnota </w:t>
            </w:r>
            <w:r w:rsidRPr="007001F1">
              <w:rPr>
                <w:color w:val="000000"/>
                <w:sz w:val="22"/>
                <w:szCs w:val="22"/>
              </w:rPr>
              <w:lastRenderedPageBreak/>
              <w:t>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ins w:id="2194" w:author="Autor">
              <w:r w:rsidR="00176686">
                <w:rPr>
                  <w:color w:val="000000"/>
                  <w:sz w:val="22"/>
                  <w:szCs w:val="22"/>
                </w:rPr>
                <w:t>, ak ide o koncesiu,</w:t>
              </w:r>
            </w:ins>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5</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ins w:id="2195" w:author="Autor">
              <w:r w:rsidR="00176686">
                <w:rPr>
                  <w:color w:val="000000"/>
                  <w:sz w:val="22"/>
                </w:rPr>
                <w:t>ods. 2 ZVO, ak ide o zmluvu a rámcovú dohodu, alebo podľa § 5 ods. 7 ZVO, ak ide o koncesnú zmluvu</w:t>
              </w:r>
            </w:ins>
            <w:del w:id="2196" w:author="Autor">
              <w:r w:rsidRPr="007001F1" w:rsidDel="00176686">
                <w:rPr>
                  <w:color w:val="000000"/>
                  <w:sz w:val="22"/>
                  <w:szCs w:val="22"/>
                </w:rPr>
                <w:delText>v závislosti od typu zákazky</w:delText>
              </w:r>
            </w:del>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rsidR="00A90F26" w:rsidRPr="007001F1" w:rsidRDefault="00A90F26" w:rsidP="00A3755D">
            <w:pPr>
              <w:jc w:val="both"/>
              <w:rPr>
                <w:color w:val="000000"/>
              </w:rPr>
            </w:pPr>
            <w:r w:rsidRPr="007001F1">
              <w:rPr>
                <w:sz w:val="22"/>
                <w:lang w:eastAsia="en-US"/>
              </w:rPr>
              <w:t>Bolo dodržané,</w:t>
            </w:r>
            <w:ins w:id="2197" w:author="Autor">
              <w:r w:rsidR="00176686">
                <w:rPr>
                  <w:sz w:val="22"/>
                  <w:lang w:eastAsia="en-US"/>
                </w:rPr>
                <w:t xml:space="preserve"> </w:t>
              </w:r>
            </w:ins>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DA30D4">
        <w:trPr>
          <w:trHeight w:val="299"/>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autoSpaceDE w:val="0"/>
              <w:autoSpaceDN w:val="0"/>
              <w:adjustRightInd w:val="0"/>
              <w:jc w:val="both"/>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11</w:t>
            </w:r>
          </w:p>
        </w:tc>
        <w:tc>
          <w:tcPr>
            <w:tcW w:w="4820" w:type="dxa"/>
            <w:gridSpan w:val="2"/>
            <w:shd w:val="clear" w:color="auto" w:fill="auto"/>
            <w:vAlign w:val="center"/>
          </w:tcPr>
          <w:p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ins w:id="2198" w:author="Autor">
              <w:r w:rsidR="00176686">
                <w:rPr>
                  <w:color w:val="000000"/>
                  <w:sz w:val="22"/>
                  <w:szCs w:val="22"/>
                </w:rPr>
                <w:t>6</w:t>
              </w:r>
            </w:ins>
            <w:del w:id="2199" w:author="Autor">
              <w:r w:rsidRPr="007001F1" w:rsidDel="00176686">
                <w:rPr>
                  <w:color w:val="000000"/>
                  <w:sz w:val="22"/>
                  <w:szCs w:val="22"/>
                </w:rPr>
                <w:delText>3</w:delText>
              </w:r>
            </w:del>
            <w:r w:rsidRPr="007001F1">
              <w:rPr>
                <w:color w:val="000000"/>
                <w:sz w:val="22"/>
                <w:szCs w:val="22"/>
              </w:rPr>
              <w:t xml:space="preserve"> ods. </w:t>
            </w:r>
            <w:ins w:id="2200" w:author="Autor">
              <w:r w:rsidR="00176686">
                <w:rPr>
                  <w:color w:val="000000"/>
                  <w:sz w:val="22"/>
                  <w:szCs w:val="22"/>
                </w:rPr>
                <w:t>4</w:t>
              </w:r>
            </w:ins>
            <w:del w:id="2201" w:author="Autor">
              <w:r w:rsidR="001C4B70" w:rsidRPr="007001F1" w:rsidDel="00176686">
                <w:rPr>
                  <w:color w:val="000000"/>
                  <w:sz w:val="22"/>
                  <w:szCs w:val="22"/>
                </w:rPr>
                <w:delText>5</w:delText>
              </w:r>
            </w:del>
            <w:r w:rsidRPr="007001F1">
              <w:rPr>
                <w:color w:val="000000"/>
                <w:sz w:val="22"/>
                <w:szCs w:val="22"/>
              </w:rPr>
              <w:t xml:space="preserve">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23087C">
            <w:pPr>
              <w:jc w:val="center"/>
              <w:rPr>
                <w:color w:val="000000"/>
              </w:rPr>
            </w:pPr>
          </w:p>
        </w:tc>
        <w:tc>
          <w:tcPr>
            <w:tcW w:w="567" w:type="dxa"/>
            <w:shd w:val="clear" w:color="auto" w:fill="auto"/>
            <w:vAlign w:val="center"/>
          </w:tcPr>
          <w:p w:rsidR="00F57BCB" w:rsidRPr="007001F1" w:rsidRDefault="00F57BCB" w:rsidP="0023087C">
            <w:pPr>
              <w:jc w:val="center"/>
              <w:rPr>
                <w:color w:val="000000"/>
              </w:rPr>
            </w:pPr>
          </w:p>
        </w:tc>
        <w:tc>
          <w:tcPr>
            <w:tcW w:w="776" w:type="dxa"/>
            <w:shd w:val="clear" w:color="auto" w:fill="auto"/>
            <w:vAlign w:val="center"/>
          </w:tcPr>
          <w:p w:rsidR="00F57BCB" w:rsidRPr="007001F1" w:rsidRDefault="00F57BCB" w:rsidP="0023087C">
            <w:pPr>
              <w:jc w:val="center"/>
              <w:rPr>
                <w:color w:val="000000"/>
              </w:rPr>
            </w:pPr>
          </w:p>
        </w:tc>
        <w:tc>
          <w:tcPr>
            <w:tcW w:w="1775" w:type="dxa"/>
            <w:shd w:val="clear" w:color="auto" w:fill="auto"/>
            <w:vAlign w:val="center"/>
          </w:tcPr>
          <w:p w:rsidR="00F57BCB" w:rsidRPr="007001F1" w:rsidRDefault="00F57BCB"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ins w:id="2202" w:author="Autor">
              <w:r w:rsidR="00176686">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E94B70" w:rsidRPr="007001F1" w:rsidTr="00DA30D4">
        <w:trPr>
          <w:trHeight w:val="405"/>
        </w:trPr>
        <w:tc>
          <w:tcPr>
            <w:tcW w:w="582" w:type="dxa"/>
            <w:vMerge w:val="restart"/>
            <w:shd w:val="clear" w:color="auto" w:fill="auto"/>
            <w:noWrap/>
            <w:vAlign w:val="center"/>
          </w:tcPr>
          <w:p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94B70" w:rsidRPr="007001F1" w:rsidTr="007261E4">
        <w:trPr>
          <w:trHeight w:val="845"/>
        </w:trPr>
        <w:tc>
          <w:tcPr>
            <w:tcW w:w="582" w:type="dxa"/>
            <w:vMerge/>
            <w:shd w:val="clear" w:color="auto" w:fill="auto"/>
            <w:noWrap/>
            <w:vAlign w:val="center"/>
          </w:tcPr>
          <w:p w:rsidR="00E94B70" w:rsidRPr="007001F1" w:rsidRDefault="00E94B70" w:rsidP="0023087C">
            <w:pPr>
              <w:jc w:val="center"/>
              <w:rPr>
                <w:color w:val="000000"/>
              </w:rPr>
            </w:pPr>
          </w:p>
        </w:tc>
        <w:tc>
          <w:tcPr>
            <w:tcW w:w="4820" w:type="dxa"/>
            <w:gridSpan w:val="2"/>
            <w:shd w:val="clear" w:color="auto" w:fill="auto"/>
            <w:vAlign w:val="center"/>
          </w:tcPr>
          <w:p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ins w:id="2203" w:author="Autor">
              <w:r w:rsidR="008F5BD7">
                <w:rPr>
                  <w:color w:val="000000"/>
                  <w:sz w:val="22"/>
                  <w:szCs w:val="22"/>
                </w:rPr>
                <w:t xml:space="preserve"> </w:t>
              </w:r>
              <w:r w:rsidR="008F5BD7">
                <w:rPr>
                  <w:sz w:val="22"/>
                  <w:szCs w:val="22"/>
                </w:rPr>
                <w:t>(ak relevantné)</w:t>
              </w:r>
            </w:ins>
            <w:r w:rsidRPr="007001F1">
              <w:rPr>
                <w:color w:val="000000"/>
                <w:sz w:val="22"/>
                <w:szCs w:val="22"/>
              </w:rPr>
              <w:t xml:space="preserve">?          </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rsidR="00E70D44" w:rsidRPr="007001F1" w:rsidRDefault="00E70D44" w:rsidP="0023087C">
            <w:pPr>
              <w:jc w:val="center"/>
              <w:rPr>
                <w:color w:val="000000"/>
              </w:rPr>
            </w:pPr>
          </w:p>
        </w:tc>
        <w:tc>
          <w:tcPr>
            <w:tcW w:w="567" w:type="dxa"/>
            <w:shd w:val="clear" w:color="auto" w:fill="auto"/>
            <w:vAlign w:val="center"/>
          </w:tcPr>
          <w:p w:rsidR="00E70D44" w:rsidRPr="007001F1" w:rsidRDefault="00E70D44" w:rsidP="0023087C">
            <w:pPr>
              <w:jc w:val="center"/>
              <w:rPr>
                <w:color w:val="000000"/>
              </w:rPr>
            </w:pPr>
          </w:p>
        </w:tc>
        <w:tc>
          <w:tcPr>
            <w:tcW w:w="776" w:type="dxa"/>
            <w:shd w:val="clear" w:color="auto" w:fill="auto"/>
            <w:vAlign w:val="center"/>
          </w:tcPr>
          <w:p w:rsidR="00E70D44" w:rsidRPr="007001F1" w:rsidRDefault="00E70D44" w:rsidP="0023087C">
            <w:pPr>
              <w:jc w:val="center"/>
              <w:rPr>
                <w:color w:val="000000"/>
              </w:rPr>
            </w:pPr>
          </w:p>
        </w:tc>
        <w:tc>
          <w:tcPr>
            <w:tcW w:w="1775" w:type="dxa"/>
            <w:shd w:val="clear" w:color="auto" w:fill="auto"/>
            <w:vAlign w:val="center"/>
          </w:tcPr>
          <w:p w:rsidR="00E70D44" w:rsidRPr="007001F1" w:rsidRDefault="00E70D44" w:rsidP="0023087C">
            <w:pPr>
              <w:jc w:val="center"/>
              <w:rPr>
                <w:color w:val="000000"/>
              </w:rPr>
            </w:pPr>
          </w:p>
        </w:tc>
      </w:tr>
      <w:tr w:rsidR="00D2171A" w:rsidRPr="007001F1" w:rsidTr="007261E4">
        <w:trPr>
          <w:trHeight w:val="300"/>
        </w:trPr>
        <w:tc>
          <w:tcPr>
            <w:tcW w:w="9087" w:type="dxa"/>
            <w:gridSpan w:val="7"/>
            <w:shd w:val="clear" w:color="auto" w:fill="auto"/>
            <w:noWrap/>
            <w:vAlign w:val="center"/>
          </w:tcPr>
          <w:p w:rsidR="00D2171A" w:rsidRPr="007001F1" w:rsidRDefault="00D2171A" w:rsidP="00D2171A">
            <w:pPr>
              <w:jc w:val="both"/>
              <w:rPr>
                <w:b/>
                <w:sz w:val="20"/>
                <w:szCs w:val="20"/>
              </w:rPr>
            </w:pPr>
            <w:r w:rsidRPr="007001F1">
              <w:rPr>
                <w:b/>
                <w:sz w:val="20"/>
                <w:szCs w:val="20"/>
              </w:rPr>
              <w:t>VYJADRENIE</w:t>
            </w:r>
          </w:p>
          <w:p w:rsidR="00D2171A" w:rsidRPr="007001F1" w:rsidRDefault="00D2171A" w:rsidP="00D2171A">
            <w:pPr>
              <w:jc w:val="both"/>
              <w:rPr>
                <w:sz w:val="20"/>
                <w:szCs w:val="20"/>
              </w:rPr>
            </w:pPr>
          </w:p>
          <w:p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128"/>
              <w:t>[1]</w:t>
            </w:r>
          </w:p>
          <w:p w:rsidR="00D2171A" w:rsidRPr="007001F1" w:rsidRDefault="00D2171A" w:rsidP="00D2171A">
            <w:pPr>
              <w:rPr>
                <w:b/>
                <w:bCs/>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lastRenderedPageBreak/>
              <w:t>Kontrolu vykonal</w:t>
            </w:r>
            <w:ins w:id="2206" w:author="Autor">
              <w:r w:rsidR="00176686">
                <w:rPr>
                  <w:rStyle w:val="Odkaznapoznmkupodiarou"/>
                  <w:b/>
                  <w:bCs/>
                  <w:sz w:val="22"/>
                  <w:szCs w:val="22"/>
                </w:rPr>
                <w:footnoteReference w:customMarkFollows="1" w:id="129"/>
                <w:t>2</w:t>
              </w:r>
            </w:ins>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9087"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ins w:id="2208" w:author="Autor">
              <w:r w:rsidR="00E3352C">
                <w:rPr>
                  <w:b/>
                  <w:bCs/>
                  <w:sz w:val="22"/>
                  <w:szCs w:val="22"/>
                </w:rPr>
                <w:t>schválil</w:t>
              </w:r>
              <w:r w:rsidR="00E3352C" w:rsidRPr="007001F1" w:rsidDel="00E3352C">
                <w:rPr>
                  <w:b/>
                  <w:bCs/>
                  <w:sz w:val="22"/>
                  <w:szCs w:val="22"/>
                </w:rPr>
                <w:t xml:space="preserve"> </w:t>
              </w:r>
            </w:ins>
            <w:del w:id="2209" w:author="Autor">
              <w:r w:rsidRPr="007001F1" w:rsidDel="00E3352C">
                <w:rPr>
                  <w:b/>
                  <w:bCs/>
                  <w:sz w:val="22"/>
                  <w:szCs w:val="22"/>
                </w:rPr>
                <w:delText>vykonal</w:delText>
              </w:r>
            </w:del>
            <w:ins w:id="2210" w:author="Autor">
              <w:r w:rsidR="00176686">
                <w:rPr>
                  <w:rStyle w:val="Odkaznapoznmkupodiarou"/>
                  <w:b/>
                  <w:bCs/>
                  <w:sz w:val="22"/>
                  <w:szCs w:val="22"/>
                </w:rPr>
                <w:footnoteReference w:customMarkFollows="1" w:id="130"/>
                <w:t>3</w:t>
              </w:r>
            </w:ins>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617EE4" w:rsidRPr="007001F1" w:rsidRDefault="00617EE4"/>
    <w:p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rsidTr="007261E4">
        <w:trPr>
          <w:trHeight w:val="645"/>
        </w:trPr>
        <w:tc>
          <w:tcPr>
            <w:tcW w:w="8710" w:type="dxa"/>
            <w:gridSpan w:val="7"/>
            <w:shd w:val="clear" w:color="000000" w:fill="60497A"/>
            <w:vAlign w:val="center"/>
            <w:hideMark/>
          </w:tcPr>
          <w:p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2212"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ins w:id="2213" w:author="Autor">
              <w:r w:rsidR="00176686">
                <w:rPr>
                  <w:b/>
                  <w:bCs/>
                  <w:color w:val="FFFFFF"/>
                </w:rPr>
                <w:t xml:space="preserve"> </w:t>
              </w:r>
            </w:ins>
            <w:r w:rsidRPr="007001F1">
              <w:rPr>
                <w:b/>
                <w:bCs/>
                <w:color w:val="FFFFFF"/>
              </w:rPr>
              <w:t>post kontrola</w:t>
            </w:r>
            <w:bookmarkEnd w:id="2212"/>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6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Názov </w:t>
            </w:r>
            <w:r w:rsidR="00606F32">
              <w:rPr>
                <w:color w:val="000000"/>
                <w:sz w:val="22"/>
                <w:szCs w:val="22"/>
              </w:rPr>
              <w:t>prioritnej osi/</w:t>
            </w:r>
            <w:r w:rsidRPr="007001F1">
              <w:rPr>
                <w:color w:val="000000"/>
                <w:sz w:val="22"/>
                <w:szCs w:val="22"/>
              </w:rPr>
              <w:t>opatrenia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rsidTr="007261E4">
        <w:trPr>
          <w:trHeight w:val="33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rsidTr="007261E4">
        <w:trPr>
          <w:trHeight w:val="9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Bola zmena zmluvy vykonaná na základe priameho </w:t>
            </w:r>
          </w:p>
          <w:p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rsidR="004D0B9F" w:rsidRPr="007001F1" w:rsidRDefault="004D0B9F" w:rsidP="00D2171A">
            <w:pP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12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lastRenderedPageBreak/>
              <w:t>Navrhovaná hodnota zákazky s DPH</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529"/>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15"/>
        </w:trPr>
        <w:tc>
          <w:tcPr>
            <w:tcW w:w="582"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Poznámka</w:t>
            </w:r>
          </w:p>
        </w:tc>
      </w:tr>
      <w:tr w:rsidR="00D2171A" w:rsidRPr="007001F1" w:rsidTr="007261E4">
        <w:trPr>
          <w:trHeight w:val="20"/>
        </w:trPr>
        <w:tc>
          <w:tcPr>
            <w:tcW w:w="582" w:type="dxa"/>
            <w:shd w:val="clear" w:color="auto" w:fill="auto"/>
            <w:noWrap/>
            <w:vAlign w:val="center"/>
          </w:tcPr>
          <w:p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ins w:id="2214" w:author="Autor">
              <w:r w:rsidR="00176686">
                <w:rPr>
                  <w:sz w:val="22"/>
                  <w:lang w:eastAsia="en-US"/>
                </w:rPr>
                <w:t xml:space="preserve"> </w:t>
              </w:r>
            </w:ins>
            <w:proofErr w:type="spellStart"/>
            <w:r w:rsidRPr="007001F1">
              <w:rPr>
                <w:sz w:val="22"/>
                <w:lang w:eastAsia="en-US"/>
              </w:rPr>
              <w:t>ante</w:t>
            </w:r>
            <w:proofErr w:type="spellEnd"/>
            <w:r w:rsidRPr="007001F1">
              <w:rPr>
                <w:sz w:val="22"/>
                <w:lang w:eastAsia="en-US"/>
              </w:rPr>
              <w:t xml:space="preserve"> kontroly? </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94B70" w:rsidRPr="007001F1" w:rsidTr="00DA30D4">
        <w:trPr>
          <w:trHeight w:val="414"/>
        </w:trPr>
        <w:tc>
          <w:tcPr>
            <w:tcW w:w="582" w:type="dxa"/>
            <w:vMerge w:val="restart"/>
            <w:shd w:val="clear" w:color="auto" w:fill="auto"/>
            <w:noWrap/>
            <w:vAlign w:val="center"/>
          </w:tcPr>
          <w:p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A3755D">
            <w:pPr>
              <w:autoSpaceDE w:val="0"/>
              <w:autoSpaceDN w:val="0"/>
              <w:adjustRightInd w:val="0"/>
              <w:jc w:val="both"/>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D2171A">
            <w:pPr>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del w:id="2215" w:author="Autor">
              <w:r w:rsidRPr="007001F1" w:rsidDel="00176686">
                <w:rPr>
                  <w:color w:val="000000"/>
                  <w:sz w:val="22"/>
                  <w:szCs w:val="22"/>
                </w:rPr>
                <w:delText>3</w:delText>
              </w:r>
            </w:del>
            <w:ins w:id="2216" w:author="Autor">
              <w:r w:rsidR="00176686">
                <w:rPr>
                  <w:color w:val="000000"/>
                  <w:sz w:val="22"/>
                  <w:szCs w:val="22"/>
                </w:rPr>
                <w:t>6</w:t>
              </w:r>
            </w:ins>
            <w:r w:rsidRPr="007001F1">
              <w:rPr>
                <w:color w:val="000000"/>
                <w:sz w:val="22"/>
                <w:szCs w:val="22"/>
              </w:rPr>
              <w:t xml:space="preserve"> ods. </w:t>
            </w:r>
            <w:del w:id="2217" w:author="Autor">
              <w:r w:rsidR="001C4B70" w:rsidRPr="007001F1" w:rsidDel="00176686">
                <w:rPr>
                  <w:color w:val="000000"/>
                  <w:sz w:val="22"/>
                  <w:szCs w:val="22"/>
                </w:rPr>
                <w:delText>5</w:delText>
              </w:r>
            </w:del>
            <w:ins w:id="2218" w:author="Autor">
              <w:r w:rsidR="00176686">
                <w:rPr>
                  <w:color w:val="000000"/>
                  <w:sz w:val="22"/>
                  <w:szCs w:val="22"/>
                </w:rPr>
                <w:t>4</w:t>
              </w:r>
            </w:ins>
            <w:r w:rsidRPr="007001F1">
              <w:rPr>
                <w:color w:val="000000"/>
                <w:sz w:val="22"/>
                <w:szCs w:val="22"/>
              </w:rPr>
              <w:t xml:space="preserve"> ZVO?</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E70D44" w:rsidRPr="007001F1" w:rsidRDefault="00E70D44" w:rsidP="00D2171A">
            <w:pPr>
              <w:jc w:val="center"/>
              <w:rPr>
                <w:color w:val="000000"/>
              </w:rPr>
            </w:pPr>
          </w:p>
        </w:tc>
        <w:tc>
          <w:tcPr>
            <w:tcW w:w="567" w:type="dxa"/>
            <w:shd w:val="clear" w:color="auto" w:fill="auto"/>
            <w:vAlign w:val="center"/>
          </w:tcPr>
          <w:p w:rsidR="00E70D44" w:rsidRPr="007001F1" w:rsidRDefault="00E70D44" w:rsidP="00D2171A">
            <w:pPr>
              <w:jc w:val="center"/>
              <w:rPr>
                <w:color w:val="000000"/>
              </w:rPr>
            </w:pPr>
          </w:p>
        </w:tc>
        <w:tc>
          <w:tcPr>
            <w:tcW w:w="776" w:type="dxa"/>
            <w:shd w:val="clear" w:color="auto" w:fill="auto"/>
            <w:vAlign w:val="center"/>
          </w:tcPr>
          <w:p w:rsidR="00E70D44" w:rsidRPr="007001F1" w:rsidRDefault="00E70D44" w:rsidP="00D2171A">
            <w:pPr>
              <w:jc w:val="center"/>
              <w:rPr>
                <w:color w:val="000000"/>
              </w:rPr>
            </w:pPr>
          </w:p>
        </w:tc>
        <w:tc>
          <w:tcPr>
            <w:tcW w:w="1398" w:type="dxa"/>
            <w:shd w:val="clear" w:color="auto" w:fill="auto"/>
            <w:vAlign w:val="center"/>
          </w:tcPr>
          <w:p w:rsidR="00E70D44" w:rsidRPr="007001F1" w:rsidRDefault="00E70D44" w:rsidP="00D2171A">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D2171A">
            <w:pPr>
              <w:jc w:val="center"/>
              <w:rPr>
                <w:color w:val="000000"/>
              </w:rPr>
            </w:pPr>
          </w:p>
        </w:tc>
        <w:tc>
          <w:tcPr>
            <w:tcW w:w="567" w:type="dxa"/>
            <w:shd w:val="clear" w:color="auto" w:fill="auto"/>
            <w:vAlign w:val="center"/>
          </w:tcPr>
          <w:p w:rsidR="00F57BCB" w:rsidRPr="007001F1" w:rsidRDefault="00F57BCB" w:rsidP="00D2171A">
            <w:pPr>
              <w:jc w:val="center"/>
              <w:rPr>
                <w:color w:val="000000"/>
              </w:rPr>
            </w:pPr>
          </w:p>
        </w:tc>
        <w:tc>
          <w:tcPr>
            <w:tcW w:w="776" w:type="dxa"/>
            <w:shd w:val="clear" w:color="auto" w:fill="auto"/>
            <w:vAlign w:val="center"/>
          </w:tcPr>
          <w:p w:rsidR="00F57BCB" w:rsidRPr="007001F1" w:rsidRDefault="00F57BCB" w:rsidP="00D2171A">
            <w:pPr>
              <w:jc w:val="center"/>
              <w:rPr>
                <w:color w:val="000000"/>
              </w:rPr>
            </w:pPr>
          </w:p>
        </w:tc>
        <w:tc>
          <w:tcPr>
            <w:tcW w:w="1398" w:type="dxa"/>
            <w:shd w:val="clear" w:color="auto" w:fill="auto"/>
            <w:vAlign w:val="center"/>
          </w:tcPr>
          <w:p w:rsidR="00F57BCB" w:rsidRPr="007001F1" w:rsidRDefault="00F57BCB"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ins w:id="2219" w:author="Autor">
              <w:r w:rsidR="00176686">
                <w:rPr>
                  <w:color w:val="000000"/>
                  <w:sz w:val="22"/>
                  <w:szCs w:val="22"/>
                </w:rPr>
                <w:t xml:space="preserve"> </w:t>
              </w:r>
            </w:ins>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ins w:id="2220" w:author="Autor">
              <w:r w:rsidR="00176686">
                <w:rPr>
                  <w:color w:val="000000"/>
                  <w:sz w:val="22"/>
                  <w:szCs w:val="22"/>
                </w:rPr>
                <w:t xml:space="preserve"> </w:t>
              </w:r>
            </w:ins>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300"/>
        </w:trPr>
        <w:tc>
          <w:tcPr>
            <w:tcW w:w="8710" w:type="dxa"/>
            <w:gridSpan w:val="7"/>
            <w:shd w:val="clear" w:color="auto" w:fill="auto"/>
            <w:noWrap/>
            <w:vAlign w:val="center"/>
          </w:tcPr>
          <w:p w:rsidR="00D2171A" w:rsidRPr="007001F1" w:rsidRDefault="00027816" w:rsidP="00D2171A">
            <w:pPr>
              <w:jc w:val="both"/>
              <w:rPr>
                <w:b/>
                <w:sz w:val="20"/>
                <w:szCs w:val="20"/>
              </w:rPr>
            </w:pPr>
            <w:r w:rsidRPr="007001F1">
              <w:rPr>
                <w:b/>
                <w:sz w:val="20"/>
                <w:szCs w:val="20"/>
              </w:rPr>
              <w:t>VYJADRENIE</w:t>
            </w: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1"/>
              <w:t>[1]</w:t>
            </w:r>
          </w:p>
          <w:p w:rsidR="00D2171A" w:rsidRPr="007001F1" w:rsidRDefault="00D2171A" w:rsidP="00D2171A">
            <w:pPr>
              <w:rPr>
                <w:sz w:val="20"/>
                <w:szCs w:val="2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ins w:id="2223" w:author="Autor">
              <w:r w:rsidR="00DC4DA1">
                <w:rPr>
                  <w:rStyle w:val="Odkaznapoznmkupodiarou"/>
                  <w:b/>
                  <w:bCs/>
                  <w:sz w:val="22"/>
                  <w:szCs w:val="22"/>
                </w:rPr>
                <w:footnoteReference w:customMarkFollows="1" w:id="132"/>
                <w:t>2</w:t>
              </w:r>
            </w:ins>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8710"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lastRenderedPageBreak/>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ins w:id="2225" w:author="Autor">
              <w:r w:rsidR="00E3352C">
                <w:rPr>
                  <w:b/>
                  <w:bCs/>
                  <w:sz w:val="22"/>
                  <w:szCs w:val="22"/>
                </w:rPr>
                <w:t>schválil</w:t>
              </w:r>
              <w:r w:rsidR="00E3352C" w:rsidRPr="007001F1" w:rsidDel="00E3352C">
                <w:rPr>
                  <w:b/>
                  <w:bCs/>
                  <w:sz w:val="22"/>
                  <w:szCs w:val="22"/>
                </w:rPr>
                <w:t xml:space="preserve"> </w:t>
              </w:r>
            </w:ins>
            <w:del w:id="2226" w:author="Autor">
              <w:r w:rsidRPr="007001F1" w:rsidDel="00E3352C">
                <w:rPr>
                  <w:b/>
                  <w:bCs/>
                  <w:sz w:val="22"/>
                  <w:szCs w:val="22"/>
                </w:rPr>
                <w:delText>vykonal</w:delText>
              </w:r>
            </w:del>
            <w:ins w:id="2227" w:author="Autor">
              <w:r w:rsidR="00DC4DA1">
                <w:rPr>
                  <w:rStyle w:val="Odkaznapoznmkupodiarou"/>
                  <w:b/>
                  <w:bCs/>
                  <w:sz w:val="22"/>
                  <w:szCs w:val="22"/>
                </w:rPr>
                <w:footnoteReference w:customMarkFollows="1" w:id="133"/>
                <w:t>3</w:t>
              </w:r>
            </w:ins>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D2171A" w:rsidRDefault="00D2171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56F1" w:rsidRDefault="006D56F1"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rsidTr="00634A35">
        <w:trPr>
          <w:trHeight w:val="645"/>
        </w:trPr>
        <w:tc>
          <w:tcPr>
            <w:tcW w:w="9087" w:type="dxa"/>
            <w:gridSpan w:val="7"/>
            <w:shd w:val="clear" w:color="000000" w:fill="60497A"/>
            <w:vAlign w:val="center"/>
            <w:hideMark/>
          </w:tcPr>
          <w:p w:rsidR="006D56F1" w:rsidRPr="007001F1" w:rsidRDefault="006D56F1" w:rsidP="00021036">
            <w:pPr>
              <w:jc w:val="center"/>
              <w:rPr>
                <w:b/>
                <w:bCs/>
                <w:color w:val="FFFFFF"/>
              </w:rPr>
            </w:pPr>
            <w:bookmarkStart w:id="2229" w:name="KZ_45" w:colFirst="0" w:colLast="2"/>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r>
              <w:rPr>
                <w:b/>
                <w:bCs/>
                <w:color w:val="FFFFFF"/>
              </w:rPr>
              <w:t xml:space="preserve"> tisíc EUR</w:t>
            </w:r>
            <w:r w:rsidRPr="007001F1">
              <w:rPr>
                <w:b/>
                <w:bCs/>
                <w:color w:val="FFFFFF"/>
              </w:rPr>
              <w:t>- štandardná ex</w:t>
            </w:r>
            <w:ins w:id="2230" w:author="Autor">
              <w:r w:rsidR="00DC4DA1">
                <w:rPr>
                  <w:b/>
                  <w:bCs/>
                  <w:color w:val="FFFFFF"/>
                </w:rPr>
                <w:t xml:space="preserve"> </w:t>
              </w:r>
            </w:ins>
            <w:r w:rsidRPr="007001F1">
              <w:rPr>
                <w:b/>
                <w:bCs/>
                <w:color w:val="FFFFFF"/>
              </w:rPr>
              <w:t>post kontrola</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66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rsidTr="00634A35">
        <w:trPr>
          <w:trHeight w:val="33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0 000 EUR s DPH</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tcPr>
          <w:p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6D56F1" w:rsidRPr="007001F1" w:rsidRDefault="006D56F1" w:rsidP="00021036">
            <w:pPr>
              <w:rPr>
                <w:color w:val="000000"/>
              </w:rPr>
            </w:pPr>
            <w:r w:rsidRPr="007001F1">
              <w:rPr>
                <w:color w:val="000000"/>
                <w:sz w:val="22"/>
                <w:szCs w:val="22"/>
              </w:rPr>
              <w:t>Štandardná ex</w:t>
            </w:r>
            <w:ins w:id="2231" w:author="Autor">
              <w:r w:rsidR="00DC4DA1">
                <w:rPr>
                  <w:color w:val="000000"/>
                  <w:sz w:val="22"/>
                  <w:szCs w:val="22"/>
                </w:rPr>
                <w:t xml:space="preserve"> </w:t>
              </w:r>
            </w:ins>
            <w:r w:rsidRPr="007001F1">
              <w:rPr>
                <w:color w:val="000000"/>
                <w:sz w:val="22"/>
                <w:szCs w:val="22"/>
              </w:rPr>
              <w:t>post kontrola</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15"/>
        </w:trPr>
        <w:tc>
          <w:tcPr>
            <w:tcW w:w="774"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Poznámka</w:t>
            </w:r>
          </w:p>
        </w:tc>
      </w:tr>
      <w:tr w:rsidR="006D56F1" w:rsidRPr="007001F1" w:rsidTr="00634A35">
        <w:trPr>
          <w:trHeight w:val="20"/>
        </w:trPr>
        <w:tc>
          <w:tcPr>
            <w:tcW w:w="774" w:type="dxa"/>
            <w:shd w:val="clear" w:color="auto" w:fill="auto"/>
            <w:noWrap/>
            <w:vAlign w:val="center"/>
          </w:tcPr>
          <w:p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CF7FB2">
              <w:rPr>
                <w:sz w:val="22"/>
                <w:szCs w:val="22"/>
                <w:rPrChange w:id="2232" w:author="Autor">
                  <w:rPr>
                    <w:color w:val="000000"/>
                    <w:sz w:val="22"/>
                    <w:szCs w:val="22"/>
                  </w:rPr>
                </w:rPrChange>
              </w:rPr>
              <w:t>pre</w:t>
            </w:r>
            <w:ins w:id="2233" w:author="Autor">
              <w:r w:rsidR="00CF7FB2">
                <w:rPr>
                  <w:sz w:val="22"/>
                  <w:szCs w:val="22"/>
                </w:rPr>
                <w:t xml:space="preserve"> </w:t>
              </w:r>
            </w:ins>
            <w:r w:rsidRPr="00CF7FB2">
              <w:rPr>
                <w:bCs/>
                <w:sz w:val="22"/>
                <w:szCs w:val="22"/>
                <w:rPrChange w:id="2234" w:author="Autor">
                  <w:rPr>
                    <w:bCs/>
                    <w:color w:val="FFFFFF"/>
                    <w:sz w:val="22"/>
                    <w:szCs w:val="22"/>
                  </w:rPr>
                </w:rPrChange>
              </w:rPr>
              <w:t>zákazky vyhlásené osobou, ktorej verejný obstarávateľ poskytne 50% a menej finančných prostriedkov z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776DCA">
        <w:trPr>
          <w:trHeight w:val="20"/>
        </w:trPr>
        <w:tc>
          <w:tcPr>
            <w:tcW w:w="774" w:type="dxa"/>
            <w:shd w:val="clear" w:color="auto" w:fill="auto"/>
            <w:noWrap/>
            <w:vAlign w:val="center"/>
            <w:hideMark/>
          </w:tcPr>
          <w:p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08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lastRenderedPageBreak/>
              <w:t>4</w:t>
            </w:r>
          </w:p>
        </w:tc>
        <w:tc>
          <w:tcPr>
            <w:tcW w:w="4628" w:type="dxa"/>
            <w:gridSpan w:val="2"/>
            <w:shd w:val="clear" w:color="auto" w:fill="auto"/>
            <w:vAlign w:val="center"/>
          </w:tcPr>
          <w:p w:rsidR="006D56F1" w:rsidRPr="00776DCA" w:rsidRDefault="006D56F1" w:rsidP="00EF6B03">
            <w:pPr>
              <w:pStyle w:val="Textkomentra"/>
              <w:jc w:val="both"/>
            </w:pPr>
            <w:r w:rsidRPr="00776DCA">
              <w:rPr>
                <w:sz w:val="22"/>
                <w:szCs w:val="22"/>
              </w:rPr>
              <w:t>Zverejnil prijímateľ výzvu na predkladanie ponúk na svojom alebo inom vhodnom webovom sídle v súlade s</w:t>
            </w:r>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BC461E"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65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5</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hyperlink r:id="rId13" w:history="1">
              <w:r w:rsidRPr="009A167E">
                <w:rPr>
                  <w:rStyle w:val="Hypertextovprepojenie"/>
                  <w:sz w:val="22"/>
                  <w:szCs w:val="22"/>
                </w:rPr>
                <w:t>zakazkycko@vlada.gov.sk</w:t>
              </w:r>
            </w:hyperlink>
            <w:r w:rsidRPr="00776DCA">
              <w:rPr>
                <w:sz w:val="22"/>
                <w:szCs w:val="22"/>
              </w:rPr>
              <w:t xml:space="preserve">?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6</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7</w:t>
            </w:r>
          </w:p>
        </w:tc>
        <w:tc>
          <w:tcPr>
            <w:tcW w:w="4628" w:type="dxa"/>
            <w:gridSpan w:val="2"/>
            <w:shd w:val="clear" w:color="auto" w:fill="auto"/>
            <w:vAlign w:val="center"/>
          </w:tcPr>
          <w:p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rsidR="00762865" w:rsidRPr="00776DCA"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8</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9</w:t>
            </w:r>
          </w:p>
        </w:tc>
        <w:tc>
          <w:tcPr>
            <w:tcW w:w="4628" w:type="dxa"/>
            <w:gridSpan w:val="2"/>
            <w:shd w:val="clear" w:color="auto" w:fill="auto"/>
            <w:vAlign w:val="center"/>
          </w:tcPr>
          <w:p w:rsidR="00762865" w:rsidRPr="00776DCA" w:rsidRDefault="00762865" w:rsidP="0076286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762865" w:rsidRPr="00BC461E"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6D56F1" w:rsidRPr="00BC461E" w:rsidRDefault="006D56F1" w:rsidP="00BC461E">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 Umožnil predkladanie ekvivalentných produktov?</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shd w:val="clear" w:color="auto" w:fill="auto"/>
            <w:noWrap/>
            <w:vAlign w:val="center"/>
          </w:tcPr>
          <w:p w:rsidR="0004690F" w:rsidRDefault="00FE3D48" w:rsidP="00EF6B03">
            <w:pPr>
              <w:jc w:val="center"/>
              <w:rPr>
                <w:color w:val="000000"/>
              </w:rPr>
            </w:pPr>
            <w:r>
              <w:rPr>
                <w:color w:val="000000"/>
                <w:sz w:val="22"/>
                <w:szCs w:val="22"/>
              </w:rPr>
              <w:lastRenderedPageBreak/>
              <w:t>1</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Postupoval prijímateľ pri vyhodnocovaní predložených ponúk v súlade s výzvou na súťaž</w:t>
            </w:r>
            <w:r>
              <w:rPr>
                <w:sz w:val="22"/>
                <w:szCs w:val="22"/>
              </w:rPr>
              <w:t>?</w:t>
            </w:r>
          </w:p>
        </w:tc>
        <w:tc>
          <w:tcPr>
            <w:tcW w:w="567" w:type="dxa"/>
            <w:shd w:val="clear" w:color="auto" w:fill="auto"/>
            <w:vAlign w:val="center"/>
          </w:tcPr>
          <w:p w:rsidR="0004690F" w:rsidRPr="00776DCA"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6D56F1" w:rsidRPr="00776DCA" w:rsidRDefault="006D56F1" w:rsidP="00901DE9">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901DE9" w:rsidRPr="007001F1" w:rsidTr="00634A35">
        <w:trPr>
          <w:trHeight w:val="20"/>
        </w:trPr>
        <w:tc>
          <w:tcPr>
            <w:tcW w:w="774" w:type="dxa"/>
            <w:shd w:val="clear" w:color="auto" w:fill="auto"/>
            <w:noWrap/>
            <w:vAlign w:val="center"/>
          </w:tcPr>
          <w:p w:rsidR="00901DE9" w:rsidRDefault="00FE3D48" w:rsidP="00EF6B03">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901DE9" w:rsidRPr="00776DCA" w:rsidRDefault="00901DE9" w:rsidP="00901DE9">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901DE9" w:rsidRPr="00BC461E" w:rsidRDefault="00901DE9" w:rsidP="00634A35">
            <w:pPr>
              <w:jc w:val="center"/>
              <w:rPr>
                <w:color w:val="000000"/>
              </w:rPr>
            </w:pPr>
          </w:p>
        </w:tc>
        <w:tc>
          <w:tcPr>
            <w:tcW w:w="567" w:type="dxa"/>
            <w:shd w:val="clear" w:color="auto" w:fill="auto"/>
            <w:vAlign w:val="center"/>
          </w:tcPr>
          <w:p w:rsidR="00901DE9" w:rsidRPr="00776DCA" w:rsidRDefault="00901DE9" w:rsidP="00634A35">
            <w:pPr>
              <w:jc w:val="center"/>
              <w:rPr>
                <w:color w:val="000000"/>
              </w:rPr>
            </w:pPr>
          </w:p>
        </w:tc>
        <w:tc>
          <w:tcPr>
            <w:tcW w:w="776" w:type="dxa"/>
            <w:shd w:val="clear" w:color="auto" w:fill="auto"/>
            <w:vAlign w:val="center"/>
          </w:tcPr>
          <w:p w:rsidR="00901DE9" w:rsidRPr="00776DCA" w:rsidRDefault="00901DE9" w:rsidP="00634A35">
            <w:pPr>
              <w:jc w:val="center"/>
              <w:rPr>
                <w:color w:val="000000"/>
              </w:rPr>
            </w:pPr>
          </w:p>
        </w:tc>
        <w:tc>
          <w:tcPr>
            <w:tcW w:w="1775" w:type="dxa"/>
            <w:shd w:val="clear" w:color="auto" w:fill="auto"/>
            <w:vAlign w:val="center"/>
          </w:tcPr>
          <w:p w:rsidR="00901DE9" w:rsidRPr="00776DCA" w:rsidRDefault="00901DE9"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FE3D48" w:rsidP="00EF6B03">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776DCA" w:rsidRDefault="00BE605A" w:rsidP="00634A35">
            <w:pPr>
              <w:jc w:val="center"/>
              <w:rPr>
                <w:color w:val="000000"/>
              </w:rPr>
            </w:pPr>
          </w:p>
        </w:tc>
        <w:tc>
          <w:tcPr>
            <w:tcW w:w="776" w:type="dxa"/>
            <w:shd w:val="clear" w:color="auto" w:fill="auto"/>
            <w:vAlign w:val="center"/>
          </w:tcPr>
          <w:p w:rsidR="00BE605A" w:rsidRPr="00776DCA" w:rsidRDefault="00BE605A" w:rsidP="00634A35">
            <w:pPr>
              <w:jc w:val="center"/>
              <w:rPr>
                <w:color w:val="000000"/>
              </w:rPr>
            </w:pPr>
          </w:p>
        </w:tc>
        <w:tc>
          <w:tcPr>
            <w:tcW w:w="1775" w:type="dxa"/>
            <w:shd w:val="clear" w:color="auto" w:fill="auto"/>
            <w:vAlign w:val="center"/>
          </w:tcPr>
          <w:p w:rsidR="00BE605A" w:rsidRPr="00776DCA" w:rsidRDefault="00BE605A"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pPr>
            <w:r w:rsidRPr="00776DCA">
              <w:rPr>
                <w:sz w:val="22"/>
                <w:szCs w:val="22"/>
              </w:rPr>
              <w:t>Je zmluva uzavretá v súlade s výzvou na predkladanie ponúk a s ponukou úspešného uchádzača?</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6D56F1" w:rsidRPr="00776DCA" w:rsidRDefault="006D56F1" w:rsidP="00634A35">
            <w:pPr>
              <w:jc w:val="both"/>
            </w:pP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vMerge w:val="restart"/>
            <w:shd w:val="clear" w:color="auto" w:fill="auto"/>
            <w:noWrap/>
            <w:vAlign w:val="center"/>
          </w:tcPr>
          <w:p w:rsidR="0004690F" w:rsidRDefault="00FE3D48" w:rsidP="00634A35">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a) Je úspešný uchádzač zapísaný v registri partnerov verejného sektora?</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04690F" w:rsidRPr="007001F1" w:rsidTr="00634A35">
        <w:trPr>
          <w:trHeight w:val="20"/>
        </w:trPr>
        <w:tc>
          <w:tcPr>
            <w:tcW w:w="774" w:type="dxa"/>
            <w:vMerge/>
            <w:shd w:val="clear" w:color="auto" w:fill="auto"/>
            <w:noWrap/>
            <w:vAlign w:val="center"/>
          </w:tcPr>
          <w:p w:rsidR="0004690F" w:rsidRDefault="0004690F" w:rsidP="00634A35">
            <w:pPr>
              <w:jc w:val="center"/>
              <w:rPr>
                <w:color w:val="000000"/>
              </w:rPr>
            </w:pPr>
          </w:p>
        </w:tc>
        <w:tc>
          <w:tcPr>
            <w:tcW w:w="4628" w:type="dxa"/>
            <w:gridSpan w:val="2"/>
            <w:shd w:val="clear" w:color="auto" w:fill="auto"/>
            <w:vAlign w:val="center"/>
          </w:tcPr>
          <w:p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ins w:id="2235" w:author="Autor">
              <w:r w:rsidR="008F5BD7">
                <w:rPr>
                  <w:sz w:val="22"/>
                  <w:szCs w:val="22"/>
                </w:rPr>
                <w:t xml:space="preserve"> (ak relevantné)</w:t>
              </w:r>
            </w:ins>
            <w:r w:rsidRPr="007001F1">
              <w:rPr>
                <w:sz w:val="22"/>
                <w:szCs w:val="22"/>
              </w:rPr>
              <w:t xml:space="preserve">?          </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4</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lastRenderedPageBreak/>
              <w:t>2</w:t>
            </w:r>
            <w:r w:rsidR="009C31E1">
              <w:rPr>
                <w:color w:val="000000"/>
                <w:sz w:val="22"/>
                <w:szCs w:val="22"/>
              </w:rPr>
              <w:t>5</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6</w:t>
            </w:r>
          </w:p>
        </w:tc>
        <w:tc>
          <w:tcPr>
            <w:tcW w:w="4628" w:type="dxa"/>
            <w:gridSpan w:val="2"/>
            <w:shd w:val="clear" w:color="auto" w:fill="auto"/>
            <w:vAlign w:val="center"/>
          </w:tcPr>
          <w:p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ins w:id="2236" w:author="Autor">
              <w:r w:rsidR="00DC4DA1">
                <w:rPr>
                  <w:sz w:val="22"/>
                  <w:szCs w:val="22"/>
                </w:rPr>
                <w:t xml:space="preserve"> </w:t>
              </w:r>
            </w:ins>
            <w:r w:rsidRPr="009A167E">
              <w:rPr>
                <w:color w:val="000000"/>
                <w:sz w:val="22"/>
                <w:szCs w:val="22"/>
              </w:rPr>
              <w:t xml:space="preserve">podľa </w:t>
            </w:r>
            <w:r w:rsidR="00901DE9" w:rsidRPr="009A167E">
              <w:rPr>
                <w:color w:val="000000"/>
                <w:sz w:val="22"/>
                <w:szCs w:val="22"/>
              </w:rPr>
              <w:t>Metodického pokynu č. 12,  v rámci ktorého je upravený spôsob</w:t>
            </w:r>
            <w:ins w:id="2237" w:author="Autor">
              <w:r w:rsidR="00DC4DA1">
                <w:rPr>
                  <w:color w:val="000000"/>
                  <w:sz w:val="22"/>
                  <w:szCs w:val="22"/>
                </w:rPr>
                <w:t xml:space="preserve"> </w:t>
              </w:r>
            </w:ins>
            <w:r w:rsidRPr="009A167E">
              <w:rPr>
                <w:color w:val="000000"/>
                <w:sz w:val="22"/>
                <w:szCs w:val="22"/>
              </w:rPr>
              <w:t>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300"/>
        </w:trPr>
        <w:tc>
          <w:tcPr>
            <w:tcW w:w="9087" w:type="dxa"/>
            <w:gridSpan w:val="7"/>
            <w:shd w:val="clear" w:color="auto" w:fill="auto"/>
            <w:noWrap/>
            <w:vAlign w:val="center"/>
          </w:tcPr>
          <w:p w:rsidR="006D56F1" w:rsidRPr="007001F1" w:rsidRDefault="006D56F1" w:rsidP="00634A35">
            <w:pPr>
              <w:jc w:val="both"/>
              <w:rPr>
                <w:b/>
                <w:sz w:val="20"/>
                <w:szCs w:val="20"/>
              </w:rPr>
            </w:pPr>
            <w:r w:rsidRPr="007001F1">
              <w:rPr>
                <w:b/>
                <w:sz w:val="20"/>
                <w:szCs w:val="20"/>
              </w:rPr>
              <w:t>VYJADRENIE</w:t>
            </w:r>
          </w:p>
          <w:p w:rsidR="006D56F1" w:rsidRPr="007001F1" w:rsidRDefault="006D56F1"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34"/>
              <w:t>[1]</w:t>
            </w:r>
          </w:p>
          <w:p w:rsidR="006D56F1" w:rsidRPr="007001F1" w:rsidRDefault="006D56F1" w:rsidP="00021036">
            <w:pPr>
              <w:rPr>
                <w:b/>
                <w:bCs/>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Kontrolu vykonal</w:t>
            </w:r>
            <w:ins w:id="2240" w:author="Autor">
              <w:r w:rsidR="00DC4DA1">
                <w:rPr>
                  <w:rStyle w:val="Odkaznapoznmkupodiarou"/>
                  <w:b/>
                  <w:bCs/>
                  <w:sz w:val="22"/>
                  <w:szCs w:val="22"/>
                </w:rPr>
                <w:footnoteReference w:customMarkFollows="1" w:id="135"/>
                <w:t>2</w:t>
              </w:r>
            </w:ins>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9087" w:type="dxa"/>
            <w:gridSpan w:val="7"/>
            <w:shd w:val="clear" w:color="auto" w:fill="auto"/>
            <w:noWrap/>
            <w:vAlign w:val="bottom"/>
            <w:hideMark/>
          </w:tcPr>
          <w:p w:rsidR="006D56F1" w:rsidRPr="007001F1" w:rsidRDefault="006D56F1" w:rsidP="00634A35">
            <w:pPr>
              <w:jc w:val="cente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Kontrolu </w:t>
            </w:r>
            <w:ins w:id="2242" w:author="Autor">
              <w:r w:rsidR="00E3352C">
                <w:rPr>
                  <w:b/>
                  <w:bCs/>
                  <w:sz w:val="22"/>
                  <w:szCs w:val="22"/>
                </w:rPr>
                <w:t>schválil</w:t>
              </w:r>
              <w:r w:rsidR="00E3352C" w:rsidRPr="007001F1" w:rsidDel="00E3352C">
                <w:rPr>
                  <w:b/>
                  <w:bCs/>
                  <w:sz w:val="22"/>
                  <w:szCs w:val="22"/>
                </w:rPr>
                <w:t xml:space="preserve"> </w:t>
              </w:r>
            </w:ins>
            <w:del w:id="2243" w:author="Autor">
              <w:r w:rsidRPr="007001F1" w:rsidDel="00E3352C">
                <w:rPr>
                  <w:b/>
                  <w:bCs/>
                  <w:sz w:val="22"/>
                  <w:szCs w:val="22"/>
                </w:rPr>
                <w:delText>vykonal</w:delText>
              </w:r>
            </w:del>
            <w:ins w:id="2244" w:author="Autor">
              <w:r w:rsidR="00DC4DA1">
                <w:rPr>
                  <w:rStyle w:val="Odkaznapoznmkupodiarou"/>
                  <w:b/>
                  <w:bCs/>
                  <w:sz w:val="22"/>
                  <w:szCs w:val="22"/>
                </w:rPr>
                <w:footnoteReference w:customMarkFollows="1" w:id="136"/>
                <w:t>3</w:t>
              </w:r>
            </w:ins>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bookmarkEnd w:id="2229"/>
    </w:tbl>
    <w:p w:rsidR="006D56F1" w:rsidRDefault="006D56F1" w:rsidP="00D2171A"/>
    <w:p w:rsidR="00231620" w:rsidRDefault="003408E8" w:rsidP="00B97099">
      <w:pPr>
        <w:tabs>
          <w:tab w:val="left" w:pos="8205"/>
        </w:tabs>
      </w:pPr>
      <w:r>
        <w:tab/>
      </w:r>
    </w:p>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A32D2D" w:rsidRDefault="00A32D2D" w:rsidP="00D2171A"/>
    <w:p w:rsidR="00A32D2D" w:rsidRDefault="00A32D2D" w:rsidP="00D2171A"/>
    <w:p w:rsidR="006D70EA" w:rsidRDefault="006D70EA"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4D4533">
            <w:pPr>
              <w:jc w:val="center"/>
              <w:rPr>
                <w:b/>
                <w:bCs/>
                <w:color w:val="FFFFFF"/>
              </w:rPr>
            </w:pPr>
            <w:bookmarkStart w:id="2246" w:name="KZ_46"/>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901DE9" w:rsidRPr="00FE3D48">
              <w:rPr>
                <w:b/>
                <w:bCs/>
                <w:color w:val="FFFFFF"/>
              </w:rPr>
              <w:t>10</w:t>
            </w:r>
            <w:r w:rsidRPr="00FE3D48">
              <w:rPr>
                <w:b/>
                <w:bCs/>
                <w:color w:val="FFFFFF"/>
              </w:rPr>
              <w:t>0</w:t>
            </w:r>
            <w:r>
              <w:rPr>
                <w:b/>
                <w:bCs/>
                <w:color w:val="FFFFFF"/>
              </w:rPr>
              <w:t xml:space="preserve"> tisíc EUR</w:t>
            </w:r>
            <w:r w:rsidRPr="007001F1">
              <w:rPr>
                <w:b/>
                <w:bCs/>
                <w:color w:val="FFFFFF"/>
              </w:rPr>
              <w:t xml:space="preserve">- </w:t>
            </w:r>
            <w:r>
              <w:rPr>
                <w:b/>
                <w:bCs/>
                <w:color w:val="FFFFFF"/>
              </w:rPr>
              <w:t xml:space="preserve">druhá ex </w:t>
            </w:r>
            <w:proofErr w:type="spellStart"/>
            <w:r>
              <w:rPr>
                <w:b/>
                <w:bCs/>
                <w:color w:val="FFFFFF"/>
              </w:rPr>
              <w:t>ante</w:t>
            </w:r>
            <w:proofErr w:type="spellEnd"/>
            <w:r>
              <w:rPr>
                <w:b/>
                <w:bCs/>
                <w:color w:val="FFFFFF"/>
              </w:rPr>
              <w:t xml:space="preserve">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BC461E" w:rsidRDefault="004D4533" w:rsidP="00634A35">
            <w:pPr>
              <w:rPr>
                <w:color w:val="000000"/>
              </w:rPr>
            </w:pP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0 000 EUR s D</w:t>
            </w:r>
            <w:r w:rsidRPr="00BC461E">
              <w:rPr>
                <w:color w:val="000000"/>
                <w:sz w:val="22"/>
                <w:szCs w:val="22"/>
              </w:rPr>
              <w:t>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7001F1" w:rsidRDefault="004D4533" w:rsidP="00021036">
            <w:pPr>
              <w:rPr>
                <w:color w:val="000000"/>
              </w:rPr>
            </w:pPr>
            <w:r>
              <w:rPr>
                <w:color w:val="000000"/>
                <w:sz w:val="22"/>
                <w:szCs w:val="22"/>
              </w:rPr>
              <w:t>Druhá ex</w:t>
            </w:r>
            <w:ins w:id="2247" w:author="Autor">
              <w:r w:rsidR="00DC4DA1">
                <w:rPr>
                  <w:color w:val="000000"/>
                  <w:sz w:val="22"/>
                  <w:szCs w:val="22"/>
                </w:rPr>
                <w:t xml:space="preserve"> </w:t>
              </w:r>
            </w:ins>
            <w:proofErr w:type="spellStart"/>
            <w:r>
              <w:rPr>
                <w:color w:val="000000"/>
                <w:sz w:val="22"/>
                <w:szCs w:val="22"/>
              </w:rPr>
              <w:t>ante</w:t>
            </w:r>
            <w:proofErr w:type="spellEnd"/>
            <w:r w:rsidRPr="007001F1">
              <w:rPr>
                <w:color w:val="000000"/>
                <w:sz w:val="22"/>
                <w:szCs w:val="22"/>
              </w:rPr>
              <w:t xml:space="preserve">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A32D2D">
        <w:trPr>
          <w:trHeight w:val="858"/>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hideMark/>
          </w:tcPr>
          <w:p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 xml:space="preserve">Je výsledok postupu prijímateľa smerujúci k uzavretiu zmluvy z pohľadu kontroly predmetu, návrhu zmluvných podmienok a iných údajov vo </w:t>
            </w:r>
            <w:r w:rsidRPr="00BC461E">
              <w:rPr>
                <w:color w:val="000000"/>
                <w:sz w:val="22"/>
                <w:szCs w:val="22"/>
              </w:rPr>
              <w:lastRenderedPageBreak/>
              <w:t>vecnom súlade so schválenou žiadosťou o  NFP a účinnou Zmluvou o poskytnutí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9A6419">
        <w:trPr>
          <w:trHeight w:val="215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4</w:t>
            </w:r>
          </w:p>
        </w:tc>
        <w:tc>
          <w:tcPr>
            <w:tcW w:w="4628" w:type="dxa"/>
            <w:gridSpan w:val="2"/>
            <w:shd w:val="clear" w:color="auto" w:fill="auto"/>
            <w:vAlign w:val="center"/>
          </w:tcPr>
          <w:p w:rsidR="004D4533" w:rsidRPr="00BC461E" w:rsidRDefault="004D4533" w:rsidP="009A6419">
            <w:pPr>
              <w:pStyle w:val="Textkomentra"/>
              <w:jc w:val="both"/>
              <w:rPr>
                <w:color w:val="000000"/>
                <w:sz w:val="22"/>
                <w:szCs w:val="22"/>
              </w:rPr>
            </w:pP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98254D" w:rsidRPr="009A167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2C35CA">
        <w:trPr>
          <w:trHeight w:val="2573"/>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5</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hyperlink r:id="rId14"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6</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7</w:t>
            </w:r>
          </w:p>
        </w:tc>
        <w:tc>
          <w:tcPr>
            <w:tcW w:w="4628" w:type="dxa"/>
            <w:gridSpan w:val="2"/>
            <w:shd w:val="clear" w:color="auto" w:fill="auto"/>
            <w:vAlign w:val="center"/>
          </w:tcPr>
          <w:p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9</w:t>
            </w:r>
          </w:p>
        </w:tc>
        <w:tc>
          <w:tcPr>
            <w:tcW w:w="4628" w:type="dxa"/>
            <w:gridSpan w:val="2"/>
            <w:shd w:val="clear" w:color="auto" w:fill="auto"/>
            <w:vAlign w:val="center"/>
          </w:tcPr>
          <w:p w:rsidR="0098254D" w:rsidRPr="00BC461E" w:rsidRDefault="0098254D" w:rsidP="00634A3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C35CA"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4D4533" w:rsidRPr="00BC461E" w:rsidRDefault="004D4533" w:rsidP="00BC461E">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 Umožnil predkladanie ekvivalentných produktov?</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 xml:space="preserve">rijímateľ určil podmienky účasti týkajúce sa finančného a ekonomického postavenia a technickej alebo odbornej spôsobilosti, </w:t>
            </w:r>
            <w:r w:rsidRPr="00BC461E">
              <w:rPr>
                <w:sz w:val="22"/>
                <w:szCs w:val="22"/>
              </w:rPr>
              <w:lastRenderedPageBreak/>
              <w:t>vyhodnotil ich prijímateľ v súlade s tým, ako ich určil?</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BE605A" w:rsidRPr="00BC461E" w:rsidRDefault="00BE605A" w:rsidP="00634A35">
            <w:pPr>
              <w:jc w:val="both"/>
            </w:pPr>
            <w:r w:rsidRPr="007001F1">
              <w:rPr>
                <w:sz w:val="22"/>
                <w:szCs w:val="22"/>
              </w:rPr>
              <w:t>Postupoval prijímateľ pri vyhodnocovaní predložených ponúk v súlade s výzvou na súťaž?</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BE605A" w:rsidRPr="00BC461E" w:rsidRDefault="00BE605A" w:rsidP="00634A35">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DC46C6" w:rsidRPr="007001F1" w:rsidTr="00634A35">
        <w:trPr>
          <w:trHeight w:val="20"/>
        </w:trPr>
        <w:tc>
          <w:tcPr>
            <w:tcW w:w="774" w:type="dxa"/>
            <w:shd w:val="clear" w:color="auto" w:fill="auto"/>
            <w:noWrap/>
            <w:vAlign w:val="center"/>
          </w:tcPr>
          <w:p w:rsidR="00DC46C6" w:rsidRDefault="001D19EF" w:rsidP="00634A35">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DC46C6" w:rsidRDefault="00DC46C6"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DC46C6" w:rsidRPr="00BC461E" w:rsidRDefault="00DC46C6" w:rsidP="00634A35">
            <w:pPr>
              <w:jc w:val="center"/>
              <w:rPr>
                <w:color w:val="000000"/>
              </w:rPr>
            </w:pPr>
          </w:p>
        </w:tc>
        <w:tc>
          <w:tcPr>
            <w:tcW w:w="567" w:type="dxa"/>
            <w:shd w:val="clear" w:color="auto" w:fill="auto"/>
            <w:vAlign w:val="center"/>
          </w:tcPr>
          <w:p w:rsidR="00DC46C6" w:rsidRPr="00BC461E" w:rsidRDefault="00DC46C6" w:rsidP="00634A35">
            <w:pPr>
              <w:jc w:val="center"/>
              <w:rPr>
                <w:color w:val="000000"/>
              </w:rPr>
            </w:pPr>
          </w:p>
        </w:tc>
        <w:tc>
          <w:tcPr>
            <w:tcW w:w="776" w:type="dxa"/>
            <w:shd w:val="clear" w:color="auto" w:fill="auto"/>
            <w:vAlign w:val="center"/>
          </w:tcPr>
          <w:p w:rsidR="00DC46C6" w:rsidRPr="00BC461E" w:rsidRDefault="00DC46C6" w:rsidP="00634A35">
            <w:pPr>
              <w:jc w:val="center"/>
              <w:rPr>
                <w:color w:val="000000"/>
              </w:rPr>
            </w:pPr>
          </w:p>
        </w:tc>
        <w:tc>
          <w:tcPr>
            <w:tcW w:w="1775" w:type="dxa"/>
            <w:shd w:val="clear" w:color="auto" w:fill="auto"/>
            <w:vAlign w:val="center"/>
          </w:tcPr>
          <w:p w:rsidR="00DC46C6" w:rsidRPr="00BC461E" w:rsidRDefault="00DC46C6"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1D19EF" w:rsidP="009C31E1">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300"/>
        </w:trPr>
        <w:tc>
          <w:tcPr>
            <w:tcW w:w="9087" w:type="dxa"/>
            <w:gridSpan w:val="7"/>
            <w:shd w:val="clear" w:color="auto" w:fill="auto"/>
            <w:noWrap/>
            <w:vAlign w:val="center"/>
          </w:tcPr>
          <w:p w:rsidR="00E4470E" w:rsidRPr="007001F1" w:rsidRDefault="00E4470E" w:rsidP="00E4470E">
            <w:pPr>
              <w:jc w:val="both"/>
              <w:rPr>
                <w:b/>
                <w:sz w:val="20"/>
                <w:szCs w:val="20"/>
              </w:rPr>
            </w:pPr>
            <w:r w:rsidRPr="007001F1">
              <w:rPr>
                <w:b/>
                <w:sz w:val="20"/>
                <w:szCs w:val="20"/>
              </w:rPr>
              <w:t>VYJADRENIE</w:t>
            </w:r>
          </w:p>
          <w:p w:rsidR="00E4470E" w:rsidRPr="007001F1" w:rsidRDefault="00E4470E" w:rsidP="00E4470E">
            <w:pPr>
              <w:jc w:val="both"/>
              <w:rPr>
                <w:sz w:val="20"/>
                <w:szCs w:val="20"/>
              </w:rPr>
            </w:pPr>
          </w:p>
          <w:p w:rsidR="006605DD" w:rsidRPr="00A20234" w:rsidRDefault="006605DD" w:rsidP="006605DD">
            <w:pPr>
              <w:jc w:val="both"/>
              <w:rPr>
                <w:sz w:val="20"/>
                <w:szCs w:val="20"/>
              </w:rPr>
            </w:pPr>
            <w:r w:rsidRPr="00A20234">
              <w:rPr>
                <w:sz w:val="20"/>
                <w:szCs w:val="20"/>
              </w:rPr>
              <w:lastRenderedPageBreak/>
              <w:t>Na základe overených skutočností potvrdzujem, že (uveďte jednu z možností v súlade s ustanovením § 7 ods. 3 zákona o finančnej kontrole).</w:t>
            </w:r>
            <w:r w:rsidRPr="00A20234">
              <w:rPr>
                <w:sz w:val="20"/>
                <w:szCs w:val="20"/>
              </w:rPr>
              <w:footnoteReference w:customMarkFollows="1" w:id="137"/>
              <w:t>[1]</w:t>
            </w:r>
          </w:p>
          <w:p w:rsidR="00E4470E" w:rsidRPr="007001F1" w:rsidRDefault="00E4470E" w:rsidP="001D19EF">
            <w:pPr>
              <w:rPr>
                <w:b/>
                <w:bCs/>
                <w:color w:val="000000"/>
              </w:rPr>
            </w:pP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lastRenderedPageBreak/>
              <w:t>Kontrolu vykonal</w:t>
            </w:r>
            <w:ins w:id="2250" w:author="Autor">
              <w:r w:rsidR="00DC4DA1">
                <w:rPr>
                  <w:rStyle w:val="Odkaznapoznmkupodiarou"/>
                  <w:b/>
                  <w:bCs/>
                  <w:sz w:val="22"/>
                  <w:szCs w:val="22"/>
                </w:rPr>
                <w:footnoteReference w:customMarkFollows="1" w:id="138"/>
                <w:t>2</w:t>
              </w:r>
            </w:ins>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9087" w:type="dxa"/>
            <w:gridSpan w:val="7"/>
            <w:shd w:val="clear" w:color="auto" w:fill="auto"/>
            <w:noWrap/>
            <w:vAlign w:val="bottom"/>
            <w:hideMark/>
          </w:tcPr>
          <w:p w:rsidR="00E4470E" w:rsidRPr="007001F1" w:rsidRDefault="00E4470E" w:rsidP="00E4470E">
            <w:pPr>
              <w:jc w:val="cente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Kontrolu </w:t>
            </w:r>
            <w:ins w:id="2252" w:author="Autor">
              <w:r w:rsidR="00E3352C">
                <w:rPr>
                  <w:b/>
                  <w:bCs/>
                  <w:sz w:val="22"/>
                  <w:szCs w:val="22"/>
                </w:rPr>
                <w:t>schválil</w:t>
              </w:r>
              <w:r w:rsidR="00E3352C" w:rsidRPr="007001F1" w:rsidDel="00E3352C">
                <w:rPr>
                  <w:b/>
                  <w:bCs/>
                  <w:sz w:val="22"/>
                  <w:szCs w:val="22"/>
                </w:rPr>
                <w:t xml:space="preserve"> </w:t>
              </w:r>
            </w:ins>
            <w:del w:id="2253" w:author="Autor">
              <w:r w:rsidRPr="007001F1" w:rsidDel="00E3352C">
                <w:rPr>
                  <w:b/>
                  <w:bCs/>
                  <w:sz w:val="22"/>
                  <w:szCs w:val="22"/>
                </w:rPr>
                <w:delText>vykonal</w:delText>
              </w:r>
            </w:del>
            <w:ins w:id="2254" w:author="Autor">
              <w:r w:rsidR="00DC4DA1">
                <w:rPr>
                  <w:rStyle w:val="Odkaznapoznmkupodiarou"/>
                  <w:b/>
                  <w:bCs/>
                  <w:sz w:val="22"/>
                  <w:szCs w:val="22"/>
                </w:rPr>
                <w:footnoteReference w:customMarkFollows="1" w:id="139"/>
                <w:t>3</w:t>
              </w:r>
            </w:ins>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bl>
    <w:p w:rsidR="00231620" w:rsidRDefault="00231620" w:rsidP="00D2171A"/>
    <w:bookmarkEnd w:id="2246"/>
    <w:p w:rsidR="00231620" w:rsidRDefault="00231620"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021036">
            <w:pPr>
              <w:jc w:val="center"/>
              <w:rPr>
                <w:b/>
                <w:bCs/>
                <w:color w:val="FFFFFF"/>
              </w:rPr>
            </w:pPr>
            <w:bookmarkStart w:id="2256" w:name="KZ_47"/>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0 tisíc EUR</w:t>
            </w:r>
            <w:r w:rsidRPr="007001F1">
              <w:rPr>
                <w:b/>
                <w:bCs/>
                <w:color w:val="FFFFFF"/>
              </w:rPr>
              <w:t xml:space="preserve">- </w:t>
            </w:r>
            <w:r>
              <w:rPr>
                <w:b/>
                <w:bCs/>
                <w:color w:val="FFFFFF"/>
              </w:rPr>
              <w:t>následná ex</w:t>
            </w:r>
            <w:ins w:id="2257" w:author="Autor">
              <w:r w:rsidR="00DC4DA1">
                <w:rPr>
                  <w:b/>
                  <w:bCs/>
                  <w:color w:val="FFFFFF"/>
                </w:rPr>
                <w:t xml:space="preserve"> </w:t>
              </w:r>
            </w:ins>
            <w:r>
              <w:rPr>
                <w:b/>
                <w:bCs/>
                <w:color w:val="FFFFFF"/>
              </w:rPr>
              <w:t>post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E70DCC" w:rsidRDefault="004D4533" w:rsidP="00634A35">
            <w:pPr>
              <w:rPr>
                <w:color w:val="000000"/>
              </w:rPr>
            </w:pPr>
            <w:r w:rsidRPr="00E70DCC">
              <w:rPr>
                <w:color w:val="000000"/>
                <w:sz w:val="22"/>
                <w:szCs w:val="22"/>
              </w:rPr>
              <w:t xml:space="preserve">Zákazka nad </w:t>
            </w:r>
            <w:r w:rsidR="00DC46C6">
              <w:rPr>
                <w:color w:val="000000"/>
                <w:sz w:val="22"/>
                <w:szCs w:val="22"/>
              </w:rPr>
              <w:t>10</w:t>
            </w:r>
            <w:r w:rsidRPr="00E70DCC">
              <w:rPr>
                <w:color w:val="000000"/>
                <w:sz w:val="22"/>
                <w:szCs w:val="22"/>
              </w:rPr>
              <w:t>0 000 EUR s DPH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E70DCC" w:rsidRDefault="004D4533" w:rsidP="00021036">
            <w:pPr>
              <w:rPr>
                <w:color w:val="000000"/>
              </w:rPr>
            </w:pPr>
            <w:r w:rsidRPr="00E70DCC">
              <w:rPr>
                <w:color w:val="000000"/>
                <w:sz w:val="22"/>
                <w:szCs w:val="22"/>
              </w:rPr>
              <w:t>Následná ex</w:t>
            </w:r>
            <w:ins w:id="2258" w:author="Autor">
              <w:r w:rsidR="00DC4DA1">
                <w:rPr>
                  <w:color w:val="000000"/>
                  <w:sz w:val="22"/>
                  <w:szCs w:val="22"/>
                </w:rPr>
                <w:t xml:space="preserve"> </w:t>
              </w:r>
            </w:ins>
            <w:r w:rsidRPr="00E70DCC">
              <w:rPr>
                <w:color w:val="000000"/>
                <w:sz w:val="22"/>
                <w:szCs w:val="22"/>
              </w:rPr>
              <w:t>post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634A35">
        <w:trPr>
          <w:trHeight w:val="20"/>
        </w:trPr>
        <w:tc>
          <w:tcPr>
            <w:tcW w:w="774" w:type="dxa"/>
            <w:shd w:val="clear" w:color="auto" w:fill="auto"/>
            <w:noWrap/>
            <w:vAlign w:val="center"/>
            <w:hideMark/>
          </w:tcPr>
          <w:p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rsidR="00C23DE1" w:rsidRPr="00E70DCC" w:rsidRDefault="00C23DE1" w:rsidP="00C23DE1">
            <w:pPr>
              <w:jc w:val="both"/>
              <w:rPr>
                <w:color w:val="000000"/>
              </w:rPr>
            </w:pPr>
            <w:r w:rsidRPr="00E70DCC">
              <w:rPr>
                <w:color w:val="000000"/>
                <w:sz w:val="22"/>
                <w:szCs w:val="22"/>
              </w:rPr>
              <w:t>Je zmluva, ktorá bola uzatvorená, v súlade so závermi vykonanej druhej ex</w:t>
            </w:r>
            <w:ins w:id="2259" w:author="Autor">
              <w:r w:rsidR="00DC4DA1">
                <w:rPr>
                  <w:color w:val="000000"/>
                  <w:sz w:val="22"/>
                  <w:szCs w:val="22"/>
                </w:rPr>
                <w:t xml:space="preserve"> </w:t>
              </w:r>
            </w:ins>
            <w:proofErr w:type="spellStart"/>
            <w:r w:rsidRPr="00E70DCC">
              <w:rPr>
                <w:color w:val="000000"/>
                <w:sz w:val="22"/>
                <w:szCs w:val="22"/>
              </w:rPr>
              <w:t>ante</w:t>
            </w:r>
            <w:proofErr w:type="spellEnd"/>
            <w:r w:rsidRPr="00E70DCC">
              <w:rPr>
                <w:color w:val="000000"/>
                <w:sz w:val="22"/>
                <w:szCs w:val="22"/>
              </w:rPr>
              <w:t xml:space="preserve"> kontroly a dokumentáciou v rámci nej schválenou? </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rsidR="00C23DE1" w:rsidRPr="00E70DCC" w:rsidRDefault="00C23DE1" w:rsidP="00C23DE1">
            <w:pPr>
              <w:jc w:val="both"/>
              <w:rPr>
                <w:color w:val="000000"/>
              </w:rPr>
            </w:pPr>
            <w:r w:rsidRPr="00E70DCC">
              <w:rPr>
                <w:sz w:val="22"/>
                <w:szCs w:val="22"/>
              </w:rPr>
              <w:t>Je zmluva uzavretá v súlade s výzvou na predkladanie ponúk a s ponukou úspešného uchádzača?</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4</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lastRenderedPageBreak/>
              <w:t>5</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6</w:t>
            </w:r>
          </w:p>
        </w:tc>
        <w:tc>
          <w:tcPr>
            <w:tcW w:w="4628" w:type="dxa"/>
            <w:gridSpan w:val="2"/>
            <w:shd w:val="clear" w:color="auto" w:fill="auto"/>
            <w:vAlign w:val="center"/>
          </w:tcPr>
          <w:p w:rsidR="004D4533" w:rsidRPr="00E70DCC" w:rsidRDefault="004D4533" w:rsidP="00634A35">
            <w:pPr>
              <w:jc w:val="both"/>
            </w:pPr>
            <w:r w:rsidRPr="00E70DCC">
              <w:rPr>
                <w:sz w:val="22"/>
                <w:szCs w:val="22"/>
              </w:rPr>
              <w:t xml:space="preserve">Má výsledná zmluva všetky požadované náležitosti podľa </w:t>
            </w:r>
            <w:r w:rsidR="00DC46C6" w:rsidRPr="00286190">
              <w:rPr>
                <w:sz w:val="22"/>
                <w:szCs w:val="22"/>
              </w:rPr>
              <w:t xml:space="preserve">Metodického pokynu č. 12,  v rámci ktorého je upravený spôsob </w:t>
            </w:r>
            <w:r w:rsidRPr="00286190">
              <w:rPr>
                <w:sz w:val="22"/>
                <w:szCs w:val="22"/>
              </w:rPr>
              <w:t>zadávania</w:t>
            </w:r>
            <w:ins w:id="2260" w:author="Autor">
              <w:r w:rsidR="00DC4DA1">
                <w:rPr>
                  <w:sz w:val="22"/>
                  <w:szCs w:val="22"/>
                </w:rPr>
                <w:t xml:space="preserve"> </w:t>
              </w:r>
            </w:ins>
            <w:r w:rsidRPr="009A6419">
              <w:rPr>
                <w:sz w:val="22"/>
                <w:szCs w:val="22"/>
              </w:rPr>
              <w:t xml:space="preserve">zákaziek a kontroly </w:t>
            </w:r>
            <w:r w:rsidRPr="00E70DCC">
              <w:rPr>
                <w:sz w:val="22"/>
                <w:szCs w:val="22"/>
              </w:rPr>
              <w:t>zákaziek vyhlásených osobou, ktorej verejný obstarávateľ poskytne 50% a menej finančných prostriedkov z nenávratného finančného príspevku (NFP)?</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7</w:t>
            </w:r>
          </w:p>
        </w:tc>
        <w:tc>
          <w:tcPr>
            <w:tcW w:w="4628" w:type="dxa"/>
            <w:gridSpan w:val="2"/>
            <w:shd w:val="clear" w:color="auto" w:fill="auto"/>
            <w:vAlign w:val="center"/>
          </w:tcPr>
          <w:p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8</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9</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300"/>
        </w:trPr>
        <w:tc>
          <w:tcPr>
            <w:tcW w:w="9087" w:type="dxa"/>
            <w:gridSpan w:val="7"/>
            <w:shd w:val="clear" w:color="auto" w:fill="auto"/>
            <w:noWrap/>
            <w:vAlign w:val="center"/>
          </w:tcPr>
          <w:p w:rsidR="004D4533" w:rsidRPr="007001F1" w:rsidRDefault="004D4533" w:rsidP="00634A35">
            <w:pPr>
              <w:jc w:val="both"/>
              <w:rPr>
                <w:b/>
                <w:sz w:val="20"/>
                <w:szCs w:val="20"/>
              </w:rPr>
            </w:pPr>
            <w:r w:rsidRPr="007001F1">
              <w:rPr>
                <w:b/>
                <w:sz w:val="20"/>
                <w:szCs w:val="20"/>
              </w:rPr>
              <w:t>VYJADRENIE</w:t>
            </w:r>
          </w:p>
          <w:p w:rsidR="004D4533" w:rsidRPr="007001F1" w:rsidRDefault="004D4533"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0"/>
              <w:t>[1]</w:t>
            </w:r>
          </w:p>
          <w:p w:rsidR="004D4533" w:rsidRPr="007001F1" w:rsidRDefault="004D4533" w:rsidP="001D19EF">
            <w:pPr>
              <w:rPr>
                <w:b/>
                <w:bCs/>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Kontrolu vykonal</w:t>
            </w:r>
            <w:ins w:id="2263" w:author="Autor">
              <w:r w:rsidR="00DC4DA1">
                <w:rPr>
                  <w:rStyle w:val="Odkaznapoznmkupodiarou"/>
                  <w:b/>
                  <w:bCs/>
                  <w:sz w:val="22"/>
                  <w:szCs w:val="22"/>
                </w:rPr>
                <w:footnoteReference w:customMarkFollows="1" w:id="141"/>
                <w:t>2</w:t>
              </w:r>
            </w:ins>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9087" w:type="dxa"/>
            <w:gridSpan w:val="7"/>
            <w:shd w:val="clear" w:color="auto" w:fill="auto"/>
            <w:noWrap/>
            <w:vAlign w:val="bottom"/>
            <w:hideMark/>
          </w:tcPr>
          <w:p w:rsidR="004D4533" w:rsidRPr="007001F1" w:rsidRDefault="004D4533" w:rsidP="00634A35">
            <w:pPr>
              <w:jc w:val="cente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Kontrolu </w:t>
            </w:r>
            <w:ins w:id="2265" w:author="Autor">
              <w:r w:rsidR="00E3352C">
                <w:rPr>
                  <w:b/>
                  <w:bCs/>
                  <w:sz w:val="22"/>
                  <w:szCs w:val="22"/>
                </w:rPr>
                <w:t>schválil</w:t>
              </w:r>
              <w:r w:rsidR="00E3352C" w:rsidRPr="007001F1" w:rsidDel="00E3352C">
                <w:rPr>
                  <w:b/>
                  <w:bCs/>
                  <w:sz w:val="22"/>
                  <w:szCs w:val="22"/>
                </w:rPr>
                <w:t xml:space="preserve"> </w:t>
              </w:r>
            </w:ins>
            <w:del w:id="2266" w:author="Autor">
              <w:r w:rsidRPr="007001F1" w:rsidDel="00E3352C">
                <w:rPr>
                  <w:b/>
                  <w:bCs/>
                  <w:sz w:val="22"/>
                  <w:szCs w:val="22"/>
                </w:rPr>
                <w:delText>vykonal</w:delText>
              </w:r>
            </w:del>
            <w:ins w:id="2267" w:author="Autor">
              <w:r w:rsidR="00DC4DA1">
                <w:rPr>
                  <w:rStyle w:val="Odkaznapoznmkupodiarou"/>
                  <w:b/>
                  <w:bCs/>
                  <w:sz w:val="22"/>
                  <w:szCs w:val="22"/>
                </w:rPr>
                <w:footnoteReference w:customMarkFollows="1" w:id="142"/>
                <w:t>3</w:t>
              </w:r>
            </w:ins>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bl>
    <w:p w:rsidR="00231620" w:rsidRDefault="00231620" w:rsidP="00D2171A"/>
    <w:bookmarkEnd w:id="2256"/>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Del="004B1CAE" w:rsidRDefault="00231620" w:rsidP="00D2171A">
      <w:pPr>
        <w:rPr>
          <w:del w:id="2269" w:author="Autor"/>
        </w:rPr>
      </w:pPr>
    </w:p>
    <w:p w:rsidR="00231620" w:rsidDel="004B1CAE" w:rsidRDefault="00231620" w:rsidP="00D2171A">
      <w:pPr>
        <w:rPr>
          <w:del w:id="2270" w:author="Autor"/>
        </w:rPr>
      </w:pPr>
    </w:p>
    <w:p w:rsidR="00231620" w:rsidRDefault="00231620"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rsidTr="00634A35">
        <w:trPr>
          <w:trHeight w:val="645"/>
        </w:trPr>
        <w:tc>
          <w:tcPr>
            <w:tcW w:w="9087" w:type="dxa"/>
            <w:gridSpan w:val="7"/>
            <w:shd w:val="clear" w:color="000000" w:fill="60497A"/>
            <w:vAlign w:val="center"/>
            <w:hideMark/>
          </w:tcPr>
          <w:p w:rsidR="00231620" w:rsidRPr="007001F1" w:rsidRDefault="00231620" w:rsidP="00021036">
            <w:pPr>
              <w:jc w:val="center"/>
              <w:rPr>
                <w:b/>
                <w:bCs/>
                <w:color w:val="FFFFFF"/>
              </w:rPr>
            </w:pPr>
            <w:bookmarkStart w:id="2271" w:name="KZ_48" w:colFirst="0" w:colLast="1"/>
            <w:r w:rsidRPr="007001F1">
              <w:rPr>
                <w:b/>
                <w:bCs/>
                <w:color w:val="FFFFFF"/>
              </w:rPr>
              <w:lastRenderedPageBreak/>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0 tisíc EUR</w:t>
            </w:r>
            <w:r w:rsidRPr="007001F1">
              <w:rPr>
                <w:b/>
                <w:bCs/>
                <w:color w:val="FFFFFF"/>
              </w:rPr>
              <w:t xml:space="preserve"> - štandardná ex</w:t>
            </w:r>
            <w:ins w:id="2272" w:author="Autor">
              <w:r w:rsidR="00DC4DA1">
                <w:rPr>
                  <w:b/>
                  <w:bCs/>
                  <w:color w:val="FFFFFF"/>
                </w:rPr>
                <w:t xml:space="preserve"> </w:t>
              </w:r>
            </w:ins>
            <w:r w:rsidRPr="007001F1">
              <w:rPr>
                <w:b/>
                <w:bCs/>
                <w:color w:val="FFFFFF"/>
              </w:rPr>
              <w:t>post kontrola</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programu</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66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projektu a prijímateľa</w:t>
            </w:r>
          </w:p>
        </w:tc>
      </w:tr>
      <w:tr w:rsidR="00231620" w:rsidRPr="007001F1" w:rsidTr="00634A35">
        <w:trPr>
          <w:trHeight w:val="33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zákazky</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231620" w:rsidRPr="00E70DCC" w:rsidRDefault="00231620" w:rsidP="00634A35">
            <w:pPr>
              <w:rPr>
                <w:color w:val="000000"/>
              </w:rPr>
            </w:pP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s DPH</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231620" w:rsidRPr="00E70DCC" w:rsidRDefault="00231620" w:rsidP="00634A35">
            <w:pPr>
              <w:rPr>
                <w:color w:val="000000"/>
              </w:rPr>
            </w:pPr>
            <w:r w:rsidRPr="00E70DCC">
              <w:rPr>
                <w:bCs/>
                <w:color w:val="FFFFFF"/>
                <w:sz w:val="22"/>
                <w:szCs w:val="22"/>
              </w:rPr>
              <w:t>Zákazka vyhlásená osobou, ktorej verejný obstarávateľ poskytne 50% a menej finančných prostriedkov z NFP</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tcPr>
          <w:p w:rsidR="00231620" w:rsidRPr="007001F1" w:rsidRDefault="00231620"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231620" w:rsidRPr="00E70DCC" w:rsidRDefault="00231620" w:rsidP="00021036">
            <w:pPr>
              <w:rPr>
                <w:color w:val="000000"/>
              </w:rPr>
            </w:pPr>
            <w:r w:rsidRPr="00E70DCC">
              <w:rPr>
                <w:color w:val="000000"/>
                <w:sz w:val="22"/>
                <w:szCs w:val="22"/>
              </w:rPr>
              <w:t>Štandardná ex</w:t>
            </w:r>
            <w:ins w:id="2273" w:author="Autor">
              <w:r w:rsidR="00DC4DA1">
                <w:rPr>
                  <w:color w:val="000000"/>
                  <w:sz w:val="22"/>
                  <w:szCs w:val="22"/>
                </w:rPr>
                <w:t xml:space="preserve"> </w:t>
              </w:r>
            </w:ins>
            <w:r w:rsidRPr="00E70DCC">
              <w:rPr>
                <w:color w:val="000000"/>
                <w:sz w:val="22"/>
                <w:szCs w:val="22"/>
              </w:rPr>
              <w:t>post kontrola</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231620" w:rsidRPr="007001F1"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15"/>
        </w:trPr>
        <w:tc>
          <w:tcPr>
            <w:tcW w:w="774"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Poznámka</w:t>
            </w:r>
          </w:p>
        </w:tc>
      </w:tr>
      <w:tr w:rsidR="0097414E" w:rsidRPr="007001F1" w:rsidTr="00634A35">
        <w:trPr>
          <w:trHeight w:val="20"/>
        </w:trPr>
        <w:tc>
          <w:tcPr>
            <w:tcW w:w="774" w:type="dxa"/>
            <w:vMerge w:val="restart"/>
            <w:shd w:val="clear" w:color="auto" w:fill="auto"/>
            <w:noWrap/>
            <w:vAlign w:val="center"/>
          </w:tcPr>
          <w:p w:rsidR="0097414E" w:rsidRPr="007001F1" w:rsidRDefault="0097414E" w:rsidP="00634A35">
            <w:pPr>
              <w:jc w:val="center"/>
              <w:rPr>
                <w:color w:val="000000"/>
              </w:rPr>
            </w:pPr>
            <w:r>
              <w:rPr>
                <w:color w:val="000000"/>
                <w:sz w:val="22"/>
                <w:szCs w:val="22"/>
              </w:rPr>
              <w:t>1</w:t>
            </w:r>
          </w:p>
        </w:tc>
        <w:tc>
          <w:tcPr>
            <w:tcW w:w="4628" w:type="dxa"/>
            <w:gridSpan w:val="2"/>
            <w:shd w:val="clear" w:color="auto" w:fill="auto"/>
            <w:vAlign w:val="center"/>
          </w:tcPr>
          <w:p w:rsidR="0097414E" w:rsidRPr="00E70DCC" w:rsidRDefault="0097414E" w:rsidP="0097414E">
            <w:pPr>
              <w:jc w:val="both"/>
              <w:rPr>
                <w:color w:val="000000"/>
              </w:rPr>
            </w:pPr>
            <w:r>
              <w:rPr>
                <w:color w:val="000000"/>
                <w:sz w:val="22"/>
                <w:szCs w:val="22"/>
              </w:rPr>
              <w:t>a)</w:t>
            </w:r>
            <w:r w:rsidRPr="00E70DCC">
              <w:rPr>
                <w:color w:val="000000"/>
                <w:sz w:val="22"/>
                <w:szCs w:val="22"/>
              </w:rPr>
              <w:t xml:space="preserve">Je zmluva, ktorá bola uzavretá s úspešným uchádzačom, spojená s možnosťou uplatnenia postupu pre </w:t>
            </w:r>
            <w:r w:rsidRPr="00E70DCC">
              <w:rPr>
                <w:bCs/>
                <w:color w:val="FFFFFF"/>
                <w:sz w:val="22"/>
                <w:szCs w:val="22"/>
              </w:rPr>
              <w:t xml:space="preserve">zákazky vyhlásené osobou, ktorej verejný obstarávateľ poskytne 50% a menej finančných prostriedkov z NFP? </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97414E" w:rsidRPr="007001F1" w:rsidTr="00634A35">
        <w:trPr>
          <w:trHeight w:val="20"/>
        </w:trPr>
        <w:tc>
          <w:tcPr>
            <w:tcW w:w="774" w:type="dxa"/>
            <w:vMerge/>
            <w:shd w:val="clear" w:color="auto" w:fill="auto"/>
            <w:noWrap/>
            <w:vAlign w:val="center"/>
          </w:tcPr>
          <w:p w:rsidR="0097414E" w:rsidRDefault="0097414E" w:rsidP="00634A35">
            <w:pPr>
              <w:jc w:val="center"/>
              <w:rPr>
                <w:color w:val="000000"/>
              </w:rPr>
            </w:pPr>
          </w:p>
        </w:tc>
        <w:tc>
          <w:tcPr>
            <w:tcW w:w="4628" w:type="dxa"/>
            <w:gridSpan w:val="2"/>
            <w:shd w:val="clear" w:color="auto" w:fill="auto"/>
            <w:vAlign w:val="center"/>
          </w:tcPr>
          <w:p w:rsidR="0097414E" w:rsidRPr="00E70DCC" w:rsidRDefault="0097414E" w:rsidP="00634A35">
            <w:pPr>
              <w:jc w:val="both"/>
              <w:rPr>
                <w:color w:val="000000"/>
              </w:rPr>
            </w:pP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231620" w:rsidRPr="007001F1" w:rsidTr="00634A35">
        <w:trPr>
          <w:trHeight w:val="20"/>
        </w:trPr>
        <w:tc>
          <w:tcPr>
            <w:tcW w:w="774" w:type="dxa"/>
            <w:shd w:val="clear" w:color="auto" w:fill="auto"/>
            <w:noWrap/>
            <w:vAlign w:val="center"/>
            <w:hideMark/>
          </w:tcPr>
          <w:p w:rsidR="00231620" w:rsidRPr="007001F1" w:rsidRDefault="00231620" w:rsidP="00634A35">
            <w:pPr>
              <w:jc w:val="center"/>
              <w:rPr>
                <w:color w:val="000000"/>
              </w:rPr>
            </w:pPr>
            <w:r>
              <w:rPr>
                <w:color w:val="000000"/>
                <w:sz w:val="22"/>
                <w:szCs w:val="22"/>
              </w:rPr>
              <w:t>2</w:t>
            </w:r>
          </w:p>
        </w:tc>
        <w:tc>
          <w:tcPr>
            <w:tcW w:w="4628" w:type="dxa"/>
            <w:gridSpan w:val="2"/>
            <w:shd w:val="clear" w:color="auto" w:fill="auto"/>
            <w:vAlign w:val="center"/>
            <w:hideMark/>
          </w:tcPr>
          <w:p w:rsidR="00231620" w:rsidRPr="00E70DCC" w:rsidRDefault="00231620"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776"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1775"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3</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 xml:space="preserve">Je uzavretá zmluva  z pohľadu kontroly predmetu, návrhu zmluvných podmienok a iných údajov vo </w:t>
            </w:r>
            <w:r w:rsidRPr="00E70DCC">
              <w:rPr>
                <w:color w:val="000000"/>
                <w:sz w:val="22"/>
                <w:szCs w:val="22"/>
              </w:rPr>
              <w:lastRenderedPageBreak/>
              <w:t>vecnom súlade so schválenou žiadosťou o  NFP a účinnou Zmluvou o poskytnutí NFP?</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4</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Sú vynaložené náklady na predmet zákazky primerané jeho kvalite a cene?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5</w:t>
            </w:r>
          </w:p>
        </w:tc>
        <w:tc>
          <w:tcPr>
            <w:tcW w:w="4628" w:type="dxa"/>
            <w:gridSpan w:val="2"/>
            <w:shd w:val="clear" w:color="auto" w:fill="auto"/>
            <w:vAlign w:val="center"/>
          </w:tcPr>
          <w:p w:rsidR="00231620" w:rsidRPr="00E70DCC" w:rsidRDefault="00231620" w:rsidP="003408E8">
            <w:pPr>
              <w:jc w:val="both"/>
              <w:rPr>
                <w:color w:val="000000"/>
              </w:rPr>
            </w:pP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 predmet zákazky popísaný jednoznačne, jasne a určito?</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7</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8</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2C35CA" w:rsidP="00634A35">
            <w:pPr>
              <w:jc w:val="center"/>
              <w:rPr>
                <w:color w:val="000000"/>
              </w:rPr>
            </w:pPr>
            <w:r>
              <w:rPr>
                <w:color w:val="000000"/>
                <w:sz w:val="22"/>
                <w:szCs w:val="22"/>
              </w:rPr>
              <w:t>9</w:t>
            </w:r>
          </w:p>
        </w:tc>
        <w:tc>
          <w:tcPr>
            <w:tcW w:w="4628" w:type="dxa"/>
            <w:gridSpan w:val="2"/>
            <w:shd w:val="clear" w:color="auto" w:fill="auto"/>
            <w:vAlign w:val="center"/>
          </w:tcPr>
          <w:p w:rsidR="003408E8" w:rsidRPr="00E70DCC" w:rsidRDefault="003408E8" w:rsidP="003408E8">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1D19EF" w:rsidP="00634A35">
            <w:pPr>
              <w:jc w:val="center"/>
              <w:rPr>
                <w:color w:val="000000"/>
              </w:rPr>
            </w:pPr>
            <w:r>
              <w:rPr>
                <w:color w:val="000000"/>
                <w:sz w:val="22"/>
                <w:szCs w:val="22"/>
              </w:rPr>
              <w:t>10</w:t>
            </w:r>
          </w:p>
        </w:tc>
        <w:tc>
          <w:tcPr>
            <w:tcW w:w="4628" w:type="dxa"/>
            <w:gridSpan w:val="2"/>
            <w:shd w:val="clear" w:color="auto" w:fill="auto"/>
            <w:vAlign w:val="center"/>
          </w:tcPr>
          <w:p w:rsidR="003408E8" w:rsidRDefault="003408E8" w:rsidP="00C10ED5">
            <w:pPr>
              <w:jc w:val="both"/>
            </w:pP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11</w:t>
            </w:r>
          </w:p>
        </w:tc>
        <w:tc>
          <w:tcPr>
            <w:tcW w:w="4628" w:type="dxa"/>
            <w:gridSpan w:val="2"/>
            <w:shd w:val="clear" w:color="auto" w:fill="auto"/>
            <w:vAlign w:val="center"/>
          </w:tcPr>
          <w:p w:rsidR="00C10ED5" w:rsidRDefault="00C10ED5" w:rsidP="00510AB5">
            <w:pPr>
              <w:jc w:val="both"/>
            </w:pPr>
            <w:r w:rsidRPr="007001F1">
              <w:rPr>
                <w:sz w:val="22"/>
                <w:szCs w:val="22"/>
              </w:rPr>
              <w:t xml:space="preserve">Postupoval prijímateľ pri vyhodnocovaní predložených ponúk v súlade s výzvou na </w:t>
            </w:r>
            <w:r w:rsidR="00510AB5">
              <w:rPr>
                <w:sz w:val="22"/>
                <w:szCs w:val="22"/>
              </w:rPr>
              <w:t>predkladanie ponúk</w:t>
            </w:r>
            <w:r>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2</w:t>
            </w:r>
          </w:p>
        </w:tc>
        <w:tc>
          <w:tcPr>
            <w:tcW w:w="4628" w:type="dxa"/>
            <w:gridSpan w:val="2"/>
            <w:shd w:val="clear" w:color="auto" w:fill="auto"/>
            <w:vAlign w:val="center"/>
          </w:tcPr>
          <w:p w:rsidR="00231620" w:rsidRPr="00E70DCC" w:rsidRDefault="00231620" w:rsidP="00634A35">
            <w:pPr>
              <w:jc w:val="both"/>
            </w:pPr>
            <w:r w:rsidRPr="00E70DCC">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13</w:t>
            </w:r>
          </w:p>
        </w:tc>
        <w:tc>
          <w:tcPr>
            <w:tcW w:w="4628" w:type="dxa"/>
            <w:gridSpan w:val="2"/>
            <w:shd w:val="clear" w:color="auto" w:fill="auto"/>
            <w:vAlign w:val="center"/>
          </w:tcPr>
          <w:p w:rsidR="00C10ED5" w:rsidRPr="00E70DCC" w:rsidRDefault="00C10ED5"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4</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r w:rsidRPr="00286190">
              <w:rPr>
                <w:sz w:val="22"/>
                <w:szCs w:val="22"/>
              </w:rPr>
              <w:t>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lastRenderedPageBreak/>
              <w:t>1</w:t>
            </w:r>
            <w:r w:rsidR="001D19EF">
              <w:rPr>
                <w:color w:val="000000"/>
                <w:sz w:val="22"/>
                <w:szCs w:val="22"/>
              </w:rPr>
              <w:t>5</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kritériá na vyhodnotenie ponúk stanovené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7</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8</w:t>
            </w:r>
          </w:p>
        </w:tc>
        <w:tc>
          <w:tcPr>
            <w:tcW w:w="4628" w:type="dxa"/>
            <w:gridSpan w:val="2"/>
            <w:shd w:val="clear" w:color="auto" w:fill="auto"/>
            <w:vAlign w:val="center"/>
          </w:tcPr>
          <w:p w:rsidR="00231620" w:rsidRPr="00E70DCC" w:rsidRDefault="00231620" w:rsidP="00634A35">
            <w:pPr>
              <w:jc w:val="both"/>
            </w:pPr>
            <w:r w:rsidRPr="00E70DCC">
              <w:rPr>
                <w:sz w:val="22"/>
                <w:szCs w:val="22"/>
              </w:rPr>
              <w:t>Je zmluva/objednávka uzavretá v súlade s výzvou na predkladanie ponúk a s ponukou úspešného uchádzača?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9</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20</w:t>
            </w:r>
          </w:p>
        </w:tc>
        <w:tc>
          <w:tcPr>
            <w:tcW w:w="4628" w:type="dxa"/>
            <w:gridSpan w:val="2"/>
            <w:shd w:val="clear" w:color="auto" w:fill="auto"/>
            <w:vAlign w:val="center"/>
          </w:tcPr>
          <w:p w:rsidR="00231620" w:rsidRPr="00E70DCC" w:rsidRDefault="00231620" w:rsidP="00634A35">
            <w:pPr>
              <w:jc w:val="both"/>
            </w:pPr>
            <w:r w:rsidRPr="00E70DCC">
              <w:rPr>
                <w:color w:val="000000"/>
                <w:sz w:val="22"/>
                <w:szCs w:val="22"/>
              </w:rPr>
              <w:t>Bola objednávka alebo zmluva podpísaná oprávnenou osobou/oprávnenými osobami?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21</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22</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D06E6" w:rsidP="00634A35">
            <w:pPr>
              <w:jc w:val="center"/>
              <w:rPr>
                <w:color w:val="000000"/>
              </w:rPr>
            </w:pPr>
            <w:r>
              <w:rPr>
                <w:color w:val="000000"/>
                <w:sz w:val="22"/>
                <w:szCs w:val="22"/>
              </w:rPr>
              <w:t>2</w:t>
            </w:r>
            <w:r w:rsidR="001D19EF">
              <w:rPr>
                <w:color w:val="000000"/>
                <w:sz w:val="22"/>
                <w:szCs w:val="22"/>
              </w:rPr>
              <w:t>3</w:t>
            </w:r>
          </w:p>
        </w:tc>
        <w:tc>
          <w:tcPr>
            <w:tcW w:w="4628" w:type="dxa"/>
            <w:gridSpan w:val="2"/>
            <w:shd w:val="clear" w:color="auto" w:fill="auto"/>
            <w:vAlign w:val="center"/>
          </w:tcPr>
          <w:p w:rsidR="00231620" w:rsidRPr="00E70DCC" w:rsidRDefault="00231620" w:rsidP="00634A35">
            <w:pPr>
              <w:pStyle w:val="Textkomentra"/>
              <w:jc w:val="both"/>
              <w:rPr>
                <w:color w:val="000000"/>
                <w:sz w:val="22"/>
                <w:szCs w:val="22"/>
              </w:rPr>
            </w:pP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300"/>
        </w:trPr>
        <w:tc>
          <w:tcPr>
            <w:tcW w:w="9087" w:type="dxa"/>
            <w:gridSpan w:val="7"/>
            <w:shd w:val="clear" w:color="auto" w:fill="auto"/>
            <w:noWrap/>
            <w:vAlign w:val="center"/>
          </w:tcPr>
          <w:p w:rsidR="00231620" w:rsidRPr="007001F1" w:rsidRDefault="00231620" w:rsidP="00634A35">
            <w:pPr>
              <w:jc w:val="both"/>
              <w:rPr>
                <w:b/>
                <w:sz w:val="20"/>
                <w:szCs w:val="20"/>
              </w:rPr>
            </w:pPr>
            <w:r w:rsidRPr="007001F1">
              <w:rPr>
                <w:b/>
                <w:sz w:val="20"/>
                <w:szCs w:val="20"/>
              </w:rPr>
              <w:t>VYJADRENIE</w:t>
            </w:r>
          </w:p>
          <w:p w:rsidR="00231620" w:rsidRPr="007001F1" w:rsidRDefault="00231620" w:rsidP="00634A35">
            <w:pPr>
              <w:jc w:val="both"/>
              <w:rPr>
                <w:sz w:val="20"/>
                <w:szCs w:val="20"/>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3"/>
              <w:t>[1]</w:t>
            </w:r>
          </w:p>
          <w:p w:rsidR="00231620" w:rsidRPr="007001F1" w:rsidRDefault="00231620" w:rsidP="00634A35">
            <w:pPr>
              <w:rPr>
                <w:b/>
                <w:bCs/>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Kontrolu vykonal</w:t>
            </w:r>
            <w:ins w:id="2276" w:author="Autor">
              <w:r w:rsidR="00DC4DA1">
                <w:rPr>
                  <w:rStyle w:val="Odkaznapoznmkupodiarou"/>
                  <w:b/>
                  <w:bCs/>
                  <w:sz w:val="22"/>
                  <w:szCs w:val="22"/>
                </w:rPr>
                <w:footnoteReference w:customMarkFollows="1" w:id="144"/>
                <w:t>2</w:t>
              </w:r>
            </w:ins>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Dátum: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9087" w:type="dxa"/>
            <w:gridSpan w:val="7"/>
            <w:shd w:val="clear" w:color="auto" w:fill="auto"/>
            <w:noWrap/>
            <w:vAlign w:val="bottom"/>
            <w:hideMark/>
          </w:tcPr>
          <w:p w:rsidR="00231620" w:rsidRPr="007001F1" w:rsidRDefault="00231620" w:rsidP="00634A35">
            <w:pPr>
              <w:jc w:val="center"/>
              <w:rPr>
                <w:color w:val="000000"/>
              </w:rPr>
            </w:pPr>
            <w:r w:rsidRPr="007001F1">
              <w:rPr>
                <w:color w:val="000000"/>
                <w:sz w:val="22"/>
                <w:szCs w:val="22"/>
              </w:rPr>
              <w:lastRenderedPageBreak/>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Kontrolu </w:t>
            </w:r>
            <w:ins w:id="2278" w:author="Autor">
              <w:r w:rsidR="00E3352C">
                <w:rPr>
                  <w:b/>
                  <w:bCs/>
                  <w:sz w:val="22"/>
                  <w:szCs w:val="22"/>
                </w:rPr>
                <w:t>schválil</w:t>
              </w:r>
              <w:r w:rsidR="00E3352C" w:rsidRPr="007001F1" w:rsidDel="00E3352C">
                <w:rPr>
                  <w:b/>
                  <w:bCs/>
                  <w:sz w:val="22"/>
                  <w:szCs w:val="22"/>
                </w:rPr>
                <w:t xml:space="preserve"> </w:t>
              </w:r>
            </w:ins>
            <w:del w:id="2279" w:author="Autor">
              <w:r w:rsidRPr="007001F1" w:rsidDel="00E3352C">
                <w:rPr>
                  <w:b/>
                  <w:bCs/>
                  <w:sz w:val="22"/>
                  <w:szCs w:val="22"/>
                </w:rPr>
                <w:delText>vykonal</w:delText>
              </w:r>
            </w:del>
            <w:ins w:id="2280" w:author="Autor">
              <w:r w:rsidR="00DC4DA1">
                <w:rPr>
                  <w:rStyle w:val="Odkaznapoznmkupodiarou"/>
                  <w:b/>
                  <w:bCs/>
                  <w:sz w:val="22"/>
                  <w:szCs w:val="22"/>
                </w:rPr>
                <w:footnoteReference w:customMarkFollows="1" w:id="145"/>
                <w:t>3</w:t>
              </w:r>
            </w:ins>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Dátum: </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bookmarkEnd w:id="2271"/>
    </w:tbl>
    <w:p w:rsidR="00231620" w:rsidRDefault="00231620"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Del="00667D83" w:rsidRDefault="00DF3D72" w:rsidP="00D2171A">
      <w:pPr>
        <w:rPr>
          <w:del w:id="2282" w:author="Autor"/>
        </w:rPr>
      </w:pPr>
    </w:p>
    <w:p w:rsidR="00DF3D72" w:rsidDel="00667D83" w:rsidRDefault="00DF3D72" w:rsidP="00D2171A">
      <w:pPr>
        <w:rPr>
          <w:del w:id="2283" w:author="Autor"/>
        </w:rPr>
      </w:pPr>
    </w:p>
    <w:p w:rsidR="00DF3D72" w:rsidDel="00667D83" w:rsidRDefault="00DF3D72" w:rsidP="00D2171A">
      <w:pPr>
        <w:rPr>
          <w:del w:id="2284" w:author="Autor"/>
        </w:rPr>
      </w:pPr>
    </w:p>
    <w:p w:rsidR="00DF3D72" w:rsidDel="00667D83" w:rsidRDefault="00DF3D72" w:rsidP="00D2171A">
      <w:pPr>
        <w:rPr>
          <w:del w:id="2285" w:author="Autor"/>
        </w:rPr>
      </w:pPr>
    </w:p>
    <w:p w:rsidR="00DF3D72" w:rsidDel="00667D83" w:rsidRDefault="00DF3D72" w:rsidP="00D2171A">
      <w:pPr>
        <w:rPr>
          <w:del w:id="2286" w:author="Autor"/>
        </w:rPr>
      </w:pPr>
    </w:p>
    <w:p w:rsidR="00DF3D72" w:rsidDel="00667D83" w:rsidRDefault="00DF3D72" w:rsidP="00D2171A">
      <w:pPr>
        <w:rPr>
          <w:del w:id="2287" w:author="Autor"/>
        </w:rPr>
      </w:pPr>
    </w:p>
    <w:p w:rsidR="00DF3D72" w:rsidDel="00667D83" w:rsidRDefault="00DF3D72" w:rsidP="00D2171A">
      <w:pPr>
        <w:rPr>
          <w:del w:id="2288" w:author="Autor"/>
        </w:rPr>
      </w:pPr>
    </w:p>
    <w:p w:rsidR="00DF3D72" w:rsidDel="00667D83" w:rsidRDefault="00DF3D72" w:rsidP="00D2171A">
      <w:pPr>
        <w:rPr>
          <w:del w:id="2289" w:author="Autor"/>
        </w:rPr>
      </w:pPr>
    </w:p>
    <w:p w:rsidR="00DF3D72" w:rsidRDefault="00DF3D72" w:rsidP="00D2171A"/>
    <w:p w:rsidR="00E4470E" w:rsidRDefault="00E4470E"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021036">
            <w:pPr>
              <w:spacing w:line="256" w:lineRule="auto"/>
              <w:jc w:val="center"/>
              <w:rPr>
                <w:b/>
                <w:bCs/>
                <w:color w:val="FFFFFF"/>
                <w:lang w:eastAsia="en-US"/>
              </w:rPr>
            </w:pPr>
            <w:bookmarkStart w:id="2290" w:name="KZ_49"/>
            <w:r w:rsidRPr="00BE7850">
              <w:rPr>
                <w:b/>
                <w:bCs/>
                <w:color w:val="FFFFFF"/>
                <w:sz w:val="22"/>
                <w:szCs w:val="22"/>
              </w:rPr>
              <w:t xml:space="preserve">Kontrolný zoznam k finančnej kontrole zadávania čiastkových zmlúv, zadávaných na základe rámcových dohôd – </w:t>
            </w:r>
            <w:r w:rsidR="006F3D3D" w:rsidRPr="006F3D3D">
              <w:rPr>
                <w:b/>
                <w:bCs/>
                <w:color w:val="FFFFFF"/>
                <w:sz w:val="22"/>
                <w:szCs w:val="22"/>
              </w:rPr>
              <w:t>štandardná ex</w:t>
            </w:r>
            <w:ins w:id="2291" w:author="Autor">
              <w:r w:rsidR="006F3D3D">
                <w:rPr>
                  <w:b/>
                  <w:bCs/>
                  <w:color w:val="FFFFFF"/>
                  <w:sz w:val="22"/>
                  <w:szCs w:val="22"/>
                </w:rPr>
                <w:t xml:space="preserve"> </w:t>
              </w:r>
            </w:ins>
            <w:r w:rsidR="006F3D3D" w:rsidRPr="006F3D3D">
              <w:rPr>
                <w:b/>
                <w:bCs/>
                <w:color w:val="FFFFFF"/>
                <w:sz w:val="22"/>
                <w:szCs w:val="22"/>
              </w:rPr>
              <w:t>post kontrola</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lastRenderedPageBreak/>
              <w:t>Názov prioritnej osi/opatrenia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ins w:id="2292" w:author="Autor">
              <w:r w:rsidR="00323C2E">
                <w:rPr>
                  <w:b/>
                  <w:color w:val="000000"/>
                  <w:sz w:val="22"/>
                  <w:szCs w:val="22"/>
                  <w:lang w:eastAsia="en-US"/>
                </w:rPr>
                <w:t xml:space="preserve"> </w:t>
              </w:r>
            </w:ins>
            <w:r w:rsidRPr="00BE7850">
              <w:rPr>
                <w:b/>
                <w:color w:val="000000"/>
                <w:sz w:val="22"/>
                <w:szCs w:val="22"/>
                <w:lang w:eastAsia="en-US"/>
              </w:rPr>
              <w:t>post kontrola</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roofErr w:type="spellStart"/>
            <w:r w:rsidRPr="00BE7850">
              <w:rPr>
                <w:color w:val="000000"/>
                <w:sz w:val="22"/>
                <w:szCs w:val="22"/>
                <w:lang w:eastAsia="en-US"/>
              </w:rPr>
              <w:t>Link</w:t>
            </w:r>
            <w:proofErr w:type="spellEnd"/>
            <w:r w:rsidRPr="00BE7850">
              <w:rPr>
                <w:color w:val="000000"/>
                <w:sz w:val="22"/>
                <w:szCs w:val="22"/>
                <w:lang w:eastAsia="en-US"/>
              </w:rPr>
              <w:t xml:space="preserve">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lastRenderedPageBreak/>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Pr>
                <w:sz w:val="22"/>
                <w:szCs w:val="22"/>
                <w:lang w:eastAsia="en-US"/>
              </w:rPr>
              <w:t xml:space="preserve">Je </w:t>
            </w:r>
            <w:proofErr w:type="spellStart"/>
            <w:r>
              <w:rPr>
                <w:sz w:val="22"/>
                <w:szCs w:val="22"/>
                <w:lang w:eastAsia="en-US"/>
              </w:rPr>
              <w:t>čiastkovázmluva</w:t>
            </w:r>
            <w:proofErr w:type="spellEnd"/>
            <w:r>
              <w:rPr>
                <w:sz w:val="22"/>
                <w:szCs w:val="22"/>
                <w:lang w:eastAsia="en-US"/>
              </w:rPr>
              <w:t>/</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b/>
                <w:lang w:eastAsia="en-US"/>
              </w:rPr>
            </w:pPr>
            <w:r w:rsidRPr="00BE7850">
              <w:rPr>
                <w:b/>
                <w:sz w:val="22"/>
                <w:szCs w:val="22"/>
                <w:lang w:eastAsia="en-US"/>
              </w:rPr>
              <w:t>VYJADRENIE</w:t>
            </w:r>
          </w:p>
          <w:p w:rsidR="00E4470E" w:rsidRPr="00BE7850" w:rsidRDefault="00E4470E" w:rsidP="00634A35">
            <w:pPr>
              <w:spacing w:line="256" w:lineRule="auto"/>
              <w:jc w:val="both"/>
              <w:rPr>
                <w:lang w:eastAsia="en-US"/>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6"/>
              <w:t>[1]</w:t>
            </w:r>
          </w:p>
          <w:p w:rsidR="00E4470E" w:rsidRPr="00BE7850" w:rsidRDefault="00E4470E" w:rsidP="00634A35">
            <w:pPr>
              <w:spacing w:line="256" w:lineRule="auto"/>
              <w:rPr>
                <w:lang w:eastAsia="en-US"/>
              </w:rPr>
            </w:pPr>
          </w:p>
          <w:p w:rsidR="00E4470E" w:rsidRPr="00BE7850" w:rsidRDefault="00E4470E" w:rsidP="00634A35">
            <w:pPr>
              <w:spacing w:line="256" w:lineRule="auto"/>
              <w:rPr>
                <w:lang w:eastAsia="en-US"/>
              </w:rPr>
            </w:pP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Kontrolu vykonal</w:t>
            </w:r>
            <w:ins w:id="2295" w:author="Autor">
              <w:r w:rsidR="00323C2E">
                <w:rPr>
                  <w:rStyle w:val="Odkaznapoznmkupodiarou"/>
                  <w:b/>
                  <w:bCs/>
                  <w:sz w:val="22"/>
                  <w:szCs w:val="22"/>
                  <w:lang w:eastAsia="en-US"/>
                </w:rPr>
                <w:footnoteReference w:customMarkFollows="1" w:id="147"/>
                <w:t>2</w:t>
              </w:r>
            </w:ins>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lastRenderedPageBreak/>
              <w:t xml:space="preserve">Kontrolu </w:t>
            </w:r>
            <w:ins w:id="2297" w:author="Autor">
              <w:r w:rsidR="00E3352C">
                <w:rPr>
                  <w:b/>
                  <w:bCs/>
                  <w:sz w:val="22"/>
                  <w:szCs w:val="22"/>
                </w:rPr>
                <w:t>schválil</w:t>
              </w:r>
              <w:r w:rsidR="00E3352C" w:rsidRPr="00BE7850" w:rsidDel="00E3352C">
                <w:rPr>
                  <w:b/>
                  <w:bCs/>
                  <w:sz w:val="22"/>
                  <w:szCs w:val="22"/>
                  <w:lang w:eastAsia="en-US"/>
                </w:rPr>
                <w:t xml:space="preserve"> </w:t>
              </w:r>
            </w:ins>
            <w:del w:id="2298" w:author="Autor">
              <w:r w:rsidRPr="00BE7850" w:rsidDel="00E3352C">
                <w:rPr>
                  <w:b/>
                  <w:bCs/>
                  <w:sz w:val="22"/>
                  <w:szCs w:val="22"/>
                  <w:lang w:eastAsia="en-US"/>
                </w:rPr>
                <w:delText>vykonal</w:delText>
              </w:r>
            </w:del>
            <w:ins w:id="2299" w:author="Autor">
              <w:r w:rsidR="00323C2E">
                <w:rPr>
                  <w:rStyle w:val="Odkaznapoznmkupodiarou"/>
                  <w:b/>
                  <w:bCs/>
                  <w:sz w:val="22"/>
                  <w:szCs w:val="22"/>
                  <w:lang w:eastAsia="en-US"/>
                </w:rPr>
                <w:footnoteReference w:customMarkFollows="1" w:id="148"/>
                <w:t>3</w:t>
              </w:r>
            </w:ins>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bl>
    <w:p w:rsidR="00E4470E" w:rsidRDefault="00E4470E"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bookmarkEnd w:id="2290"/>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Pr>
        <w:rPr>
          <w:ins w:id="2301" w:author="Autor"/>
        </w:rPr>
      </w:pPr>
    </w:p>
    <w:p w:rsidR="00B16726" w:rsidRDefault="00B16726" w:rsidP="00D2171A">
      <w:pPr>
        <w:rPr>
          <w:ins w:id="2302" w:author="Autor"/>
        </w:rPr>
      </w:pPr>
    </w:p>
    <w:p w:rsidR="00B16726" w:rsidRDefault="00B16726" w:rsidP="00D2171A">
      <w:pPr>
        <w:rPr>
          <w:ins w:id="2303" w:author="Autor"/>
        </w:rPr>
      </w:pPr>
    </w:p>
    <w:p w:rsidR="00B16726" w:rsidRDefault="00B16726" w:rsidP="00D2171A">
      <w:pPr>
        <w:rPr>
          <w:ins w:id="2304" w:author="Autor"/>
        </w:rPr>
      </w:pPr>
    </w:p>
    <w:p w:rsidR="00B16726" w:rsidRDefault="00B16726" w:rsidP="00D2171A"/>
    <w:p w:rsidR="001B6240" w:rsidRDefault="001B6240" w:rsidP="00D2171A"/>
    <w:p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92882">
            <w:pPr>
              <w:spacing w:line="256" w:lineRule="auto"/>
              <w:jc w:val="center"/>
              <w:rPr>
                <w:b/>
                <w:bCs/>
                <w:color w:val="FFFFFF"/>
                <w:lang w:eastAsia="en-US"/>
              </w:rPr>
            </w:pPr>
            <w:bookmarkStart w:id="2305" w:name="KZ_50" w:colFirst="0" w:colLast="1"/>
            <w:r w:rsidRPr="00564F9B">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druhá ex</w:t>
            </w:r>
            <w:ins w:id="2306" w:author="Autor">
              <w:r w:rsidR="006F3D3D">
                <w:rPr>
                  <w:b/>
                  <w:bCs/>
                  <w:color w:val="FFFFFF"/>
                  <w:sz w:val="22"/>
                  <w:szCs w:val="22"/>
                </w:rPr>
                <w:t xml:space="preserve"> </w:t>
              </w:r>
            </w:ins>
            <w:proofErr w:type="spellStart"/>
            <w:r w:rsidR="006F3D3D" w:rsidRPr="006F3D3D">
              <w:rPr>
                <w:b/>
                <w:bCs/>
                <w:color w:val="FFFFFF"/>
                <w:sz w:val="22"/>
                <w:szCs w:val="22"/>
              </w:rPr>
              <w:t>ante</w:t>
            </w:r>
            <w:proofErr w:type="spellEnd"/>
            <w:r w:rsidR="006F3D3D" w:rsidRPr="006F3D3D">
              <w:rPr>
                <w:b/>
                <w:bCs/>
                <w:color w:val="FFFFFF"/>
                <w:sz w:val="22"/>
                <w:szCs w:val="22"/>
              </w:rPr>
              <w:t xml:space="preserve"> kontrola</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lastRenderedPageBreak/>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prioritnej osi/opatrenia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ins w:id="2307" w:author="Autor">
              <w:r w:rsidR="00323C2E">
                <w:rPr>
                  <w:b/>
                  <w:color w:val="000000"/>
                  <w:sz w:val="22"/>
                  <w:szCs w:val="22"/>
                  <w:lang w:eastAsia="en-US"/>
                </w:rPr>
                <w:t xml:space="preserve"> </w:t>
              </w:r>
            </w:ins>
            <w:proofErr w:type="spellStart"/>
            <w:r w:rsidRPr="00564F9B">
              <w:rPr>
                <w:b/>
                <w:color w:val="000000"/>
                <w:sz w:val="22"/>
                <w:szCs w:val="22"/>
                <w:lang w:eastAsia="en-US"/>
              </w:rPr>
              <w:t>ante</w:t>
            </w:r>
            <w:proofErr w:type="spellEnd"/>
            <w:r w:rsidRPr="00564F9B">
              <w:rPr>
                <w:b/>
                <w:color w:val="000000"/>
                <w:sz w:val="22"/>
                <w:szCs w:val="22"/>
                <w:lang w:eastAsia="en-US"/>
              </w:rPr>
              <w:t xml:space="preserve"> kontrola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lang w:eastAsia="en-US"/>
              </w:rPr>
            </w:pPr>
            <w:r w:rsidRPr="00564F9B">
              <w:rPr>
                <w:color w:val="000000"/>
                <w:sz w:val="22"/>
                <w:szCs w:val="22"/>
                <w:lang w:eastAsia="en-US"/>
              </w:rPr>
              <w:t xml:space="preserve">V prípade, ak je rámcová dohoda uzavretá s viacerými hospodárskymi subjektmi, je proces </w:t>
            </w:r>
            <w:r w:rsidRPr="00564F9B">
              <w:rPr>
                <w:color w:val="000000"/>
                <w:sz w:val="22"/>
                <w:szCs w:val="22"/>
                <w:lang w:eastAsia="en-US"/>
              </w:rPr>
              <w:lastRenderedPageBreak/>
              <w:t>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82"/>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b/>
                <w:lang w:eastAsia="en-US"/>
              </w:rPr>
            </w:pPr>
            <w:r w:rsidRPr="00564F9B">
              <w:rPr>
                <w:b/>
                <w:sz w:val="22"/>
                <w:szCs w:val="22"/>
                <w:lang w:eastAsia="en-US"/>
              </w:rPr>
              <w:t>VYJADRENIE</w:t>
            </w:r>
          </w:p>
          <w:p w:rsidR="001B6240" w:rsidRPr="00564F9B" w:rsidRDefault="006605DD" w:rsidP="00692882">
            <w:pPr>
              <w:spacing w:line="256" w:lineRule="auto"/>
              <w:rPr>
                <w:color w:val="000000"/>
                <w:lang w:eastAsia="en-US"/>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49"/>
              <w:t>[1]</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Kontrolu vykonal</w:t>
            </w:r>
            <w:ins w:id="2310" w:author="Autor">
              <w:r w:rsidR="00323C2E">
                <w:rPr>
                  <w:rStyle w:val="Odkaznapoznmkupodiarou"/>
                  <w:b/>
                  <w:bCs/>
                  <w:sz w:val="22"/>
                  <w:szCs w:val="22"/>
                  <w:lang w:eastAsia="en-US"/>
                </w:rPr>
                <w:footnoteReference w:customMarkFollows="1" w:id="150"/>
                <w:t>2</w:t>
              </w:r>
            </w:ins>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Kontrolu </w:t>
            </w:r>
            <w:ins w:id="2312" w:author="Autor">
              <w:r w:rsidR="00E3352C">
                <w:rPr>
                  <w:b/>
                  <w:bCs/>
                  <w:sz w:val="22"/>
                  <w:szCs w:val="22"/>
                </w:rPr>
                <w:t>schválil</w:t>
              </w:r>
              <w:r w:rsidR="00E3352C" w:rsidRPr="00564F9B" w:rsidDel="00E3352C">
                <w:rPr>
                  <w:b/>
                  <w:bCs/>
                  <w:sz w:val="22"/>
                  <w:szCs w:val="22"/>
                  <w:lang w:eastAsia="en-US"/>
                </w:rPr>
                <w:t xml:space="preserve"> </w:t>
              </w:r>
            </w:ins>
            <w:del w:id="2313" w:author="Autor">
              <w:r w:rsidRPr="00564F9B" w:rsidDel="00E3352C">
                <w:rPr>
                  <w:b/>
                  <w:bCs/>
                  <w:sz w:val="22"/>
                  <w:szCs w:val="22"/>
                  <w:lang w:eastAsia="en-US"/>
                </w:rPr>
                <w:delText>vykonal</w:delText>
              </w:r>
            </w:del>
            <w:ins w:id="2314" w:author="Autor">
              <w:r w:rsidR="00323C2E">
                <w:rPr>
                  <w:rStyle w:val="Odkaznapoznmkupodiarou"/>
                  <w:b/>
                  <w:bCs/>
                  <w:sz w:val="22"/>
                  <w:szCs w:val="22"/>
                  <w:lang w:eastAsia="en-US"/>
                </w:rPr>
                <w:footnoteReference w:customMarkFollows="1" w:id="151"/>
                <w:t>3</w:t>
              </w:r>
            </w:ins>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bookmarkEnd w:id="2305"/>
    </w:tbl>
    <w:p w:rsidR="001B6240" w:rsidRDefault="001B6240" w:rsidP="00D2171A"/>
    <w:p w:rsidR="009A6419" w:rsidRDefault="009A6419" w:rsidP="00D2171A"/>
    <w:p w:rsidR="009A6419" w:rsidRDefault="009A6419" w:rsidP="00D2171A">
      <w:pPr>
        <w:rPr>
          <w:ins w:id="2316" w:author="Autor"/>
        </w:rPr>
      </w:pPr>
    </w:p>
    <w:p w:rsidR="00B16726" w:rsidRDefault="00B16726" w:rsidP="00D2171A">
      <w:pPr>
        <w:rPr>
          <w:ins w:id="2317" w:author="Autor"/>
        </w:rPr>
      </w:pPr>
    </w:p>
    <w:p w:rsidR="00B16726" w:rsidRDefault="00B16726" w:rsidP="00D2171A">
      <w:pPr>
        <w:rPr>
          <w:ins w:id="2318" w:author="Autor"/>
        </w:rPr>
      </w:pPr>
    </w:p>
    <w:p w:rsidR="00B16726" w:rsidRDefault="00B16726" w:rsidP="00D2171A">
      <w:pPr>
        <w:rPr>
          <w:ins w:id="2319" w:author="Autor"/>
        </w:rPr>
      </w:pPr>
    </w:p>
    <w:p w:rsidR="00B16726" w:rsidRDefault="00B16726" w:rsidP="00D2171A"/>
    <w:p w:rsidR="009A6419" w:rsidRDefault="009A6419"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bookmarkStart w:id="2320" w:name="KZ_51" w:colFirst="0" w:colLast="1"/>
            <w:r w:rsidRPr="009A2A75">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následná ex</w:t>
            </w:r>
            <w:ins w:id="2321" w:author="Autor">
              <w:r w:rsidR="006F3D3D">
                <w:rPr>
                  <w:b/>
                  <w:bCs/>
                  <w:color w:val="FFFFFF"/>
                  <w:sz w:val="22"/>
                  <w:szCs w:val="22"/>
                </w:rPr>
                <w:t xml:space="preserve"> </w:t>
              </w:r>
            </w:ins>
            <w:r w:rsidR="006F3D3D" w:rsidRPr="006F3D3D">
              <w:rPr>
                <w:b/>
                <w:bCs/>
                <w:color w:val="FFFFFF"/>
                <w:sz w:val="22"/>
                <w:szCs w:val="22"/>
              </w:rPr>
              <w:t>post kontrola</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prioritnej osi/opatrenia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ins w:id="2322" w:author="Autor">
              <w:r w:rsidR="00323C2E">
                <w:rPr>
                  <w:b/>
                  <w:color w:val="000000"/>
                  <w:sz w:val="22"/>
                  <w:szCs w:val="22"/>
                  <w:lang w:eastAsia="en-US"/>
                </w:rPr>
                <w:t xml:space="preserve"> </w:t>
              </w:r>
            </w:ins>
            <w:r w:rsidRPr="009A2A75">
              <w:rPr>
                <w:b/>
                <w:color w:val="000000"/>
                <w:sz w:val="22"/>
                <w:szCs w:val="22"/>
                <w:lang w:eastAsia="en-US"/>
              </w:rPr>
              <w:t>post kontrola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roofErr w:type="spellStart"/>
            <w:r w:rsidRPr="009A2A75">
              <w:rPr>
                <w:color w:val="000000"/>
                <w:sz w:val="22"/>
                <w:szCs w:val="22"/>
                <w:lang w:eastAsia="en-US"/>
              </w:rPr>
              <w:t>Link</w:t>
            </w:r>
            <w:proofErr w:type="spellEnd"/>
            <w:r w:rsidRPr="009A2A75">
              <w:rPr>
                <w:color w:val="000000"/>
                <w:sz w:val="22"/>
                <w:szCs w:val="22"/>
                <w:lang w:eastAsia="en-US"/>
              </w:rPr>
              <w:t xml:space="preserve">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lastRenderedPageBreak/>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ins w:id="2323" w:author="Autor">
              <w:r w:rsidR="00323C2E">
                <w:rPr>
                  <w:color w:val="000000"/>
                  <w:sz w:val="22"/>
                  <w:szCs w:val="22"/>
                </w:rPr>
                <w:t xml:space="preserve"> </w:t>
              </w:r>
            </w:ins>
            <w:proofErr w:type="spellStart"/>
            <w:r>
              <w:rPr>
                <w:color w:val="000000"/>
                <w:sz w:val="22"/>
                <w:szCs w:val="22"/>
              </w:rPr>
              <w:t>ante</w:t>
            </w:r>
            <w:proofErr w:type="spellEnd"/>
            <w:r>
              <w:rPr>
                <w:color w:val="000000"/>
                <w:sz w:val="22"/>
                <w:szCs w:val="22"/>
              </w:rPr>
              <w:t xml:space="preserv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tc>
      </w:tr>
      <w:tr w:rsidR="000B25C7" w:rsidRPr="009A2A75"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564F9B" w:rsidRDefault="000B25C7"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b/>
                <w:lang w:eastAsia="en-US"/>
              </w:rPr>
            </w:pPr>
            <w:r w:rsidRPr="009A2A75">
              <w:rPr>
                <w:b/>
                <w:sz w:val="22"/>
                <w:szCs w:val="22"/>
                <w:lang w:eastAsia="en-US"/>
              </w:rPr>
              <w:t>VYJADRENIE</w:t>
            </w:r>
          </w:p>
          <w:p w:rsidR="000B25C7" w:rsidRPr="009A2A75" w:rsidRDefault="000B25C7" w:rsidP="00634A35">
            <w:pPr>
              <w:spacing w:line="256" w:lineRule="auto"/>
              <w:jc w:val="both"/>
              <w:rPr>
                <w:lang w:eastAsia="en-US"/>
              </w:rPr>
            </w:pPr>
          </w:p>
          <w:p w:rsidR="006605DD" w:rsidRPr="00A20234" w:rsidRDefault="006605DD" w:rsidP="006605D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2"/>
              <w:t>[1]</w:t>
            </w:r>
          </w:p>
          <w:p w:rsidR="000B25C7" w:rsidRPr="009A2A75" w:rsidRDefault="000B25C7" w:rsidP="00634A35">
            <w:pPr>
              <w:spacing w:line="256" w:lineRule="auto"/>
              <w:rPr>
                <w:color w:val="000000"/>
                <w:lang w:eastAsia="en-US"/>
              </w:rPr>
            </w:pP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Kontrolu vykonal</w:t>
            </w:r>
            <w:ins w:id="2326" w:author="Autor">
              <w:r w:rsidR="00323C2E">
                <w:rPr>
                  <w:rStyle w:val="Odkaznapoznmkupodiarou"/>
                  <w:b/>
                  <w:bCs/>
                  <w:sz w:val="22"/>
                  <w:szCs w:val="22"/>
                  <w:lang w:eastAsia="en-US"/>
                </w:rPr>
                <w:footnoteReference w:customMarkFollows="1" w:id="153"/>
                <w:t>2</w:t>
              </w:r>
            </w:ins>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ins w:id="2328" w:author="Autor">
              <w:r w:rsidR="00E3352C">
                <w:rPr>
                  <w:b/>
                  <w:bCs/>
                  <w:sz w:val="22"/>
                  <w:szCs w:val="22"/>
                </w:rPr>
                <w:t>schválil</w:t>
              </w:r>
              <w:r w:rsidR="00E3352C" w:rsidRPr="009A2A75" w:rsidDel="00E3352C">
                <w:rPr>
                  <w:b/>
                  <w:bCs/>
                  <w:sz w:val="22"/>
                  <w:szCs w:val="22"/>
                  <w:lang w:eastAsia="en-US"/>
                </w:rPr>
                <w:t xml:space="preserve"> </w:t>
              </w:r>
            </w:ins>
            <w:del w:id="2329" w:author="Autor">
              <w:r w:rsidRPr="009A2A75" w:rsidDel="00E3352C">
                <w:rPr>
                  <w:b/>
                  <w:bCs/>
                  <w:sz w:val="22"/>
                  <w:szCs w:val="22"/>
                  <w:lang w:eastAsia="en-US"/>
                </w:rPr>
                <w:delText>vykonal</w:delText>
              </w:r>
            </w:del>
            <w:ins w:id="2330" w:author="Autor">
              <w:r w:rsidR="00323C2E">
                <w:rPr>
                  <w:rStyle w:val="Odkaznapoznmkupodiarou"/>
                  <w:b/>
                  <w:bCs/>
                  <w:sz w:val="22"/>
                  <w:szCs w:val="22"/>
                  <w:lang w:eastAsia="en-US"/>
                </w:rPr>
                <w:footnoteReference w:customMarkFollows="1" w:id="154"/>
                <w:t>3</w:t>
              </w:r>
            </w:ins>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bookmarkEnd w:id="2320"/>
    </w:tbl>
    <w:p w:rsidR="000B25C7" w:rsidRDefault="000B25C7" w:rsidP="00D2171A"/>
    <w:p w:rsidR="000B25C7" w:rsidRDefault="000B25C7" w:rsidP="00D2171A"/>
    <w:p w:rsidR="000B25C7" w:rsidRDefault="000B25C7" w:rsidP="00D2171A"/>
    <w:p w:rsidR="00CE1CC2" w:rsidRDefault="00CE1CC2"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2333" w:name="KZ_52" w:colFirst="0" w:colLast="1"/>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ins w:id="2334" w:author="Autor">
              <w:r w:rsidR="00323C2E">
                <w:rPr>
                  <w:b/>
                  <w:bCs/>
                  <w:color w:val="FFFFFF"/>
                </w:rPr>
                <w:t xml:space="preserve"> </w:t>
              </w:r>
            </w:ins>
            <w:proofErr w:type="spellStart"/>
            <w:r w:rsidRPr="007001F1">
              <w:rPr>
                <w:b/>
                <w:bCs/>
                <w:color w:val="FFFFFF"/>
              </w:rPr>
              <w:t>ante</w:t>
            </w:r>
            <w:proofErr w:type="spellEnd"/>
            <w:r w:rsidRPr="007001F1">
              <w:rPr>
                <w:b/>
                <w:bCs/>
                <w:color w:val="FFFFFF"/>
              </w:rPr>
              <w:t xml:space="preserv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 xml:space="preserve"> 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prvá ex</w:t>
            </w:r>
            <w:ins w:id="2335" w:author="Autor">
              <w:r w:rsidR="00323C2E">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236"/>
        </w:trPr>
        <w:tc>
          <w:tcPr>
            <w:tcW w:w="582" w:type="dxa"/>
            <w:vMerge w:val="restart"/>
            <w:shd w:val="clear" w:color="auto" w:fill="auto"/>
            <w:noWrap/>
            <w:vAlign w:val="center"/>
          </w:tcPr>
          <w:p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ins w:id="2336" w:author="Autor">
              <w:r>
                <w:rPr>
                  <w:color w:val="000000"/>
                  <w:sz w:val="22"/>
                  <w:szCs w:val="22"/>
                </w:rPr>
                <w:t xml:space="preserve">a) </w:t>
              </w:r>
            </w:ins>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BC1C04" w:rsidRPr="007001F1" w:rsidTr="00184A99">
        <w:trPr>
          <w:trHeight w:val="236"/>
          <w:ins w:id="2337" w:author="Autor"/>
        </w:trPr>
        <w:tc>
          <w:tcPr>
            <w:tcW w:w="582" w:type="dxa"/>
            <w:vMerge/>
            <w:shd w:val="clear" w:color="auto" w:fill="auto"/>
            <w:noWrap/>
            <w:vAlign w:val="center"/>
          </w:tcPr>
          <w:p w:rsidR="00BC1C04" w:rsidRPr="007001F1" w:rsidRDefault="00BC1C04" w:rsidP="00184A99">
            <w:pPr>
              <w:jc w:val="center"/>
              <w:rPr>
                <w:ins w:id="2338" w:author="Autor"/>
                <w:color w:val="000000"/>
                <w:sz w:val="22"/>
                <w:szCs w:val="22"/>
              </w:rPr>
            </w:pPr>
          </w:p>
        </w:tc>
        <w:tc>
          <w:tcPr>
            <w:tcW w:w="4820" w:type="dxa"/>
            <w:gridSpan w:val="2"/>
            <w:shd w:val="clear" w:color="auto" w:fill="auto"/>
            <w:vAlign w:val="center"/>
          </w:tcPr>
          <w:p w:rsidR="00BC1C04" w:rsidRPr="002D2E6B" w:rsidRDefault="00BC1C04" w:rsidP="00184A99">
            <w:pPr>
              <w:jc w:val="both"/>
              <w:rPr>
                <w:ins w:id="2339" w:author="Autor"/>
                <w:color w:val="000000"/>
                <w:sz w:val="22"/>
                <w:szCs w:val="22"/>
              </w:rPr>
            </w:pPr>
            <w:ins w:id="2340"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BC1C04" w:rsidRPr="007001F1" w:rsidRDefault="00BC1C04" w:rsidP="00184A99">
            <w:pPr>
              <w:jc w:val="both"/>
              <w:rPr>
                <w:ins w:id="2341" w:author="Autor"/>
                <w:color w:val="000000"/>
              </w:rPr>
            </w:pPr>
          </w:p>
        </w:tc>
        <w:tc>
          <w:tcPr>
            <w:tcW w:w="567" w:type="dxa"/>
            <w:shd w:val="clear" w:color="auto" w:fill="auto"/>
            <w:vAlign w:val="center"/>
          </w:tcPr>
          <w:p w:rsidR="00BC1C04" w:rsidRPr="007001F1" w:rsidRDefault="00BC1C04" w:rsidP="00184A99">
            <w:pPr>
              <w:jc w:val="both"/>
              <w:rPr>
                <w:ins w:id="2342" w:author="Autor"/>
                <w:color w:val="000000"/>
              </w:rPr>
            </w:pPr>
          </w:p>
        </w:tc>
        <w:tc>
          <w:tcPr>
            <w:tcW w:w="776" w:type="dxa"/>
            <w:shd w:val="clear" w:color="auto" w:fill="auto"/>
            <w:vAlign w:val="center"/>
          </w:tcPr>
          <w:p w:rsidR="00BC1C04" w:rsidRPr="007001F1" w:rsidRDefault="00BC1C04" w:rsidP="00184A99">
            <w:pPr>
              <w:jc w:val="both"/>
              <w:rPr>
                <w:ins w:id="2343" w:author="Autor"/>
                <w:color w:val="000000"/>
              </w:rPr>
            </w:pPr>
          </w:p>
        </w:tc>
        <w:tc>
          <w:tcPr>
            <w:tcW w:w="1775" w:type="dxa"/>
            <w:shd w:val="clear" w:color="auto" w:fill="auto"/>
            <w:vAlign w:val="center"/>
          </w:tcPr>
          <w:p w:rsidR="00BC1C04" w:rsidRPr="007001F1" w:rsidRDefault="00BC1C04" w:rsidP="00184A99">
            <w:pPr>
              <w:jc w:val="both"/>
              <w:rPr>
                <w:ins w:id="2344" w:author="Autor"/>
                <w:color w:val="000000"/>
              </w:rPr>
            </w:pPr>
          </w:p>
        </w:tc>
      </w:tr>
      <w:tr w:rsidR="00F42686" w:rsidRPr="007001F1" w:rsidTr="00184A99">
        <w:trPr>
          <w:trHeight w:val="236"/>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12"/>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f) Uviedol verejný obstarávateľ PHZ v</w:t>
            </w:r>
            <w:r>
              <w:rPr>
                <w:color w:val="000000"/>
                <w:sz w:val="22"/>
                <w:szCs w:val="22"/>
              </w:rPr>
              <w:t> </w:t>
            </w:r>
            <w:proofErr w:type="spellStart"/>
            <w:r w:rsidRPr="007001F1">
              <w:rPr>
                <w:color w:val="000000"/>
                <w:sz w:val="22"/>
                <w:szCs w:val="22"/>
              </w:rPr>
              <w:t>oznámenío</w:t>
            </w:r>
            <w:proofErr w:type="spellEnd"/>
            <w:r w:rsidRPr="007001F1">
              <w:rPr>
                <w:color w:val="000000"/>
                <w:sz w:val="22"/>
                <w:szCs w:val="22"/>
              </w:rPr>
              <w:t> vyhlásení verejného obstarávania v zmysle § 6 ods. 17 ZVO</w:t>
            </w:r>
            <w:ins w:id="2345" w:author="Autor">
              <w:r w:rsidR="00323C2E">
                <w:rPr>
                  <w:color w:val="000000"/>
                  <w:sz w:val="22"/>
                  <w:szCs w:val="22"/>
                </w:rPr>
                <w:t xml:space="preserve"> v spojení s § 59 ods. 2 písm. a) ZVO</w:t>
              </w:r>
            </w:ins>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sz w:val="22"/>
                <w:szCs w:val="22"/>
              </w:rPr>
              <w:t>g) Stanovil verejný obstarávateľ PHZ v zmysle  ostatných ustanovení § 6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tcPr>
          <w:p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ins w:id="2346" w:author="Autor">
              <w:r w:rsidR="00323C2E">
                <w:rPr>
                  <w:color w:val="000000"/>
                  <w:sz w:val="22"/>
                  <w:szCs w:val="22"/>
                </w:rPr>
                <w:t>b</w:t>
              </w:r>
            </w:ins>
            <w:del w:id="2347" w:author="Autor">
              <w:r w:rsidRPr="00031EAF" w:rsidDel="00323C2E">
                <w:rPr>
                  <w:color w:val="000000"/>
                  <w:sz w:val="22"/>
                  <w:szCs w:val="22"/>
                </w:rPr>
                <w:delText>c</w:delText>
              </w:r>
            </w:del>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ins w:id="2348" w:author="Autor">
              <w:r w:rsidR="00323C2E">
                <w:rPr>
                  <w:color w:val="000000"/>
                  <w:sz w:val="22"/>
                  <w:szCs w:val="22"/>
                </w:rPr>
                <w:t xml:space="preserve"> </w:t>
              </w:r>
            </w:ins>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1268"/>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lastRenderedPageBreak/>
              <w:t>1</w:t>
            </w: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323C2E" w:rsidRPr="007001F1" w:rsidTr="00184A99">
        <w:trPr>
          <w:trHeight w:val="1268"/>
          <w:ins w:id="2349" w:author="Autor"/>
        </w:trPr>
        <w:tc>
          <w:tcPr>
            <w:tcW w:w="582" w:type="dxa"/>
            <w:vMerge/>
            <w:shd w:val="clear" w:color="auto" w:fill="auto"/>
            <w:noWrap/>
            <w:vAlign w:val="center"/>
          </w:tcPr>
          <w:p w:rsidR="00323C2E" w:rsidRPr="007001F1" w:rsidRDefault="00323C2E" w:rsidP="00184A99">
            <w:pPr>
              <w:jc w:val="center"/>
              <w:rPr>
                <w:ins w:id="2350" w:author="Autor"/>
                <w:color w:val="000000"/>
                <w:sz w:val="22"/>
                <w:szCs w:val="22"/>
              </w:rPr>
            </w:pPr>
          </w:p>
        </w:tc>
        <w:tc>
          <w:tcPr>
            <w:tcW w:w="4820" w:type="dxa"/>
            <w:gridSpan w:val="2"/>
            <w:shd w:val="clear" w:color="auto" w:fill="auto"/>
            <w:vAlign w:val="center"/>
          </w:tcPr>
          <w:p w:rsidR="00323C2E" w:rsidRPr="007001F1" w:rsidRDefault="00323C2E" w:rsidP="00184A99">
            <w:pPr>
              <w:jc w:val="both"/>
              <w:rPr>
                <w:ins w:id="2351" w:author="Autor"/>
                <w:color w:val="000000"/>
                <w:sz w:val="22"/>
                <w:szCs w:val="22"/>
              </w:rPr>
            </w:pPr>
            <w:ins w:id="2352" w:author="Auto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ins>
          </w:p>
        </w:tc>
        <w:tc>
          <w:tcPr>
            <w:tcW w:w="567" w:type="dxa"/>
            <w:shd w:val="clear" w:color="auto" w:fill="auto"/>
            <w:vAlign w:val="center"/>
          </w:tcPr>
          <w:p w:rsidR="00323C2E" w:rsidRPr="007001F1" w:rsidRDefault="00323C2E" w:rsidP="00184A99">
            <w:pPr>
              <w:jc w:val="both"/>
              <w:rPr>
                <w:ins w:id="2353" w:author="Autor"/>
                <w:color w:val="000000"/>
                <w:sz w:val="22"/>
                <w:szCs w:val="22"/>
              </w:rPr>
            </w:pPr>
          </w:p>
        </w:tc>
        <w:tc>
          <w:tcPr>
            <w:tcW w:w="567" w:type="dxa"/>
            <w:shd w:val="clear" w:color="auto" w:fill="auto"/>
            <w:vAlign w:val="center"/>
          </w:tcPr>
          <w:p w:rsidR="00323C2E" w:rsidRPr="007001F1" w:rsidRDefault="00323C2E" w:rsidP="00184A99">
            <w:pPr>
              <w:jc w:val="both"/>
              <w:rPr>
                <w:ins w:id="2354" w:author="Autor"/>
                <w:color w:val="000000"/>
                <w:sz w:val="22"/>
                <w:szCs w:val="22"/>
              </w:rPr>
            </w:pPr>
          </w:p>
        </w:tc>
        <w:tc>
          <w:tcPr>
            <w:tcW w:w="776" w:type="dxa"/>
            <w:shd w:val="clear" w:color="auto" w:fill="auto"/>
            <w:vAlign w:val="center"/>
          </w:tcPr>
          <w:p w:rsidR="00323C2E" w:rsidRPr="007001F1" w:rsidRDefault="00323C2E" w:rsidP="00184A99">
            <w:pPr>
              <w:jc w:val="both"/>
              <w:rPr>
                <w:ins w:id="2355" w:author="Autor"/>
                <w:color w:val="000000"/>
                <w:sz w:val="22"/>
                <w:szCs w:val="22"/>
              </w:rPr>
            </w:pPr>
          </w:p>
        </w:tc>
        <w:tc>
          <w:tcPr>
            <w:tcW w:w="1775" w:type="dxa"/>
            <w:shd w:val="clear" w:color="auto" w:fill="auto"/>
            <w:vAlign w:val="center"/>
          </w:tcPr>
          <w:p w:rsidR="00323C2E" w:rsidRPr="007001F1" w:rsidRDefault="00323C2E" w:rsidP="00184A99">
            <w:pPr>
              <w:jc w:val="both"/>
              <w:rPr>
                <w:ins w:id="2356" w:author="Autor"/>
                <w:color w:val="000000"/>
                <w:sz w:val="22"/>
                <w:szCs w:val="22"/>
              </w:rPr>
            </w:pPr>
          </w:p>
        </w:tc>
      </w:tr>
      <w:tr w:rsidR="00F42686" w:rsidRPr="007001F1" w:rsidTr="00184A99">
        <w:trPr>
          <w:trHeight w:val="126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23C2E" w:rsidP="00184A99">
            <w:pPr>
              <w:jc w:val="both"/>
              <w:rPr>
                <w:color w:val="000000"/>
              </w:rPr>
            </w:pPr>
            <w:ins w:id="2357" w:author="Autor">
              <w:r>
                <w:rPr>
                  <w:color w:val="000000"/>
                  <w:sz w:val="22"/>
                  <w:szCs w:val="22"/>
                </w:rPr>
                <w:t>c</w:t>
              </w:r>
            </w:ins>
            <w:del w:id="2358" w:author="Autor">
              <w:r w:rsidR="00F42686" w:rsidRPr="007001F1" w:rsidDel="00323C2E">
                <w:rPr>
                  <w:color w:val="000000"/>
                  <w:sz w:val="22"/>
                  <w:szCs w:val="22"/>
                </w:rPr>
                <w:delText>b</w:delText>
              </w:r>
            </w:del>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84"/>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F42686" w:rsidRPr="00C576E6" w:rsidRDefault="001C2935" w:rsidP="001C2935">
            <w:pPr>
              <w:pStyle w:val="Odsekzoznamu"/>
              <w:ind w:left="5"/>
              <w:jc w:val="both"/>
              <w:rPr>
                <w:color w:val="000000"/>
              </w:rPr>
            </w:pPr>
            <w:r>
              <w:rPr>
                <w:color w:val="000000"/>
                <w:sz w:val="22"/>
                <w:szCs w:val="22"/>
              </w:rPr>
              <w:t>a)</w:t>
            </w:r>
            <w:ins w:id="2359" w:author="Auto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ins>
            <w:del w:id="2360" w:author="Autor">
              <w:r w:rsidR="00F42686" w:rsidRPr="00C576E6" w:rsidDel="00323C2E">
                <w:rPr>
                  <w:color w:val="000000"/>
                  <w:sz w:val="22"/>
                  <w:szCs w:val="22"/>
                </w:rPr>
                <w:delText>Obsahuje</w:delText>
              </w:r>
              <w:r w:rsidR="00F42686" w:rsidDel="00323C2E">
                <w:rPr>
                  <w:color w:val="000000"/>
                  <w:sz w:val="22"/>
                  <w:szCs w:val="22"/>
                </w:rPr>
                <w:delText xml:space="preserve"> návrh</w:delText>
              </w:r>
              <w:r w:rsidR="00F42686" w:rsidRPr="00C576E6" w:rsidDel="00323C2E">
                <w:rPr>
                  <w:color w:val="000000"/>
                  <w:sz w:val="22"/>
                  <w:szCs w:val="22"/>
                </w:rPr>
                <w:delText xml:space="preserve"> oznámeni</w:delText>
              </w:r>
              <w:r w:rsidR="00F42686" w:rsidDel="00323C2E">
                <w:rPr>
                  <w:color w:val="000000"/>
                  <w:sz w:val="22"/>
                  <w:szCs w:val="22"/>
                </w:rPr>
                <w:delText>a</w:delText>
              </w:r>
              <w:r w:rsidR="00F42686" w:rsidRPr="00FC7E5E" w:rsidDel="00323C2E">
                <w:rPr>
                  <w:color w:val="000000"/>
                  <w:sz w:val="22"/>
                  <w:szCs w:val="22"/>
                </w:rPr>
                <w:delText xml:space="preserve">o vyhlásení </w:delText>
              </w:r>
              <w:r w:rsidR="00F42686" w:rsidRPr="007001F1" w:rsidDel="00323C2E">
                <w:rPr>
                  <w:color w:val="000000"/>
                  <w:sz w:val="22"/>
                  <w:szCs w:val="22"/>
                </w:rPr>
                <w:delText>verejného obstarávania</w:delText>
              </w:r>
              <w:r w:rsidR="00F42686" w:rsidDel="00323C2E">
                <w:rPr>
                  <w:color w:val="000000"/>
                  <w:sz w:val="22"/>
                  <w:szCs w:val="22"/>
                </w:rPr>
                <w:delText xml:space="preserve"> údaj o forme, v akej má</w:delText>
              </w:r>
              <w:r w:rsidR="00F42686" w:rsidRPr="004507F0" w:rsidDel="00323C2E">
                <w:rPr>
                  <w:color w:val="000000"/>
                  <w:sz w:val="22"/>
                  <w:szCs w:val="22"/>
                </w:rPr>
                <w:delText xml:space="preserve"> byť predložená informácia o sortimente tovarov, stavebných prác a služieb vo vzťahu k povahe predpokladaných nákupov, ktoré záujemca bežne ponúka na trhu</w:delText>
              </w:r>
              <w:r w:rsidR="00F42686" w:rsidRPr="00CB54A3" w:rsidDel="00323C2E">
                <w:rPr>
                  <w:color w:val="000000"/>
                  <w:sz w:val="22"/>
                  <w:szCs w:val="22"/>
                </w:rPr>
                <w:delText>?</w:delText>
              </w:r>
            </w:del>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6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 xml:space="preserve">c) Je opis predmetu zákazky v súlade s § 42 ods. 2 resp. </w:t>
            </w:r>
            <w:del w:id="2361" w:author="Autor">
              <w:r w:rsidRPr="007001F1" w:rsidDel="007B3CA2">
                <w:rPr>
                  <w:color w:val="000000"/>
                  <w:sz w:val="22"/>
                  <w:szCs w:val="22"/>
                </w:rPr>
                <w:delText xml:space="preserve">§ 43 </w:delText>
              </w:r>
            </w:del>
            <w:r w:rsidRPr="007001F1">
              <w:rPr>
                <w:color w:val="000000"/>
                <w:sz w:val="22"/>
                <w:szCs w:val="22"/>
              </w:rPr>
              <w:t>ods. 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shd w:val="clear" w:color="auto" w:fill="auto"/>
            <w:noWrap/>
            <w:vAlign w:val="center"/>
          </w:tcPr>
          <w:p w:rsidR="00F42686" w:rsidRPr="007001F1" w:rsidRDefault="00F42686" w:rsidP="00F42686">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ins w:id="2362" w:author="Autor">
              <w:r w:rsidR="00323C2E">
                <w:rPr>
                  <w:color w:val="000000"/>
                  <w:sz w:val="22"/>
                  <w:szCs w:val="22"/>
                </w:rPr>
                <w:t xml:space="preserve"> a objem</w:t>
              </w:r>
            </w:ins>
            <w:r w:rsidRPr="004507F0">
              <w:rPr>
                <w:color w:val="000000"/>
                <w:sz w:val="22"/>
                <w:szCs w:val="22"/>
              </w:rPr>
              <w:t xml:space="preserve"> predpokladaných nákupov v rámci dynamického nákupného systému, </w:t>
            </w:r>
            <w:ins w:id="2363" w:author="Auto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ins>
            <w:r w:rsidRPr="004507F0">
              <w:rPr>
                <w:color w:val="000000"/>
                <w:sz w:val="22"/>
                <w:szCs w:val="22"/>
              </w:rPr>
              <w:t xml:space="preserve">ako aj potrebné informácie </w:t>
            </w:r>
            <w:ins w:id="2364" w:author="Auto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ins>
            <w:del w:id="2365" w:author="Autor">
              <w:r w:rsidRPr="004507F0" w:rsidDel="00323C2E">
                <w:rPr>
                  <w:color w:val="000000"/>
                  <w:sz w:val="22"/>
                  <w:szCs w:val="22"/>
                </w:rPr>
                <w:delText>týkajúce sa tohto systému, používaných elektronických zariadení, podmienok a špec</w:delText>
              </w:r>
              <w:r w:rsidDel="00323C2E">
                <w:rPr>
                  <w:color w:val="000000"/>
                  <w:sz w:val="22"/>
                  <w:szCs w:val="22"/>
                </w:rPr>
                <w:delText>ifikácií technického pripojenia</w:delText>
              </w:r>
            </w:del>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del w:id="2366" w:author="Autor">
              <w:r w:rsidDel="00323C2E">
                <w:rPr>
                  <w:color w:val="000000"/>
                  <w:sz w:val="22"/>
                  <w:szCs w:val="22"/>
                </w:rPr>
                <w:delText xml:space="preserve">alebo vo </w:delText>
              </w:r>
              <w:r w:rsidRPr="00205F21" w:rsidDel="00323C2E">
                <w:rPr>
                  <w:color w:val="000000"/>
                  <w:sz w:val="22"/>
                  <w:szCs w:val="22"/>
                </w:rPr>
                <w:delText>všeobecn</w:delText>
              </w:r>
              <w:r w:rsidDel="00323C2E">
                <w:rPr>
                  <w:color w:val="000000"/>
                  <w:sz w:val="22"/>
                  <w:szCs w:val="22"/>
                </w:rPr>
                <w:delText>ých podmienkach</w:delText>
              </w:r>
              <w:r w:rsidRPr="00205F21" w:rsidDel="00323C2E">
                <w:rPr>
                  <w:color w:val="000000"/>
                  <w:sz w:val="22"/>
                  <w:szCs w:val="22"/>
                </w:rPr>
                <w:delText xml:space="preserve"> používania dynamického nákupného systému,</w:delText>
              </w:r>
              <w:r w:rsidRPr="007001F1" w:rsidDel="00323C2E">
                <w:rPr>
                  <w:color w:val="000000"/>
                  <w:sz w:val="22"/>
                  <w:szCs w:val="22"/>
                </w:rPr>
                <w:delText xml:space="preserve"> </w:delText>
              </w:r>
            </w:del>
            <w:r w:rsidRPr="007001F1">
              <w:rPr>
                <w:color w:val="000000"/>
                <w:sz w:val="22"/>
                <w:szCs w:val="22"/>
              </w:rPr>
              <w:t>a sú stanovené v súlade so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5842CE">
              <w:rPr>
                <w:color w:val="000000"/>
                <w:sz w:val="22"/>
                <w:szCs w:val="22"/>
              </w:rPr>
              <w:t>Bola lehota na predloženie žiadostí o</w:t>
            </w:r>
            <w:del w:id="2367" w:author="Autor">
              <w:r w:rsidDel="0038799E">
                <w:rPr>
                  <w:color w:val="000000"/>
                  <w:sz w:val="22"/>
                  <w:szCs w:val="22"/>
                </w:rPr>
                <w:delText> </w:delText>
              </w:r>
            </w:del>
            <w:ins w:id="2368" w:author="Autor">
              <w:r w:rsidR="0038799E">
                <w:rPr>
                  <w:color w:val="000000"/>
                  <w:sz w:val="22"/>
                  <w:szCs w:val="22"/>
                </w:rPr>
                <w:t> </w:t>
              </w:r>
              <w:r w:rsidR="00323C2E">
                <w:rPr>
                  <w:color w:val="000000"/>
                  <w:sz w:val="22"/>
                  <w:szCs w:val="22"/>
                </w:rPr>
                <w:t>účasť</w:t>
              </w:r>
              <w:r w:rsidR="0038799E">
                <w:rPr>
                  <w:color w:val="000000"/>
                  <w:sz w:val="22"/>
                  <w:szCs w:val="22"/>
                </w:rPr>
                <w:t xml:space="preserve"> </w:t>
              </w:r>
            </w:ins>
            <w:del w:id="2369" w:author="Autor">
              <w:r w:rsidDel="00323C2E">
                <w:rPr>
                  <w:color w:val="000000"/>
                  <w:sz w:val="22"/>
                  <w:szCs w:val="22"/>
                </w:rPr>
                <w:delText xml:space="preserve">zaradenie do </w:delText>
              </w:r>
              <w:r w:rsidRPr="00205F21" w:rsidDel="00323C2E">
                <w:rPr>
                  <w:color w:val="000000"/>
                  <w:sz w:val="22"/>
                  <w:szCs w:val="22"/>
                </w:rPr>
                <w:delText>dynamického nákupného systému</w:delText>
              </w:r>
            </w:del>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30"/>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3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8"/>
        </w:trPr>
        <w:tc>
          <w:tcPr>
            <w:tcW w:w="582" w:type="dxa"/>
            <w:vMerge w:val="restart"/>
            <w:shd w:val="clear" w:color="auto" w:fill="auto"/>
            <w:noWrap/>
            <w:vAlign w:val="center"/>
          </w:tcPr>
          <w:p w:rsidR="00F42686" w:rsidRPr="007001F1" w:rsidRDefault="00F42686" w:rsidP="00184A99">
            <w:pPr>
              <w:jc w:val="center"/>
              <w:rPr>
                <w:color w:val="000000"/>
              </w:rPr>
            </w:pPr>
            <w:del w:id="2370" w:author="Autor">
              <w:r w:rsidDel="00323C2E">
                <w:rPr>
                  <w:color w:val="000000"/>
                  <w:sz w:val="22"/>
                  <w:szCs w:val="22"/>
                </w:rPr>
                <w:delText>20</w:delText>
              </w:r>
            </w:del>
          </w:p>
        </w:tc>
        <w:tc>
          <w:tcPr>
            <w:tcW w:w="4820" w:type="dxa"/>
            <w:gridSpan w:val="2"/>
            <w:shd w:val="clear" w:color="auto" w:fill="auto"/>
            <w:vAlign w:val="center"/>
          </w:tcPr>
          <w:p w:rsidR="00F42686" w:rsidRPr="007001F1" w:rsidRDefault="00F42686" w:rsidP="00184A99">
            <w:pPr>
              <w:jc w:val="both"/>
            </w:pPr>
            <w:del w:id="2371" w:author="Autor">
              <w:r w:rsidRPr="007001F1" w:rsidDel="00323C2E">
                <w:rPr>
                  <w:sz w:val="22"/>
                  <w:szCs w:val="22"/>
                </w:rPr>
                <w:delText>a) V prípade, ak rozdelil verejný obstarávateľ zákazku na samostatné časti, dodržal všetky ustanovenia §28 ZVO?</w:delText>
              </w:r>
            </w:del>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pPr>
            <w:del w:id="2372" w:author="Autor">
              <w:r w:rsidRPr="007001F1" w:rsidDel="00323C2E">
                <w:rPr>
                  <w:sz w:val="22"/>
                  <w:szCs w:val="22"/>
                </w:rPr>
                <w:delText>b) V prípade, ak verejný obstarávateľ nerozdelil zákazku na časti, uviedol v</w:delText>
              </w:r>
              <w:r w:rsidDel="00323C2E">
                <w:rPr>
                  <w:sz w:val="22"/>
                  <w:szCs w:val="22"/>
                </w:rPr>
                <w:delText xml:space="preserve"> návrhu </w:delText>
              </w:r>
              <w:r w:rsidRPr="007001F1" w:rsidDel="00323C2E">
                <w:rPr>
                  <w:sz w:val="22"/>
                  <w:szCs w:val="22"/>
                </w:rPr>
                <w:delText>oznámen</w:delText>
              </w:r>
              <w:r w:rsidDel="00323C2E">
                <w:rPr>
                  <w:sz w:val="22"/>
                  <w:szCs w:val="22"/>
                </w:rPr>
                <w:delText>ia</w:delText>
              </w:r>
              <w:r w:rsidRPr="007001F1" w:rsidDel="00323C2E">
                <w:rPr>
                  <w:sz w:val="22"/>
                  <w:szCs w:val="22"/>
                </w:rPr>
                <w:delText xml:space="preserve"> o vyhlásení </w:delText>
              </w:r>
              <w:r w:rsidRPr="007001F1" w:rsidDel="00323C2E">
                <w:rPr>
                  <w:color w:val="000000"/>
                  <w:sz w:val="22"/>
                  <w:szCs w:val="22"/>
                </w:rPr>
                <w:delText xml:space="preserve"> verejného obstarávania</w:delText>
              </w:r>
              <w:r w:rsidRPr="007001F1" w:rsidDel="00323C2E">
                <w:rPr>
                  <w:sz w:val="22"/>
                  <w:szCs w:val="22"/>
                </w:rPr>
                <w:delText xml:space="preserve"> odôvodnenie?</w:delText>
              </w:r>
            </w:del>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2</w:t>
            </w:r>
            <w:ins w:id="2373" w:author="Autor">
              <w:r w:rsidR="00CF7FB2">
                <w:rPr>
                  <w:color w:val="000000"/>
                  <w:sz w:val="22"/>
                  <w:szCs w:val="22"/>
                </w:rPr>
                <w:t>0</w:t>
              </w:r>
            </w:ins>
            <w:del w:id="2374" w:author="Autor">
              <w:r w:rsidDel="00CF7FB2">
                <w:rPr>
                  <w:color w:val="000000"/>
                  <w:sz w:val="22"/>
                  <w:szCs w:val="22"/>
                </w:rPr>
                <w:delText>1</w:delText>
              </w:r>
            </w:del>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center"/>
          </w:tcPr>
          <w:p w:rsidR="00F42686" w:rsidRPr="007001F1" w:rsidRDefault="00F42686" w:rsidP="00184A99">
            <w:pPr>
              <w:jc w:val="both"/>
              <w:rPr>
                <w:b/>
                <w:sz w:val="20"/>
                <w:szCs w:val="20"/>
              </w:rPr>
            </w:pPr>
            <w:r w:rsidRPr="007001F1">
              <w:rPr>
                <w:b/>
                <w:sz w:val="20"/>
                <w:szCs w:val="20"/>
              </w:rPr>
              <w:t>VYJADRENIE</w:t>
            </w:r>
          </w:p>
          <w:p w:rsidR="00F42686" w:rsidRPr="007001F1" w:rsidRDefault="00F42686" w:rsidP="00184A99">
            <w:pPr>
              <w:jc w:val="both"/>
              <w:rPr>
                <w:sz w:val="20"/>
                <w:szCs w:val="20"/>
              </w:rPr>
            </w:pPr>
          </w:p>
          <w:p w:rsidR="002B7DB8" w:rsidRPr="00A20234" w:rsidRDefault="002B7DB8" w:rsidP="002B7DB8">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5"/>
              <w:t>[1]</w:t>
            </w:r>
          </w:p>
          <w:p w:rsidR="00F42686" w:rsidRPr="007001F1" w:rsidRDefault="00F42686" w:rsidP="00184A99">
            <w:pPr>
              <w:rP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ins w:id="2376" w:author="Autor">
              <w:r w:rsidR="00323C2E">
                <w:rPr>
                  <w:rStyle w:val="Odkaznapoznmkupodiarou"/>
                  <w:b/>
                  <w:bCs/>
                  <w:sz w:val="22"/>
                  <w:szCs w:val="22"/>
                </w:rPr>
                <w:footnoteReference w:customMarkFollows="1" w:id="156"/>
                <w:t>2</w:t>
              </w:r>
            </w:ins>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ins w:id="2378" w:author="Autor">
              <w:r w:rsidR="00E3352C">
                <w:rPr>
                  <w:b/>
                  <w:bCs/>
                  <w:sz w:val="22"/>
                  <w:szCs w:val="22"/>
                </w:rPr>
                <w:t>schválil</w:t>
              </w:r>
              <w:r w:rsidR="00E3352C" w:rsidRPr="007001F1" w:rsidDel="00E3352C">
                <w:rPr>
                  <w:b/>
                  <w:bCs/>
                  <w:sz w:val="22"/>
                  <w:szCs w:val="22"/>
                </w:rPr>
                <w:t xml:space="preserve"> </w:t>
              </w:r>
            </w:ins>
            <w:del w:id="2379" w:author="Autor">
              <w:r w:rsidRPr="007001F1" w:rsidDel="00E3352C">
                <w:rPr>
                  <w:b/>
                  <w:bCs/>
                  <w:sz w:val="22"/>
                  <w:szCs w:val="22"/>
                </w:rPr>
                <w:delText>vykonal</w:delText>
              </w:r>
            </w:del>
            <w:ins w:id="2380" w:author="Autor">
              <w:r w:rsidR="00323C2E">
                <w:rPr>
                  <w:rStyle w:val="Odkaznapoznmkupodiarou"/>
                  <w:b/>
                  <w:bCs/>
                  <w:sz w:val="22"/>
                  <w:szCs w:val="22"/>
                </w:rPr>
                <w:footnoteReference w:customMarkFollows="1" w:id="157"/>
                <w:t>3</w:t>
              </w:r>
            </w:ins>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bookmarkEnd w:id="2333"/>
    </w:tbl>
    <w:p w:rsidR="000B25C7" w:rsidRDefault="000B25C7" w:rsidP="00D2171A"/>
    <w:p w:rsidR="000B25C7" w:rsidRDefault="000B25C7"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2382">
          <w:tblGrid>
            <w:gridCol w:w="582"/>
            <w:gridCol w:w="2977"/>
            <w:gridCol w:w="1843"/>
            <w:gridCol w:w="567"/>
            <w:gridCol w:w="567"/>
            <w:gridCol w:w="776"/>
            <w:gridCol w:w="1775"/>
          </w:tblGrid>
        </w:tblGridChange>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2383"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ins w:id="2384" w:author="Autor">
              <w:r w:rsidR="00323C2E">
                <w:rPr>
                  <w:b/>
                  <w:bCs/>
                  <w:color w:val="FFFFFF"/>
                </w:rPr>
                <w:t xml:space="preserve"> </w:t>
              </w:r>
            </w:ins>
            <w:proofErr w:type="spellStart"/>
            <w:r w:rsidRPr="007001F1">
              <w:rPr>
                <w:b/>
                <w:bCs/>
                <w:color w:val="FFFFFF"/>
              </w:rPr>
              <w:t>ante</w:t>
            </w:r>
            <w:proofErr w:type="spellEnd"/>
            <w:r w:rsidRPr="007001F1">
              <w:rPr>
                <w:b/>
                <w:bCs/>
                <w:color w:val="FFFFFF"/>
              </w:rPr>
              <w:t xml:space="preserv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692882">
            <w:pPr>
              <w:rPr>
                <w:color w:val="000000"/>
              </w:rPr>
            </w:pPr>
            <w:r w:rsidRPr="007001F1">
              <w:rPr>
                <w:color w:val="000000"/>
                <w:sz w:val="22"/>
                <w:szCs w:val="22"/>
              </w:rPr>
              <w:t>druhá ex</w:t>
            </w:r>
            <w:ins w:id="2385" w:author="Autor">
              <w:r w:rsidR="00323C2E">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kontrola</w:t>
            </w:r>
            <w:r>
              <w:rPr>
                <w:color w:val="000000"/>
                <w:sz w:val="22"/>
                <w:szCs w:val="22"/>
              </w:rPr>
              <w:t xml:space="preserve"> zákazky zadávanej s</w:t>
            </w:r>
            <w:del w:id="2386" w:author="Autor">
              <w:r w:rsidDel="00323C2E">
                <w:rPr>
                  <w:color w:val="000000"/>
                  <w:sz w:val="22"/>
                  <w:szCs w:val="22"/>
                </w:rPr>
                <w:delText> </w:delText>
              </w:r>
            </w:del>
            <w:ins w:id="2387" w:author="Autor">
              <w:r w:rsidR="00323C2E">
                <w:rPr>
                  <w:color w:val="000000"/>
                  <w:sz w:val="22"/>
                  <w:szCs w:val="22"/>
                </w:rPr>
                <w:t> </w:t>
              </w:r>
            </w:ins>
            <w:r>
              <w:rPr>
                <w:color w:val="000000"/>
                <w:sz w:val="22"/>
                <w:szCs w:val="22"/>
              </w:rPr>
              <w:t xml:space="preserve">použitím </w:t>
            </w:r>
            <w:r w:rsidRPr="00490B30">
              <w:rPr>
                <w:color w:val="000000"/>
                <w:sz w:val="22"/>
                <w:szCs w:val="22"/>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del w:id="2388" w:author="Autor">
              <w:r w:rsidRPr="007001F1" w:rsidDel="00323C2E">
                <w:rPr>
                  <w:color w:val="000000"/>
                  <w:sz w:val="22"/>
                  <w:szCs w:val="22"/>
                </w:rPr>
                <w:delText xml:space="preserve"> </w:delText>
              </w:r>
            </w:del>
            <w:ins w:id="2389" w:author="Autor">
              <w:r w:rsidR="00323C2E">
                <w:rPr>
                  <w:color w:val="000000"/>
                  <w:sz w:val="22"/>
                  <w:szCs w:val="22"/>
                </w:rPr>
                <w:t> </w:t>
              </w:r>
            </w:ins>
            <w:r w:rsidRPr="007001F1">
              <w:rPr>
                <w:color w:val="000000"/>
                <w:sz w:val="22"/>
                <w:szCs w:val="22"/>
              </w:rPr>
              <w:t>európskom vestníku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w:t>
            </w:r>
            <w:del w:id="2390" w:author="Autor">
              <w:r w:rsidDel="00323C2E">
                <w:rPr>
                  <w:color w:val="000000"/>
                  <w:sz w:val="22"/>
                  <w:szCs w:val="22"/>
                </w:rPr>
                <w:delText> </w:delText>
              </w:r>
            </w:del>
            <w:ins w:id="2391" w:author="Autor">
              <w:r w:rsidR="00323C2E">
                <w:rPr>
                  <w:color w:val="000000"/>
                  <w:sz w:val="22"/>
                  <w:szCs w:val="22"/>
                </w:rPr>
                <w:t> </w:t>
              </w:r>
            </w:ins>
            <w:r w:rsidRPr="007001F1">
              <w:rPr>
                <w:color w:val="000000"/>
                <w:sz w:val="22"/>
                <w:szCs w:val="22"/>
              </w:rPr>
              <w:t>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F42686" w:rsidRPr="007001F1" w:rsidTr="00184A99">
        <w:trPr>
          <w:trHeight w:val="344"/>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rsidR="00F42686" w:rsidRPr="007001F1" w:rsidRDefault="00F42686" w:rsidP="00184A99">
            <w:pPr>
              <w:jc w:val="both"/>
              <w:rPr>
                <w:color w:val="000000"/>
              </w:rPr>
            </w:pPr>
            <w:r>
              <w:rPr>
                <w:color w:val="000000"/>
                <w:sz w:val="22"/>
                <w:szCs w:val="22"/>
              </w:rPr>
              <w:t>Bol dynamický nákupný systém</w:t>
            </w:r>
            <w:ins w:id="2392" w:author="Autor">
              <w:r w:rsidR="0014097F">
                <w:rPr>
                  <w:color w:val="000000"/>
                  <w:sz w:val="22"/>
                  <w:szCs w:val="22"/>
                </w:rPr>
                <w:t xml:space="preserve"> </w:t>
              </w:r>
            </w:ins>
            <w:r>
              <w:rPr>
                <w:color w:val="000000"/>
                <w:sz w:val="22"/>
                <w:szCs w:val="22"/>
              </w:rPr>
              <w:t xml:space="preserve">zriadený </w:t>
            </w:r>
            <w:r w:rsidRPr="007001F1">
              <w:rPr>
                <w:color w:val="000000"/>
                <w:sz w:val="22"/>
                <w:szCs w:val="22"/>
              </w:rPr>
              <w:t>v</w:t>
            </w:r>
            <w:del w:id="2393" w:author="Autor">
              <w:r w:rsidRPr="007001F1" w:rsidDel="00323C2E">
                <w:rPr>
                  <w:color w:val="000000"/>
                  <w:sz w:val="22"/>
                  <w:szCs w:val="22"/>
                </w:rPr>
                <w:delText xml:space="preserve"> </w:delText>
              </w:r>
            </w:del>
            <w:ins w:id="2394" w:author="Autor">
              <w:r w:rsidR="00323C2E">
                <w:rPr>
                  <w:color w:val="000000"/>
                  <w:sz w:val="22"/>
                  <w:szCs w:val="22"/>
                </w:rPr>
                <w:t> </w:t>
              </w:r>
            </w:ins>
            <w:r w:rsidRPr="007001F1">
              <w:rPr>
                <w:color w:val="000000"/>
                <w:sz w:val="22"/>
                <w:szCs w:val="22"/>
              </w:rPr>
              <w:t>súlade s</w:t>
            </w:r>
            <w:del w:id="2395" w:author="Autor">
              <w:r w:rsidRPr="007001F1" w:rsidDel="00323C2E">
                <w:rPr>
                  <w:color w:val="000000"/>
                  <w:sz w:val="22"/>
                  <w:szCs w:val="22"/>
                </w:rPr>
                <w:delText xml:space="preserve"> </w:delText>
              </w:r>
            </w:del>
            <w:ins w:id="2396" w:author="Autor">
              <w:r w:rsidR="00323C2E">
                <w:rPr>
                  <w:color w:val="000000"/>
                  <w:sz w:val="22"/>
                  <w:szCs w:val="22"/>
                </w:rPr>
                <w:t> </w:t>
              </w:r>
            </w:ins>
            <w:r w:rsidRPr="007001F1">
              <w:rPr>
                <w:color w:val="000000"/>
                <w:sz w:val="22"/>
                <w:szCs w:val="22"/>
              </w:rPr>
              <w:t>príslušnými ustanoveniami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323C2E" w:rsidRPr="007001F1" w:rsidTr="00184A99">
        <w:trPr>
          <w:trHeight w:val="344"/>
          <w:ins w:id="2397" w:author="Autor"/>
        </w:trPr>
        <w:tc>
          <w:tcPr>
            <w:tcW w:w="582" w:type="dxa"/>
            <w:shd w:val="clear" w:color="auto" w:fill="auto"/>
            <w:noWrap/>
            <w:vAlign w:val="center"/>
          </w:tcPr>
          <w:p w:rsidR="00323C2E" w:rsidRPr="007001F1" w:rsidRDefault="00323C2E" w:rsidP="00184A99">
            <w:pPr>
              <w:jc w:val="center"/>
              <w:rPr>
                <w:ins w:id="2398" w:author="Autor"/>
                <w:color w:val="000000"/>
                <w:sz w:val="22"/>
                <w:szCs w:val="22"/>
              </w:rPr>
            </w:pPr>
            <w:ins w:id="2399" w:author="Autor">
              <w:r>
                <w:rPr>
                  <w:color w:val="000000"/>
                  <w:sz w:val="22"/>
                  <w:szCs w:val="22"/>
                </w:rPr>
                <w:t>2</w:t>
              </w:r>
            </w:ins>
          </w:p>
        </w:tc>
        <w:tc>
          <w:tcPr>
            <w:tcW w:w="4820" w:type="dxa"/>
            <w:gridSpan w:val="2"/>
            <w:shd w:val="clear" w:color="auto" w:fill="auto"/>
            <w:vAlign w:val="center"/>
          </w:tcPr>
          <w:p w:rsidR="00323C2E" w:rsidRDefault="00323C2E" w:rsidP="00184A99">
            <w:pPr>
              <w:jc w:val="both"/>
              <w:rPr>
                <w:ins w:id="2400" w:author="Autor"/>
                <w:color w:val="000000"/>
                <w:sz w:val="22"/>
                <w:szCs w:val="22"/>
              </w:rPr>
            </w:pPr>
            <w:ins w:id="2401" w:author="Auto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ins>
          </w:p>
        </w:tc>
        <w:tc>
          <w:tcPr>
            <w:tcW w:w="567" w:type="dxa"/>
            <w:shd w:val="clear" w:color="auto" w:fill="auto"/>
            <w:vAlign w:val="center"/>
          </w:tcPr>
          <w:p w:rsidR="00323C2E" w:rsidRPr="007001F1" w:rsidRDefault="00323C2E" w:rsidP="00184A99">
            <w:pPr>
              <w:jc w:val="center"/>
              <w:rPr>
                <w:ins w:id="2402" w:author="Autor"/>
                <w:color w:val="000000"/>
                <w:sz w:val="22"/>
                <w:szCs w:val="22"/>
              </w:rPr>
            </w:pPr>
          </w:p>
        </w:tc>
        <w:tc>
          <w:tcPr>
            <w:tcW w:w="567" w:type="dxa"/>
            <w:shd w:val="clear" w:color="auto" w:fill="auto"/>
            <w:vAlign w:val="center"/>
          </w:tcPr>
          <w:p w:rsidR="00323C2E" w:rsidRPr="007001F1" w:rsidRDefault="00323C2E" w:rsidP="00184A99">
            <w:pPr>
              <w:jc w:val="center"/>
              <w:rPr>
                <w:ins w:id="2403" w:author="Autor"/>
                <w:color w:val="000000"/>
                <w:sz w:val="22"/>
                <w:szCs w:val="22"/>
              </w:rPr>
            </w:pPr>
          </w:p>
        </w:tc>
        <w:tc>
          <w:tcPr>
            <w:tcW w:w="776" w:type="dxa"/>
            <w:shd w:val="clear" w:color="auto" w:fill="auto"/>
            <w:vAlign w:val="center"/>
          </w:tcPr>
          <w:p w:rsidR="00323C2E" w:rsidRPr="007001F1" w:rsidRDefault="00323C2E" w:rsidP="00184A99">
            <w:pPr>
              <w:jc w:val="center"/>
              <w:rPr>
                <w:ins w:id="2404" w:author="Autor"/>
                <w:color w:val="000000"/>
                <w:sz w:val="22"/>
                <w:szCs w:val="22"/>
              </w:rPr>
            </w:pPr>
          </w:p>
        </w:tc>
        <w:tc>
          <w:tcPr>
            <w:tcW w:w="1775" w:type="dxa"/>
            <w:shd w:val="clear" w:color="auto" w:fill="auto"/>
            <w:vAlign w:val="center"/>
          </w:tcPr>
          <w:p w:rsidR="00323C2E" w:rsidRPr="007001F1" w:rsidRDefault="00323C2E" w:rsidP="00184A99">
            <w:pPr>
              <w:jc w:val="center"/>
              <w:rPr>
                <w:ins w:id="2405" w:author="Autor"/>
                <w:color w:val="000000"/>
                <w:sz w:val="22"/>
                <w:szCs w:val="22"/>
              </w:rPr>
            </w:pPr>
          </w:p>
        </w:tc>
      </w:tr>
      <w:tr w:rsidR="00F42686" w:rsidRPr="007001F1" w:rsidTr="00184A99">
        <w:trPr>
          <w:trHeight w:val="344"/>
        </w:trPr>
        <w:tc>
          <w:tcPr>
            <w:tcW w:w="582" w:type="dxa"/>
            <w:shd w:val="clear" w:color="auto" w:fill="auto"/>
            <w:noWrap/>
            <w:vAlign w:val="center"/>
          </w:tcPr>
          <w:p w:rsidR="00F42686" w:rsidRPr="007001F1" w:rsidRDefault="00323C2E" w:rsidP="00184A99">
            <w:pPr>
              <w:jc w:val="center"/>
              <w:rPr>
                <w:color w:val="000000"/>
              </w:rPr>
            </w:pPr>
            <w:ins w:id="2406" w:author="Autor">
              <w:r>
                <w:rPr>
                  <w:color w:val="000000"/>
                  <w:sz w:val="22"/>
                  <w:szCs w:val="22"/>
                </w:rPr>
                <w:t>3</w:t>
              </w:r>
            </w:ins>
            <w:del w:id="2407" w:author="Autor">
              <w:r w:rsidR="00F42686" w:rsidDel="00323C2E">
                <w:rPr>
                  <w:color w:val="000000"/>
                  <w:sz w:val="22"/>
                  <w:szCs w:val="22"/>
                </w:rPr>
                <w:delText>2</w:delText>
              </w:r>
            </w:del>
          </w:p>
        </w:tc>
        <w:tc>
          <w:tcPr>
            <w:tcW w:w="4820" w:type="dxa"/>
            <w:gridSpan w:val="2"/>
            <w:shd w:val="clear" w:color="auto" w:fill="auto"/>
            <w:vAlign w:val="center"/>
          </w:tcPr>
          <w:p w:rsidR="00F42686" w:rsidRDefault="00F42686" w:rsidP="00184A99">
            <w:pPr>
              <w:jc w:val="both"/>
              <w:rPr>
                <w:color w:val="000000"/>
              </w:rPr>
            </w:pPr>
            <w:r>
              <w:rPr>
                <w:color w:val="000000"/>
                <w:sz w:val="22"/>
                <w:szCs w:val="22"/>
              </w:rPr>
              <w:t xml:space="preserve">Bola </w:t>
            </w:r>
            <w:ins w:id="2408" w:author="Autor">
              <w:r w:rsidR="00323C2E">
                <w:rPr>
                  <w:color w:val="000000"/>
                  <w:sz w:val="22"/>
                  <w:szCs w:val="22"/>
                </w:rPr>
                <w:t>bezodkladne po zriadení dynamického nákupného systému vypracovaná</w:t>
              </w:r>
            </w:ins>
            <w:del w:id="2409" w:author="Autor">
              <w:r w:rsidDel="00323C2E">
                <w:rPr>
                  <w:color w:val="000000"/>
                  <w:sz w:val="22"/>
                  <w:szCs w:val="22"/>
                </w:rPr>
                <w:delText>vytvorená</w:delText>
              </w:r>
            </w:del>
            <w:r>
              <w:rPr>
                <w:color w:val="000000"/>
                <w:sz w:val="22"/>
                <w:szCs w:val="22"/>
              </w:rPr>
              <w:t xml:space="preserve"> správa o zriadení </w:t>
            </w:r>
            <w:r>
              <w:rPr>
                <w:color w:val="000000"/>
                <w:sz w:val="22"/>
                <w:szCs w:val="22"/>
              </w:rPr>
              <w:lastRenderedPageBreak/>
              <w:t xml:space="preserve">dynamického nákupného systému a uverejnená </w:t>
            </w:r>
            <w:ins w:id="2410" w:author="Autor">
              <w:r w:rsidR="00323C2E">
                <w:rPr>
                  <w:color w:val="000000"/>
                  <w:sz w:val="22"/>
                  <w:szCs w:val="22"/>
                </w:rPr>
                <w:t xml:space="preserve">profile </w:t>
              </w:r>
            </w:ins>
            <w:r>
              <w:rPr>
                <w:color w:val="000000"/>
                <w:sz w:val="22"/>
                <w:szCs w:val="22"/>
              </w:rPr>
              <w:t>v súlade s § 6</w:t>
            </w:r>
            <w:ins w:id="2411" w:author="Autor">
              <w:r w:rsidR="00323C2E">
                <w:rPr>
                  <w:color w:val="000000"/>
                  <w:sz w:val="22"/>
                  <w:szCs w:val="22"/>
                </w:rPr>
                <w:t>0</w:t>
              </w:r>
            </w:ins>
            <w:del w:id="2412" w:author="Autor">
              <w:r w:rsidDel="00323C2E">
                <w:rPr>
                  <w:color w:val="000000"/>
                  <w:sz w:val="22"/>
                  <w:szCs w:val="22"/>
                </w:rPr>
                <w:delText>1</w:delText>
              </w:r>
            </w:del>
            <w:r>
              <w:rPr>
                <w:color w:val="000000"/>
                <w:sz w:val="22"/>
                <w:szCs w:val="22"/>
              </w:rPr>
              <w:t xml:space="preserve"> ods. 1</w:t>
            </w:r>
            <w:ins w:id="2413" w:author="Autor">
              <w:r w:rsidR="00323C2E">
                <w:rPr>
                  <w:color w:val="000000"/>
                  <w:sz w:val="22"/>
                  <w:szCs w:val="22"/>
                </w:rPr>
                <w:t>0</w:t>
              </w:r>
            </w:ins>
            <w:r>
              <w:rPr>
                <w:color w:val="000000"/>
                <w:sz w:val="22"/>
                <w:szCs w:val="22"/>
              </w:rPr>
              <w:t xml:space="preserve"> ZVO?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323C2E" w:rsidP="00184A99">
            <w:pPr>
              <w:jc w:val="center"/>
              <w:rPr>
                <w:color w:val="000000"/>
              </w:rPr>
            </w:pPr>
            <w:ins w:id="2414" w:author="Autor">
              <w:r>
                <w:rPr>
                  <w:color w:val="000000"/>
                  <w:sz w:val="22"/>
                  <w:szCs w:val="22"/>
                </w:rPr>
                <w:t>4</w:t>
              </w:r>
            </w:ins>
            <w:del w:id="2415" w:author="Autor">
              <w:r w:rsidR="00F42686" w:rsidDel="00323C2E">
                <w:rPr>
                  <w:color w:val="000000"/>
                  <w:sz w:val="22"/>
                  <w:szCs w:val="22"/>
                </w:rPr>
                <w:delText>3</w:delText>
              </w:r>
            </w:del>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vMerge w:val="restart"/>
            <w:shd w:val="clear" w:color="auto" w:fill="auto"/>
            <w:noWrap/>
            <w:vAlign w:val="center"/>
          </w:tcPr>
          <w:p w:rsidR="00F42686" w:rsidRPr="007001F1" w:rsidRDefault="00323C2E" w:rsidP="00184A99">
            <w:pPr>
              <w:jc w:val="center"/>
              <w:rPr>
                <w:color w:val="000000"/>
              </w:rPr>
            </w:pPr>
            <w:ins w:id="2416" w:author="Autor">
              <w:r>
                <w:rPr>
                  <w:color w:val="000000"/>
                  <w:sz w:val="22"/>
                  <w:szCs w:val="22"/>
                </w:rPr>
                <w:t>5</w:t>
              </w:r>
            </w:ins>
            <w:del w:id="2417" w:author="Autor">
              <w:r w:rsidR="00F42686" w:rsidDel="00323C2E">
                <w:rPr>
                  <w:color w:val="000000"/>
                  <w:sz w:val="22"/>
                  <w:szCs w:val="22"/>
                </w:rPr>
                <w:delText>4</w:delText>
              </w:r>
            </w:del>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del w:id="2418" w:author="Autor">
              <w:r w:rsidRPr="007001F1" w:rsidDel="00323C2E">
                <w:rPr>
                  <w:color w:val="000000"/>
                  <w:sz w:val="22"/>
                  <w:szCs w:val="22"/>
                </w:rPr>
                <w:delText>c</w:delText>
              </w:r>
              <w:r w:rsidRPr="00CB54A3" w:rsidDel="00323C2E">
                <w:rPr>
                  <w:color w:val="000000"/>
                  <w:sz w:val="22"/>
                  <w:szCs w:val="22"/>
                </w:rPr>
                <w:delText>)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delText>
              </w:r>
            </w:del>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Default="00323C2E" w:rsidP="00184A99">
            <w:pPr>
              <w:jc w:val="both"/>
              <w:rPr>
                <w:color w:val="000000"/>
              </w:rPr>
            </w:pPr>
            <w:ins w:id="2419" w:author="Autor">
              <w:r>
                <w:rPr>
                  <w:color w:val="000000"/>
                  <w:sz w:val="22"/>
                  <w:szCs w:val="22"/>
                </w:rPr>
                <w:t>c</w:t>
              </w:r>
            </w:ins>
            <w:del w:id="2420" w:author="Autor">
              <w:r w:rsidR="00F42686" w:rsidDel="00323C2E">
                <w:rPr>
                  <w:color w:val="000000"/>
                  <w:sz w:val="22"/>
                  <w:szCs w:val="22"/>
                </w:rPr>
                <w:delText>d</w:delText>
              </w:r>
            </w:del>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323C2E" w:rsidP="00184A99">
            <w:pPr>
              <w:jc w:val="center"/>
              <w:rPr>
                <w:color w:val="000000"/>
              </w:rPr>
            </w:pPr>
            <w:ins w:id="2421" w:author="Autor">
              <w:r>
                <w:rPr>
                  <w:color w:val="000000"/>
                  <w:sz w:val="22"/>
                  <w:szCs w:val="22"/>
                </w:rPr>
                <w:t>6</w:t>
              </w:r>
            </w:ins>
            <w:del w:id="2422" w:author="Autor">
              <w:r w:rsidR="00F42686" w:rsidDel="00323C2E">
                <w:rPr>
                  <w:color w:val="000000"/>
                  <w:sz w:val="22"/>
                  <w:szCs w:val="22"/>
                </w:rPr>
                <w:delText>5</w:delText>
              </w:r>
            </w:del>
          </w:p>
        </w:tc>
        <w:tc>
          <w:tcPr>
            <w:tcW w:w="4820" w:type="dxa"/>
            <w:gridSpan w:val="2"/>
            <w:shd w:val="clear" w:color="auto" w:fill="auto"/>
            <w:vAlign w:val="center"/>
          </w:tcPr>
          <w:p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ins w:id="2423" w:author="Autor">
              <w:r w:rsidR="00323C2E">
                <w:rPr>
                  <w:color w:val="000000"/>
                  <w:sz w:val="22"/>
                  <w:szCs w:val="22"/>
                </w:rPr>
                <w:t xml:space="preserve"> </w:t>
              </w:r>
            </w:ins>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ins w:id="2424" w:author="Autor">
              <w:r w:rsidR="00323C2E">
                <w:rPr>
                  <w:color w:val="000000"/>
                  <w:sz w:val="22"/>
                  <w:szCs w:val="22"/>
                </w:rPr>
                <w:t>predložili žiadosti o účasť</w:t>
              </w:r>
            </w:ins>
            <w:del w:id="2425" w:author="Autor">
              <w:r w:rsidDel="00323C2E">
                <w:rPr>
                  <w:color w:val="000000"/>
                  <w:sz w:val="22"/>
                  <w:szCs w:val="22"/>
                </w:rPr>
                <w:delText xml:space="preserve">požiadali o </w:delText>
              </w:r>
              <w:r w:rsidRPr="00BA1D67" w:rsidDel="00323C2E">
                <w:rPr>
                  <w:color w:val="000000"/>
                  <w:sz w:val="22"/>
                  <w:szCs w:val="22"/>
                </w:rPr>
                <w:delText>zaraden</w:delText>
              </w:r>
              <w:r w:rsidDel="00323C2E">
                <w:rPr>
                  <w:color w:val="000000"/>
                  <w:sz w:val="22"/>
                  <w:szCs w:val="22"/>
                </w:rPr>
                <w:delText>ie</w:delText>
              </w:r>
              <w:r w:rsidRPr="00BA1D67" w:rsidDel="00323C2E">
                <w:rPr>
                  <w:color w:val="000000"/>
                  <w:sz w:val="22"/>
                  <w:szCs w:val="22"/>
                </w:rPr>
                <w:delText xml:space="preserve"> do dynamického nákupného systému</w:delText>
              </w:r>
            </w:del>
            <w:r w:rsidR="001F6AC4">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323C2E" w:rsidP="00184A99">
            <w:pPr>
              <w:jc w:val="center"/>
              <w:rPr>
                <w:color w:val="000000"/>
              </w:rPr>
            </w:pPr>
            <w:ins w:id="2426" w:author="Autor">
              <w:r>
                <w:rPr>
                  <w:color w:val="000000"/>
                  <w:sz w:val="22"/>
                  <w:szCs w:val="22"/>
                </w:rPr>
                <w:t>7</w:t>
              </w:r>
            </w:ins>
            <w:del w:id="2427" w:author="Autor">
              <w:r w:rsidR="001F6AC4" w:rsidDel="00323C2E">
                <w:rPr>
                  <w:color w:val="000000"/>
                  <w:sz w:val="22"/>
                  <w:szCs w:val="22"/>
                </w:rPr>
                <w:delText>6</w:delText>
              </w:r>
            </w:del>
          </w:p>
        </w:tc>
        <w:tc>
          <w:tcPr>
            <w:tcW w:w="4820" w:type="dxa"/>
            <w:gridSpan w:val="2"/>
            <w:shd w:val="clear" w:color="auto" w:fill="auto"/>
            <w:vAlign w:val="center"/>
          </w:tcPr>
          <w:p w:rsidR="001F6AC4" w:rsidRDefault="001F6AC4" w:rsidP="00323C2E">
            <w:pPr>
              <w:jc w:val="both"/>
              <w:rPr>
                <w:color w:val="000000"/>
              </w:rPr>
            </w:pPr>
            <w:r>
              <w:rPr>
                <w:color w:val="000000"/>
                <w:sz w:val="22"/>
                <w:szCs w:val="22"/>
              </w:rPr>
              <w:t>Boli žiadosti o </w:t>
            </w:r>
            <w:ins w:id="2428" w:author="Autor">
              <w:r w:rsidR="00323C2E">
                <w:rPr>
                  <w:color w:val="000000"/>
                  <w:sz w:val="22"/>
                  <w:szCs w:val="22"/>
                </w:rPr>
                <w:t>účasť predložené po lehote na predloženie žiadosti o účasť</w:t>
              </w:r>
            </w:ins>
            <w:del w:id="2429" w:author="Autor">
              <w:r w:rsidDel="00323C2E">
                <w:rPr>
                  <w:color w:val="000000"/>
                  <w:sz w:val="22"/>
                  <w:szCs w:val="22"/>
                </w:rPr>
                <w:delText>zaradenie do dynamického nákupného systému</w:delText>
              </w:r>
            </w:del>
            <w:r>
              <w:rPr>
                <w:color w:val="000000"/>
                <w:sz w:val="22"/>
                <w:szCs w:val="22"/>
              </w:rPr>
              <w:t xml:space="preserve"> vyhodnotené v lehote podľa § </w:t>
            </w:r>
            <w:ins w:id="2430" w:author="Autor">
              <w:r w:rsidR="00323C2E">
                <w:rPr>
                  <w:color w:val="000000"/>
                  <w:sz w:val="22"/>
                  <w:szCs w:val="22"/>
                </w:rPr>
                <w:t>60</w:t>
              </w:r>
            </w:ins>
            <w:del w:id="2431" w:author="Autor">
              <w:r w:rsidDel="00323C2E">
                <w:rPr>
                  <w:color w:val="000000"/>
                  <w:sz w:val="22"/>
                  <w:szCs w:val="22"/>
                </w:rPr>
                <w:delText>59</w:delText>
              </w:r>
            </w:del>
            <w:r>
              <w:rPr>
                <w:color w:val="000000"/>
                <w:sz w:val="22"/>
                <w:szCs w:val="22"/>
              </w:rPr>
              <w:t xml:space="preserve"> ods. </w:t>
            </w:r>
            <w:ins w:id="2432" w:author="Autor">
              <w:r w:rsidR="00323C2E">
                <w:rPr>
                  <w:color w:val="000000"/>
                  <w:sz w:val="22"/>
                  <w:szCs w:val="22"/>
                </w:rPr>
                <w:t>13</w:t>
              </w:r>
            </w:ins>
            <w:del w:id="2433" w:author="Autor">
              <w:r w:rsidDel="00323C2E">
                <w:rPr>
                  <w:color w:val="000000"/>
                  <w:sz w:val="22"/>
                  <w:szCs w:val="22"/>
                </w:rPr>
                <w:delText>4</w:delText>
              </w:r>
            </w:del>
            <w:r>
              <w:rPr>
                <w:color w:val="000000"/>
                <w:sz w:val="22"/>
                <w:szCs w:val="22"/>
              </w:rPr>
              <w:t xml:space="preserve"> ZVO</w:t>
            </w:r>
            <w:del w:id="2434" w:author="Autor">
              <w:r w:rsidDel="00323C2E">
                <w:rPr>
                  <w:color w:val="000000"/>
                  <w:sz w:val="22"/>
                  <w:szCs w:val="22"/>
                </w:rPr>
                <w:delText xml:space="preserve"> a zaslané záujemcom prostredníctvom funkcionality dynamického nákupného systému</w:delText>
              </w:r>
            </w:del>
            <w:r>
              <w:rPr>
                <w:color w:val="000000"/>
                <w:sz w:val="22"/>
                <w:szCs w:val="22"/>
              </w:rPr>
              <w:t>?</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A3143C" w:rsidRPr="007001F1" w:rsidTr="00184A99">
        <w:trPr>
          <w:trHeight w:val="20"/>
          <w:ins w:id="2435" w:author="Autor"/>
        </w:trPr>
        <w:tc>
          <w:tcPr>
            <w:tcW w:w="582" w:type="dxa"/>
            <w:shd w:val="clear" w:color="auto" w:fill="auto"/>
            <w:noWrap/>
            <w:vAlign w:val="center"/>
          </w:tcPr>
          <w:p w:rsidR="00A3143C" w:rsidRDefault="00A3143C" w:rsidP="00184A99">
            <w:pPr>
              <w:jc w:val="center"/>
              <w:rPr>
                <w:ins w:id="2436" w:author="Autor"/>
                <w:color w:val="000000"/>
                <w:sz w:val="22"/>
                <w:szCs w:val="22"/>
              </w:rPr>
            </w:pPr>
            <w:ins w:id="2437" w:author="Autor">
              <w:r>
                <w:rPr>
                  <w:color w:val="000000"/>
                  <w:sz w:val="22"/>
                  <w:szCs w:val="22"/>
                </w:rPr>
                <w:t>8</w:t>
              </w:r>
            </w:ins>
          </w:p>
        </w:tc>
        <w:tc>
          <w:tcPr>
            <w:tcW w:w="4820" w:type="dxa"/>
            <w:gridSpan w:val="2"/>
            <w:shd w:val="clear" w:color="auto" w:fill="auto"/>
            <w:vAlign w:val="center"/>
          </w:tcPr>
          <w:p w:rsidR="00A3143C" w:rsidRDefault="00A3143C" w:rsidP="00323C2E">
            <w:pPr>
              <w:jc w:val="both"/>
              <w:rPr>
                <w:ins w:id="2438" w:author="Autor"/>
                <w:color w:val="000000"/>
                <w:sz w:val="22"/>
                <w:szCs w:val="22"/>
              </w:rPr>
            </w:pPr>
            <w:ins w:id="2439" w:author="Autor">
              <w:r>
                <w:rPr>
                  <w:color w:val="000000"/>
                  <w:sz w:val="22"/>
                  <w:szCs w:val="22"/>
                </w:rPr>
                <w:t>Bola vyhotovená zápisnica z vyhodnotenia splnenia podmienok účasti záujemcov, ktorí predložili žiadosť o účasť?</w:t>
              </w:r>
            </w:ins>
          </w:p>
        </w:tc>
        <w:tc>
          <w:tcPr>
            <w:tcW w:w="567" w:type="dxa"/>
            <w:shd w:val="clear" w:color="auto" w:fill="auto"/>
            <w:vAlign w:val="center"/>
          </w:tcPr>
          <w:p w:rsidR="00A3143C" w:rsidRPr="007001F1" w:rsidRDefault="00A3143C" w:rsidP="00184A99">
            <w:pPr>
              <w:jc w:val="center"/>
              <w:rPr>
                <w:ins w:id="2440" w:author="Autor"/>
                <w:color w:val="000000"/>
              </w:rPr>
            </w:pPr>
          </w:p>
        </w:tc>
        <w:tc>
          <w:tcPr>
            <w:tcW w:w="567" w:type="dxa"/>
            <w:shd w:val="clear" w:color="auto" w:fill="auto"/>
            <w:vAlign w:val="center"/>
          </w:tcPr>
          <w:p w:rsidR="00A3143C" w:rsidRPr="007001F1" w:rsidRDefault="00A3143C" w:rsidP="00184A99">
            <w:pPr>
              <w:jc w:val="center"/>
              <w:rPr>
                <w:ins w:id="2441" w:author="Autor"/>
                <w:color w:val="000000"/>
              </w:rPr>
            </w:pPr>
          </w:p>
        </w:tc>
        <w:tc>
          <w:tcPr>
            <w:tcW w:w="776" w:type="dxa"/>
            <w:shd w:val="clear" w:color="auto" w:fill="auto"/>
            <w:vAlign w:val="center"/>
          </w:tcPr>
          <w:p w:rsidR="00A3143C" w:rsidRPr="007001F1" w:rsidRDefault="00A3143C" w:rsidP="00184A99">
            <w:pPr>
              <w:jc w:val="center"/>
              <w:rPr>
                <w:ins w:id="2442" w:author="Autor"/>
                <w:color w:val="000000"/>
              </w:rPr>
            </w:pPr>
          </w:p>
        </w:tc>
        <w:tc>
          <w:tcPr>
            <w:tcW w:w="1775" w:type="dxa"/>
            <w:shd w:val="clear" w:color="auto" w:fill="auto"/>
            <w:vAlign w:val="center"/>
          </w:tcPr>
          <w:p w:rsidR="00A3143C" w:rsidRPr="007001F1" w:rsidRDefault="00A3143C" w:rsidP="00184A99">
            <w:pPr>
              <w:jc w:val="center"/>
              <w:rPr>
                <w:ins w:id="2443" w:author="Autor"/>
                <w:color w:val="000000"/>
              </w:rPr>
            </w:pPr>
          </w:p>
        </w:tc>
      </w:tr>
      <w:tr w:rsidR="001F6AC4" w:rsidRPr="007001F1" w:rsidTr="00184A99">
        <w:trPr>
          <w:trHeight w:val="20"/>
        </w:trPr>
        <w:tc>
          <w:tcPr>
            <w:tcW w:w="582" w:type="dxa"/>
            <w:shd w:val="clear" w:color="auto" w:fill="auto"/>
            <w:noWrap/>
            <w:vAlign w:val="center"/>
          </w:tcPr>
          <w:p w:rsidR="001F6AC4" w:rsidRDefault="00A3143C" w:rsidP="00184A99">
            <w:pPr>
              <w:jc w:val="center"/>
              <w:rPr>
                <w:color w:val="000000"/>
              </w:rPr>
            </w:pPr>
            <w:ins w:id="2444" w:author="Autor">
              <w:r>
                <w:rPr>
                  <w:color w:val="000000"/>
                  <w:sz w:val="22"/>
                  <w:szCs w:val="22"/>
                </w:rPr>
                <w:t>9</w:t>
              </w:r>
            </w:ins>
            <w:del w:id="2445" w:author="Autor">
              <w:r w:rsidR="00CE7C01" w:rsidDel="00A3143C">
                <w:rPr>
                  <w:color w:val="000000"/>
                  <w:sz w:val="22"/>
                  <w:szCs w:val="22"/>
                </w:rPr>
                <w:delText>7</w:delText>
              </w:r>
            </w:del>
          </w:p>
        </w:tc>
        <w:tc>
          <w:tcPr>
            <w:tcW w:w="4820" w:type="dxa"/>
            <w:gridSpan w:val="2"/>
            <w:shd w:val="clear" w:color="auto" w:fill="auto"/>
            <w:vAlign w:val="center"/>
          </w:tcPr>
          <w:p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A4478" w:rsidP="00184A99">
            <w:pPr>
              <w:jc w:val="center"/>
              <w:rPr>
                <w:color w:val="000000"/>
              </w:rPr>
            </w:pPr>
            <w:del w:id="2446" w:author="Autor">
              <w:r w:rsidDel="00A3143C">
                <w:rPr>
                  <w:color w:val="000000"/>
                  <w:sz w:val="22"/>
                  <w:szCs w:val="22"/>
                </w:rPr>
                <w:delText>8</w:delText>
              </w:r>
            </w:del>
            <w:ins w:id="2447" w:author="Autor">
              <w:r w:rsidR="00A3143C">
                <w:rPr>
                  <w:color w:val="000000"/>
                  <w:sz w:val="22"/>
                  <w:szCs w:val="22"/>
                </w:rPr>
                <w:t>10</w:t>
              </w:r>
            </w:ins>
          </w:p>
        </w:tc>
        <w:tc>
          <w:tcPr>
            <w:tcW w:w="4820" w:type="dxa"/>
            <w:gridSpan w:val="2"/>
            <w:shd w:val="clear" w:color="auto" w:fill="auto"/>
            <w:vAlign w:val="center"/>
          </w:tcPr>
          <w:p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A4478" w:rsidP="00184A99">
            <w:pPr>
              <w:jc w:val="center"/>
              <w:rPr>
                <w:color w:val="000000"/>
              </w:rPr>
            </w:pPr>
            <w:del w:id="2448" w:author="Autor">
              <w:r w:rsidDel="00A3143C">
                <w:rPr>
                  <w:color w:val="000000"/>
                  <w:sz w:val="22"/>
                  <w:szCs w:val="22"/>
                </w:rPr>
                <w:delText>9</w:delText>
              </w:r>
            </w:del>
            <w:ins w:id="2449" w:author="Autor">
              <w:r w:rsidR="00A3143C">
                <w:rPr>
                  <w:color w:val="000000"/>
                  <w:sz w:val="22"/>
                  <w:szCs w:val="22"/>
                </w:rPr>
                <w:t>11</w:t>
              </w:r>
            </w:ins>
          </w:p>
        </w:tc>
        <w:tc>
          <w:tcPr>
            <w:tcW w:w="4820" w:type="dxa"/>
            <w:gridSpan w:val="2"/>
            <w:shd w:val="clear" w:color="auto" w:fill="auto"/>
            <w:vAlign w:val="center"/>
          </w:tcPr>
          <w:p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ins w:id="2450" w:author="Auto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del w:id="2451" w:author="Autor">
                <w:r w:rsidR="00A3143C" w:rsidDel="00E00B50">
                  <w:rPr>
                    <w:color w:val="000000"/>
                    <w:sz w:val="22"/>
                    <w:szCs w:val="22"/>
                  </w:rPr>
                  <w:delText xml:space="preserve"> </w:delText>
                </w:r>
              </w:del>
            </w:ins>
            <w:del w:id="2452" w:author="Autor">
              <w:r w:rsidDel="00E00B50">
                <w:rPr>
                  <w:color w:val="000000"/>
                  <w:sz w:val="22"/>
                  <w:szCs w:val="22"/>
                </w:rPr>
                <w:delText>dôvody jeho nezaradenia</w:delText>
              </w:r>
            </w:del>
            <w:r>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AA4478" w:rsidP="00184A99">
            <w:pPr>
              <w:jc w:val="center"/>
              <w:rPr>
                <w:color w:val="000000"/>
              </w:rPr>
            </w:pPr>
            <w:r>
              <w:rPr>
                <w:color w:val="000000"/>
                <w:sz w:val="22"/>
                <w:szCs w:val="22"/>
              </w:rPr>
              <w:t>1</w:t>
            </w:r>
            <w:ins w:id="2453" w:author="Autor">
              <w:r w:rsidR="00A3143C">
                <w:rPr>
                  <w:color w:val="000000"/>
                  <w:sz w:val="22"/>
                  <w:szCs w:val="22"/>
                </w:rPr>
                <w:t>2</w:t>
              </w:r>
            </w:ins>
            <w:del w:id="2454" w:author="Autor">
              <w:r w:rsidDel="00A3143C">
                <w:rPr>
                  <w:color w:val="000000"/>
                  <w:sz w:val="22"/>
                  <w:szCs w:val="22"/>
                </w:rPr>
                <w:delText>0</w:delText>
              </w:r>
            </w:del>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ins w:id="2455" w:author="Autor">
              <w:r w:rsidR="0038799E">
                <w:rPr>
                  <w:color w:val="000000"/>
                  <w:sz w:val="22"/>
                  <w:szCs w:val="22"/>
                </w:rPr>
                <w:t xml:space="preserve"> </w:t>
              </w:r>
            </w:ins>
            <w:r w:rsidRPr="007001F1">
              <w:rPr>
                <w:color w:val="000000"/>
                <w:sz w:val="22"/>
                <w:szCs w:val="22"/>
              </w:rPr>
              <w:t>podľa Systému riadenia EŠIF, v časti kontrola verejného obstarávania - spolupráca s PMÚ a spolupráca s OČTK?</w:t>
            </w:r>
            <w:ins w:id="2456" w:author="Autor">
              <w:r w:rsidR="0038799E">
                <w:rPr>
                  <w:color w:val="000000"/>
                  <w:sz w:val="22"/>
                  <w:szCs w:val="22"/>
                </w:rPr>
                <w:t xml:space="preserve"> </w:t>
              </w:r>
            </w:ins>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val="restart"/>
            <w:shd w:val="clear" w:color="auto" w:fill="auto"/>
            <w:noWrap/>
            <w:vAlign w:val="center"/>
          </w:tcPr>
          <w:p w:rsidR="00F42686" w:rsidRDefault="00AA4478" w:rsidP="00184A99">
            <w:pPr>
              <w:jc w:val="center"/>
              <w:rPr>
                <w:color w:val="000000"/>
              </w:rPr>
            </w:pPr>
            <w:r>
              <w:rPr>
                <w:color w:val="000000"/>
                <w:sz w:val="22"/>
                <w:szCs w:val="22"/>
              </w:rPr>
              <w:t>1</w:t>
            </w:r>
            <w:ins w:id="2457" w:author="Autor">
              <w:r w:rsidR="00A3143C">
                <w:rPr>
                  <w:color w:val="000000"/>
                  <w:sz w:val="22"/>
                  <w:szCs w:val="22"/>
                </w:rPr>
                <w:t>3</w:t>
              </w:r>
            </w:ins>
            <w:del w:id="2458" w:author="Autor">
              <w:r w:rsidDel="00A3143C">
                <w:rPr>
                  <w:color w:val="000000"/>
                  <w:sz w:val="22"/>
                  <w:szCs w:val="22"/>
                </w:rPr>
                <w:delText>1</w:delText>
              </w:r>
            </w:del>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w:t>
            </w:r>
            <w:ins w:id="2459" w:author="Autor">
              <w:r w:rsidR="00A3143C">
                <w:rPr>
                  <w:color w:val="000000"/>
                  <w:sz w:val="22"/>
                  <w:szCs w:val="22"/>
                </w:rPr>
                <w:t>4</w:t>
              </w:r>
            </w:ins>
            <w:del w:id="2460" w:author="Autor">
              <w:r w:rsidR="00AA4478" w:rsidDel="00A3143C">
                <w:rPr>
                  <w:color w:val="000000"/>
                  <w:sz w:val="22"/>
                  <w:szCs w:val="22"/>
                </w:rPr>
                <w:delText>2</w:delText>
              </w:r>
            </w:del>
          </w:p>
        </w:tc>
        <w:tc>
          <w:tcPr>
            <w:tcW w:w="4820" w:type="dxa"/>
            <w:gridSpan w:val="2"/>
            <w:shd w:val="clear" w:color="auto" w:fill="auto"/>
            <w:vAlign w:val="center"/>
            <w:hideMark/>
          </w:tcPr>
          <w:p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w:t>
            </w:r>
            <w:del w:id="2461" w:author="Autor">
              <w:r w:rsidDel="00A3143C">
                <w:rPr>
                  <w:color w:val="000000"/>
                  <w:sz w:val="22"/>
                  <w:szCs w:val="22"/>
                </w:rPr>
                <w:delText>, ktorí boli</w:delText>
              </w:r>
            </w:del>
            <w:r>
              <w:rPr>
                <w:color w:val="000000"/>
                <w:sz w:val="22"/>
                <w:szCs w:val="22"/>
              </w:rPr>
              <w:t xml:space="preserve"> zaraden</w:t>
            </w:r>
            <w:ins w:id="2462" w:author="Autor">
              <w:r w:rsidR="00A3143C">
                <w:rPr>
                  <w:color w:val="000000"/>
                  <w:sz w:val="22"/>
                  <w:szCs w:val="22"/>
                </w:rPr>
                <w:t>ým</w:t>
              </w:r>
            </w:ins>
            <w:del w:id="2463" w:author="Autor">
              <w:r w:rsidDel="00A3143C">
                <w:rPr>
                  <w:color w:val="000000"/>
                  <w:sz w:val="22"/>
                  <w:szCs w:val="22"/>
                </w:rPr>
                <w:delText>í</w:delText>
              </w:r>
            </w:del>
            <w:r>
              <w:rPr>
                <w:color w:val="000000"/>
                <w:sz w:val="22"/>
                <w:szCs w:val="22"/>
              </w:rPr>
              <w:t xml:space="preserve"> do dynamického nákupného systému</w:t>
            </w:r>
            <w:ins w:id="2464" w:author="Autor">
              <w:r w:rsidR="00A3143C" w:rsidRPr="000829AC">
                <w:rPr>
                  <w:color w:val="000000"/>
                  <w:sz w:val="22"/>
                  <w:szCs w:val="22"/>
                </w:rPr>
                <w:t xml:space="preserve"> alebo všetkým záujemcom zaradeným do určitej kategórie zodpovedajúcej zadávanej zákazke, ak bol dynamický nákupný systém rozdelený do kategórií</w:t>
              </w:r>
            </w:ins>
            <w:r>
              <w:rPr>
                <w:color w:val="000000"/>
                <w:sz w:val="22"/>
                <w:szCs w:val="22"/>
              </w:rPr>
              <w:t>?</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A3143C" w:rsidRPr="007001F1" w:rsidTr="00184A99">
        <w:trPr>
          <w:trHeight w:val="20"/>
          <w:ins w:id="2465" w:author="Autor"/>
        </w:trPr>
        <w:tc>
          <w:tcPr>
            <w:tcW w:w="582" w:type="dxa"/>
            <w:shd w:val="clear" w:color="auto" w:fill="auto"/>
            <w:noWrap/>
            <w:vAlign w:val="center"/>
          </w:tcPr>
          <w:p w:rsidR="00A3143C" w:rsidRDefault="00A3143C" w:rsidP="00184A99">
            <w:pPr>
              <w:jc w:val="center"/>
              <w:rPr>
                <w:ins w:id="2466" w:author="Autor"/>
                <w:color w:val="000000"/>
                <w:sz w:val="22"/>
                <w:szCs w:val="22"/>
              </w:rPr>
            </w:pPr>
            <w:ins w:id="2467" w:author="Autor">
              <w:r>
                <w:rPr>
                  <w:color w:val="000000"/>
                  <w:sz w:val="22"/>
                  <w:szCs w:val="22"/>
                </w:rPr>
                <w:t>15</w:t>
              </w:r>
            </w:ins>
          </w:p>
        </w:tc>
        <w:tc>
          <w:tcPr>
            <w:tcW w:w="4820" w:type="dxa"/>
            <w:gridSpan w:val="2"/>
            <w:shd w:val="clear" w:color="auto" w:fill="auto"/>
            <w:vAlign w:val="center"/>
          </w:tcPr>
          <w:p w:rsidR="00A3143C" w:rsidRPr="007001F1" w:rsidRDefault="00A3143C" w:rsidP="00A3143C">
            <w:pPr>
              <w:jc w:val="both"/>
              <w:rPr>
                <w:ins w:id="2468" w:author="Autor"/>
                <w:color w:val="000000"/>
                <w:sz w:val="22"/>
                <w:szCs w:val="22"/>
              </w:rPr>
            </w:pPr>
            <w:ins w:id="2469" w:author="Auto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ins>
          </w:p>
        </w:tc>
        <w:tc>
          <w:tcPr>
            <w:tcW w:w="567" w:type="dxa"/>
            <w:shd w:val="clear" w:color="auto" w:fill="auto"/>
            <w:vAlign w:val="center"/>
          </w:tcPr>
          <w:p w:rsidR="00A3143C" w:rsidRPr="007001F1" w:rsidRDefault="00A3143C" w:rsidP="00184A99">
            <w:pPr>
              <w:jc w:val="center"/>
              <w:rPr>
                <w:ins w:id="2470" w:author="Autor"/>
                <w:color w:val="000000"/>
                <w:sz w:val="22"/>
                <w:szCs w:val="22"/>
              </w:rPr>
            </w:pPr>
          </w:p>
        </w:tc>
        <w:tc>
          <w:tcPr>
            <w:tcW w:w="567" w:type="dxa"/>
            <w:shd w:val="clear" w:color="auto" w:fill="auto"/>
            <w:vAlign w:val="center"/>
          </w:tcPr>
          <w:p w:rsidR="00A3143C" w:rsidRPr="007001F1" w:rsidRDefault="00A3143C" w:rsidP="00184A99">
            <w:pPr>
              <w:jc w:val="center"/>
              <w:rPr>
                <w:ins w:id="2471" w:author="Autor"/>
                <w:color w:val="000000"/>
                <w:sz w:val="22"/>
                <w:szCs w:val="22"/>
              </w:rPr>
            </w:pPr>
          </w:p>
        </w:tc>
        <w:tc>
          <w:tcPr>
            <w:tcW w:w="776" w:type="dxa"/>
            <w:shd w:val="clear" w:color="auto" w:fill="auto"/>
            <w:vAlign w:val="center"/>
          </w:tcPr>
          <w:p w:rsidR="00A3143C" w:rsidRPr="007001F1" w:rsidRDefault="00A3143C" w:rsidP="00184A99">
            <w:pPr>
              <w:jc w:val="center"/>
              <w:rPr>
                <w:ins w:id="2472" w:author="Autor"/>
                <w:color w:val="000000"/>
                <w:sz w:val="22"/>
                <w:szCs w:val="22"/>
              </w:rPr>
            </w:pPr>
          </w:p>
        </w:tc>
        <w:tc>
          <w:tcPr>
            <w:tcW w:w="1775" w:type="dxa"/>
            <w:shd w:val="clear" w:color="auto" w:fill="auto"/>
            <w:vAlign w:val="center"/>
          </w:tcPr>
          <w:p w:rsidR="00A3143C" w:rsidRPr="007001F1" w:rsidRDefault="00A3143C" w:rsidP="00184A99">
            <w:pPr>
              <w:jc w:val="center"/>
              <w:rPr>
                <w:ins w:id="2473" w:author="Autor"/>
                <w:color w:val="000000"/>
                <w:sz w:val="22"/>
                <w:szCs w:val="22"/>
              </w:rPr>
            </w:pPr>
          </w:p>
        </w:tc>
      </w:tr>
      <w:tr w:rsidR="00F42686" w:rsidRPr="007001F1" w:rsidTr="00184A99">
        <w:trPr>
          <w:trHeight w:val="20"/>
        </w:trPr>
        <w:tc>
          <w:tcPr>
            <w:tcW w:w="582" w:type="dxa"/>
            <w:shd w:val="clear" w:color="auto" w:fill="auto"/>
            <w:noWrap/>
            <w:vAlign w:val="center"/>
            <w:hideMark/>
          </w:tcPr>
          <w:p w:rsidR="00F42686" w:rsidRPr="007001F1" w:rsidRDefault="00F42686" w:rsidP="00A3143C">
            <w:pPr>
              <w:jc w:val="center"/>
              <w:rPr>
                <w:color w:val="000000"/>
              </w:rPr>
            </w:pPr>
            <w:r>
              <w:rPr>
                <w:color w:val="000000"/>
                <w:sz w:val="22"/>
                <w:szCs w:val="22"/>
              </w:rPr>
              <w:t>1</w:t>
            </w:r>
            <w:del w:id="2474" w:author="Autor">
              <w:r w:rsidR="00AA4478" w:rsidDel="00A3143C">
                <w:rPr>
                  <w:color w:val="000000"/>
                  <w:sz w:val="22"/>
                  <w:szCs w:val="22"/>
                </w:rPr>
                <w:delText>3</w:delText>
              </w:r>
            </w:del>
            <w:ins w:id="2475" w:author="Autor">
              <w:r w:rsidR="00A3143C">
                <w:rPr>
                  <w:color w:val="000000"/>
                  <w:sz w:val="22"/>
                  <w:szCs w:val="22"/>
                </w:rPr>
                <w:t>6</w:t>
              </w:r>
            </w:ins>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Bola lehota na predkladanie ponúk určená v súlade s</w:t>
            </w:r>
            <w:ins w:id="2476" w:author="Autor">
              <w:r w:rsidR="00A3143C">
                <w:rPr>
                  <w:color w:val="000000"/>
                  <w:sz w:val="22"/>
                  <w:szCs w:val="22"/>
                </w:rPr>
                <w:t xml:space="preserve"> § 61 ods. 4</w:t>
              </w:r>
              <w:r w:rsidR="00A3143C" w:rsidRPr="007001F1">
                <w:rPr>
                  <w:color w:val="000000"/>
                  <w:sz w:val="22"/>
                  <w:szCs w:val="22"/>
                </w:rPr>
                <w:t xml:space="preserve"> </w:t>
              </w:r>
            </w:ins>
            <w:del w:id="2477" w:author="Autor">
              <w:r w:rsidRPr="007001F1" w:rsidDel="00A3143C">
                <w:rPr>
                  <w:color w:val="000000"/>
                  <w:sz w:val="22"/>
                  <w:szCs w:val="22"/>
                </w:rPr>
                <w:delText>o</w:delText>
              </w:r>
            </w:del>
            <w:r w:rsidRPr="007001F1">
              <w:rPr>
                <w:color w:val="000000"/>
                <w:sz w:val="22"/>
                <w:szCs w:val="22"/>
              </w:rPr>
              <w:t xml:space="preserve">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140"/>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1</w:t>
            </w:r>
            <w:ins w:id="2478" w:author="Autor">
              <w:r w:rsidR="00A3143C">
                <w:rPr>
                  <w:color w:val="000000"/>
                  <w:sz w:val="22"/>
                  <w:szCs w:val="22"/>
                </w:rPr>
                <w:t>7</w:t>
              </w:r>
            </w:ins>
            <w:del w:id="2479" w:author="Autor">
              <w:r w:rsidR="00AA4478" w:rsidDel="00A3143C">
                <w:rPr>
                  <w:color w:val="000000"/>
                  <w:sz w:val="22"/>
                  <w:szCs w:val="22"/>
                </w:rPr>
                <w:delText>4</w:delText>
              </w:r>
            </w:del>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92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ins w:id="2480" w:author="Autor">
              <w:r w:rsidR="00A3143C">
                <w:rPr>
                  <w:sz w:val="22"/>
                  <w:szCs w:val="22"/>
                </w:rPr>
                <w:t xml:space="preserve"> </w:t>
              </w:r>
            </w:ins>
            <w:proofErr w:type="spellStart"/>
            <w:r w:rsidRPr="007001F1">
              <w:rPr>
                <w:sz w:val="22"/>
                <w:szCs w:val="22"/>
              </w:rPr>
              <w:t>ante</w:t>
            </w:r>
            <w:proofErr w:type="spellEnd"/>
            <w:r w:rsidRPr="007001F1">
              <w:rPr>
                <w:sz w:val="22"/>
                <w:szCs w:val="22"/>
              </w:rPr>
              <w:t xml:space="preserve"> kontroly                         a dokumentáciou schválenou v rámci tejto  prvej </w:t>
            </w:r>
            <w:r>
              <w:rPr>
                <w:sz w:val="22"/>
                <w:szCs w:val="22"/>
              </w:rPr>
              <w:br/>
            </w:r>
            <w:r w:rsidRPr="007001F1">
              <w:rPr>
                <w:sz w:val="22"/>
                <w:szCs w:val="22"/>
              </w:rPr>
              <w:t>ex</w:t>
            </w:r>
            <w:ins w:id="2481" w:author="Autor">
              <w:r w:rsidR="00A3143C">
                <w:rPr>
                  <w:sz w:val="22"/>
                  <w:szCs w:val="22"/>
                </w:rPr>
                <w:t xml:space="preserve"> </w:t>
              </w:r>
            </w:ins>
            <w:proofErr w:type="spellStart"/>
            <w:r w:rsidRPr="007001F1">
              <w:rPr>
                <w:sz w:val="22"/>
                <w:szCs w:val="22"/>
              </w:rPr>
              <w:t>ante</w:t>
            </w:r>
            <w:proofErr w:type="spellEnd"/>
            <w:r w:rsidRPr="007001F1">
              <w:rPr>
                <w:sz w:val="22"/>
                <w:szCs w:val="22"/>
              </w:rPr>
              <w:t xml:space="preserve"> kontroly</w:t>
            </w:r>
            <w:r>
              <w:rPr>
                <w:sz w:val="22"/>
                <w:szCs w:val="22"/>
              </w:rPr>
              <w:t>, ak relevantné</w:t>
            </w:r>
            <w:r w:rsidRPr="007001F1">
              <w:rPr>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E73135">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482"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0"/>
          <w:trPrChange w:id="2483" w:author="Autor">
            <w:trPr>
              <w:trHeight w:val="20"/>
            </w:trPr>
          </w:trPrChange>
        </w:trPr>
        <w:tc>
          <w:tcPr>
            <w:tcW w:w="582" w:type="dxa"/>
            <w:shd w:val="clear" w:color="auto" w:fill="auto"/>
            <w:noWrap/>
            <w:vAlign w:val="center"/>
            <w:tcPrChange w:id="2484" w:author="Autor">
              <w:tcPr>
                <w:tcW w:w="582" w:type="dxa"/>
                <w:shd w:val="clear" w:color="auto" w:fill="auto"/>
                <w:noWrap/>
                <w:vAlign w:val="center"/>
              </w:tcPr>
            </w:tcPrChange>
          </w:tcPr>
          <w:p w:rsidR="00F42686" w:rsidRPr="007001F1" w:rsidRDefault="00F42686" w:rsidP="00184A99">
            <w:pPr>
              <w:jc w:val="center"/>
              <w:rPr>
                <w:color w:val="000000"/>
              </w:rPr>
            </w:pPr>
            <w:del w:id="2485" w:author="Autor">
              <w:r w:rsidDel="00A3143C">
                <w:rPr>
                  <w:color w:val="000000"/>
                  <w:sz w:val="22"/>
                  <w:szCs w:val="22"/>
                </w:rPr>
                <w:delText>1</w:delText>
              </w:r>
              <w:r w:rsidR="00AA4478" w:rsidDel="00A3143C">
                <w:rPr>
                  <w:color w:val="000000"/>
                  <w:sz w:val="22"/>
                  <w:szCs w:val="22"/>
                </w:rPr>
                <w:delText>5</w:delText>
              </w:r>
            </w:del>
          </w:p>
        </w:tc>
        <w:tc>
          <w:tcPr>
            <w:tcW w:w="4820" w:type="dxa"/>
            <w:gridSpan w:val="2"/>
            <w:shd w:val="clear" w:color="auto" w:fill="auto"/>
            <w:vAlign w:val="center"/>
            <w:tcPrChange w:id="2486" w:author="Autor">
              <w:tcPr>
                <w:tcW w:w="4820" w:type="dxa"/>
                <w:gridSpan w:val="2"/>
                <w:shd w:val="clear" w:color="auto" w:fill="auto"/>
                <w:vAlign w:val="center"/>
              </w:tcPr>
            </w:tcPrChange>
          </w:tcPr>
          <w:p w:rsidR="00F42686" w:rsidRPr="007001F1" w:rsidRDefault="00F42686" w:rsidP="00184A99">
            <w:pPr>
              <w:jc w:val="both"/>
              <w:rPr>
                <w:color w:val="000000"/>
              </w:rPr>
            </w:pPr>
            <w:del w:id="2487" w:author="Autor">
              <w:r w:rsidRPr="007001F1" w:rsidDel="00A3143C">
                <w:rPr>
                  <w:color w:val="000000"/>
                  <w:sz w:val="22"/>
                  <w:szCs w:val="22"/>
                </w:rPr>
                <w:delText xml:space="preserve">Obsahuje výzva na predkladanie ponúk </w:delText>
              </w:r>
              <w:r w:rsidDel="00A3143C">
                <w:rPr>
                  <w:color w:val="000000"/>
                  <w:sz w:val="22"/>
                  <w:szCs w:val="22"/>
                </w:rPr>
                <w:delText>náležitosti podľa § 60</w:delText>
              </w:r>
              <w:r w:rsidRPr="007001F1" w:rsidDel="00A3143C">
                <w:rPr>
                  <w:color w:val="000000"/>
                  <w:sz w:val="22"/>
                  <w:szCs w:val="22"/>
                </w:rPr>
                <w:delText xml:space="preserve"> ods. 2 ZVO?</w:delText>
              </w:r>
            </w:del>
          </w:p>
        </w:tc>
        <w:tc>
          <w:tcPr>
            <w:tcW w:w="567" w:type="dxa"/>
            <w:shd w:val="clear" w:color="auto" w:fill="auto"/>
            <w:vAlign w:val="center"/>
            <w:tcPrChange w:id="2488" w:author="Autor">
              <w:tcPr>
                <w:tcW w:w="567" w:type="dxa"/>
                <w:shd w:val="clear" w:color="auto" w:fill="auto"/>
                <w:vAlign w:val="center"/>
              </w:tcPr>
            </w:tcPrChange>
          </w:tcPr>
          <w:p w:rsidR="00F42686" w:rsidRPr="007001F1" w:rsidRDefault="00F42686" w:rsidP="00184A99">
            <w:pPr>
              <w:jc w:val="center"/>
              <w:rPr>
                <w:color w:val="000000"/>
              </w:rPr>
            </w:pPr>
            <w:del w:id="2489" w:author="Autor">
              <w:r w:rsidRPr="007001F1" w:rsidDel="00A3143C">
                <w:rPr>
                  <w:color w:val="000000"/>
                  <w:sz w:val="22"/>
                  <w:szCs w:val="22"/>
                </w:rPr>
                <w:delText> </w:delText>
              </w:r>
            </w:del>
          </w:p>
        </w:tc>
        <w:tc>
          <w:tcPr>
            <w:tcW w:w="567" w:type="dxa"/>
            <w:shd w:val="clear" w:color="auto" w:fill="auto"/>
            <w:vAlign w:val="center"/>
            <w:tcPrChange w:id="2490" w:author="Autor">
              <w:tcPr>
                <w:tcW w:w="567" w:type="dxa"/>
                <w:shd w:val="clear" w:color="auto" w:fill="auto"/>
                <w:vAlign w:val="center"/>
              </w:tcPr>
            </w:tcPrChange>
          </w:tcPr>
          <w:p w:rsidR="00F42686" w:rsidRPr="007001F1" w:rsidRDefault="00F42686" w:rsidP="00184A99">
            <w:pPr>
              <w:jc w:val="center"/>
              <w:rPr>
                <w:color w:val="000000"/>
              </w:rPr>
            </w:pPr>
            <w:del w:id="2491" w:author="Autor">
              <w:r w:rsidRPr="007001F1" w:rsidDel="00A3143C">
                <w:rPr>
                  <w:color w:val="000000"/>
                  <w:sz w:val="22"/>
                  <w:szCs w:val="22"/>
                </w:rPr>
                <w:delText> </w:delText>
              </w:r>
            </w:del>
          </w:p>
        </w:tc>
        <w:tc>
          <w:tcPr>
            <w:tcW w:w="776" w:type="dxa"/>
            <w:shd w:val="clear" w:color="auto" w:fill="auto"/>
            <w:vAlign w:val="center"/>
            <w:tcPrChange w:id="2492" w:author="Autor">
              <w:tcPr>
                <w:tcW w:w="776" w:type="dxa"/>
                <w:shd w:val="clear" w:color="auto" w:fill="auto"/>
                <w:vAlign w:val="center"/>
              </w:tcPr>
            </w:tcPrChange>
          </w:tcPr>
          <w:p w:rsidR="00F42686" w:rsidRPr="007001F1" w:rsidRDefault="00F42686" w:rsidP="00184A99">
            <w:pPr>
              <w:jc w:val="center"/>
              <w:rPr>
                <w:color w:val="000000"/>
              </w:rPr>
            </w:pPr>
            <w:del w:id="2493" w:author="Autor">
              <w:r w:rsidRPr="007001F1" w:rsidDel="00A3143C">
                <w:rPr>
                  <w:color w:val="000000"/>
                  <w:sz w:val="22"/>
                  <w:szCs w:val="22"/>
                </w:rPr>
                <w:delText> </w:delText>
              </w:r>
            </w:del>
          </w:p>
        </w:tc>
        <w:tc>
          <w:tcPr>
            <w:tcW w:w="1775" w:type="dxa"/>
            <w:shd w:val="clear" w:color="auto" w:fill="auto"/>
            <w:vAlign w:val="center"/>
            <w:tcPrChange w:id="2494" w:author="Autor">
              <w:tcPr>
                <w:tcW w:w="1775" w:type="dxa"/>
                <w:shd w:val="clear" w:color="auto" w:fill="auto"/>
                <w:vAlign w:val="center"/>
              </w:tcPr>
            </w:tcPrChange>
          </w:tcPr>
          <w:p w:rsidR="00F42686" w:rsidRPr="007001F1" w:rsidRDefault="00F42686" w:rsidP="00184A99">
            <w:pPr>
              <w:jc w:val="center"/>
              <w:rPr>
                <w:color w:val="000000"/>
              </w:rPr>
            </w:pPr>
            <w:del w:id="2495" w:author="Autor">
              <w:r w:rsidRPr="007001F1" w:rsidDel="00A3143C">
                <w:rPr>
                  <w:color w:val="000000"/>
                  <w:sz w:val="22"/>
                  <w:szCs w:val="22"/>
                </w:rPr>
                <w:delText> </w:delText>
              </w:r>
            </w:del>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1</w:t>
            </w:r>
            <w:ins w:id="2496" w:author="Autor">
              <w:r w:rsidR="00A3143C">
                <w:rPr>
                  <w:color w:val="000000"/>
                  <w:sz w:val="22"/>
                  <w:szCs w:val="22"/>
                </w:rPr>
                <w:t>8</w:t>
              </w:r>
            </w:ins>
            <w:del w:id="2497" w:author="Autor">
              <w:r w:rsidR="00AA4478" w:rsidDel="00A3143C">
                <w:rPr>
                  <w:color w:val="000000"/>
                  <w:sz w:val="22"/>
                  <w:szCs w:val="22"/>
                </w:rPr>
                <w:delText>6</w:delText>
              </w:r>
            </w:del>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A3143C" w:rsidRPr="007001F1" w:rsidTr="00184A99">
        <w:trPr>
          <w:trHeight w:val="20"/>
          <w:ins w:id="2498" w:author="Autor"/>
        </w:trPr>
        <w:tc>
          <w:tcPr>
            <w:tcW w:w="582" w:type="dxa"/>
            <w:vMerge w:val="restart"/>
            <w:shd w:val="clear" w:color="auto" w:fill="auto"/>
            <w:noWrap/>
            <w:vAlign w:val="center"/>
          </w:tcPr>
          <w:p w:rsidR="00A3143C" w:rsidRDefault="00A3143C" w:rsidP="00184A99">
            <w:pPr>
              <w:jc w:val="center"/>
              <w:rPr>
                <w:ins w:id="2499" w:author="Autor"/>
                <w:color w:val="000000"/>
                <w:sz w:val="22"/>
                <w:szCs w:val="22"/>
              </w:rPr>
            </w:pPr>
            <w:ins w:id="2500" w:author="Autor">
              <w:r>
                <w:rPr>
                  <w:color w:val="000000"/>
                  <w:sz w:val="22"/>
                  <w:szCs w:val="22"/>
                </w:rPr>
                <w:t>19</w:t>
              </w:r>
            </w:ins>
          </w:p>
        </w:tc>
        <w:tc>
          <w:tcPr>
            <w:tcW w:w="4820" w:type="dxa"/>
            <w:gridSpan w:val="2"/>
            <w:shd w:val="clear" w:color="auto" w:fill="auto"/>
            <w:vAlign w:val="center"/>
          </w:tcPr>
          <w:p w:rsidR="00A3143C" w:rsidRPr="007001F1" w:rsidRDefault="00A3143C" w:rsidP="00184A99">
            <w:pPr>
              <w:jc w:val="both"/>
              <w:rPr>
                <w:ins w:id="2501" w:author="Autor"/>
                <w:color w:val="000000"/>
                <w:sz w:val="22"/>
                <w:szCs w:val="22"/>
              </w:rPr>
            </w:pPr>
            <w:ins w:id="2502" w:author="Auto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ins>
          </w:p>
        </w:tc>
        <w:tc>
          <w:tcPr>
            <w:tcW w:w="567" w:type="dxa"/>
            <w:shd w:val="clear" w:color="auto" w:fill="auto"/>
            <w:vAlign w:val="center"/>
          </w:tcPr>
          <w:p w:rsidR="00A3143C" w:rsidRPr="007001F1" w:rsidRDefault="00A3143C" w:rsidP="00184A99">
            <w:pPr>
              <w:jc w:val="center"/>
              <w:rPr>
                <w:ins w:id="2503" w:author="Autor"/>
                <w:color w:val="000000"/>
              </w:rPr>
            </w:pPr>
          </w:p>
        </w:tc>
        <w:tc>
          <w:tcPr>
            <w:tcW w:w="567" w:type="dxa"/>
            <w:shd w:val="clear" w:color="auto" w:fill="auto"/>
            <w:vAlign w:val="center"/>
          </w:tcPr>
          <w:p w:rsidR="00A3143C" w:rsidRPr="007001F1" w:rsidRDefault="00A3143C" w:rsidP="00184A99">
            <w:pPr>
              <w:jc w:val="center"/>
              <w:rPr>
                <w:ins w:id="2504" w:author="Autor"/>
                <w:color w:val="000000"/>
              </w:rPr>
            </w:pPr>
          </w:p>
        </w:tc>
        <w:tc>
          <w:tcPr>
            <w:tcW w:w="776" w:type="dxa"/>
            <w:shd w:val="clear" w:color="auto" w:fill="auto"/>
            <w:vAlign w:val="center"/>
          </w:tcPr>
          <w:p w:rsidR="00A3143C" w:rsidRPr="007001F1" w:rsidRDefault="00A3143C" w:rsidP="00184A99">
            <w:pPr>
              <w:jc w:val="center"/>
              <w:rPr>
                <w:ins w:id="2505" w:author="Autor"/>
                <w:color w:val="000000"/>
              </w:rPr>
            </w:pPr>
          </w:p>
        </w:tc>
        <w:tc>
          <w:tcPr>
            <w:tcW w:w="1775" w:type="dxa"/>
            <w:shd w:val="clear" w:color="auto" w:fill="auto"/>
            <w:vAlign w:val="center"/>
          </w:tcPr>
          <w:p w:rsidR="00A3143C" w:rsidRPr="007001F1" w:rsidRDefault="00A3143C" w:rsidP="00184A99">
            <w:pPr>
              <w:jc w:val="center"/>
              <w:rPr>
                <w:ins w:id="2506" w:author="Autor"/>
                <w:color w:val="000000"/>
              </w:rPr>
            </w:pPr>
          </w:p>
        </w:tc>
      </w:tr>
      <w:tr w:rsidR="00A3143C" w:rsidRPr="007001F1" w:rsidTr="00184A99">
        <w:trPr>
          <w:trHeight w:val="20"/>
          <w:ins w:id="2507" w:author="Autor"/>
        </w:trPr>
        <w:tc>
          <w:tcPr>
            <w:tcW w:w="582" w:type="dxa"/>
            <w:vMerge/>
            <w:shd w:val="clear" w:color="auto" w:fill="auto"/>
            <w:noWrap/>
            <w:vAlign w:val="center"/>
          </w:tcPr>
          <w:p w:rsidR="00A3143C" w:rsidRDefault="00A3143C" w:rsidP="00184A99">
            <w:pPr>
              <w:jc w:val="center"/>
              <w:rPr>
                <w:ins w:id="2508" w:author="Autor"/>
                <w:color w:val="000000"/>
                <w:sz w:val="22"/>
                <w:szCs w:val="22"/>
              </w:rPr>
            </w:pPr>
          </w:p>
        </w:tc>
        <w:tc>
          <w:tcPr>
            <w:tcW w:w="4820" w:type="dxa"/>
            <w:gridSpan w:val="2"/>
            <w:shd w:val="clear" w:color="auto" w:fill="auto"/>
            <w:vAlign w:val="center"/>
          </w:tcPr>
          <w:p w:rsidR="00A3143C" w:rsidRPr="007001F1" w:rsidRDefault="00A3143C" w:rsidP="00184A99">
            <w:pPr>
              <w:jc w:val="both"/>
              <w:rPr>
                <w:ins w:id="2509" w:author="Autor"/>
                <w:color w:val="000000"/>
                <w:sz w:val="22"/>
                <w:szCs w:val="22"/>
              </w:rPr>
            </w:pPr>
            <w:ins w:id="2510" w:author="Auto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ins>
          </w:p>
        </w:tc>
        <w:tc>
          <w:tcPr>
            <w:tcW w:w="567" w:type="dxa"/>
            <w:shd w:val="clear" w:color="auto" w:fill="auto"/>
            <w:vAlign w:val="center"/>
          </w:tcPr>
          <w:p w:rsidR="00A3143C" w:rsidRPr="007001F1" w:rsidRDefault="00A3143C" w:rsidP="00184A99">
            <w:pPr>
              <w:jc w:val="center"/>
              <w:rPr>
                <w:ins w:id="2511" w:author="Autor"/>
                <w:color w:val="000000"/>
              </w:rPr>
            </w:pPr>
          </w:p>
        </w:tc>
        <w:tc>
          <w:tcPr>
            <w:tcW w:w="567" w:type="dxa"/>
            <w:shd w:val="clear" w:color="auto" w:fill="auto"/>
            <w:vAlign w:val="center"/>
          </w:tcPr>
          <w:p w:rsidR="00A3143C" w:rsidRPr="007001F1" w:rsidRDefault="00A3143C" w:rsidP="00184A99">
            <w:pPr>
              <w:jc w:val="center"/>
              <w:rPr>
                <w:ins w:id="2512" w:author="Autor"/>
                <w:color w:val="000000"/>
              </w:rPr>
            </w:pPr>
          </w:p>
        </w:tc>
        <w:tc>
          <w:tcPr>
            <w:tcW w:w="776" w:type="dxa"/>
            <w:shd w:val="clear" w:color="auto" w:fill="auto"/>
            <w:vAlign w:val="center"/>
          </w:tcPr>
          <w:p w:rsidR="00A3143C" w:rsidRPr="007001F1" w:rsidRDefault="00A3143C" w:rsidP="00184A99">
            <w:pPr>
              <w:jc w:val="center"/>
              <w:rPr>
                <w:ins w:id="2513" w:author="Autor"/>
                <w:color w:val="000000"/>
              </w:rPr>
            </w:pPr>
          </w:p>
        </w:tc>
        <w:tc>
          <w:tcPr>
            <w:tcW w:w="1775" w:type="dxa"/>
            <w:shd w:val="clear" w:color="auto" w:fill="auto"/>
            <w:vAlign w:val="center"/>
          </w:tcPr>
          <w:p w:rsidR="00A3143C" w:rsidRPr="007001F1" w:rsidRDefault="00A3143C" w:rsidP="00184A99">
            <w:pPr>
              <w:jc w:val="center"/>
              <w:rPr>
                <w:ins w:id="2514" w:author="Autor"/>
                <w:color w:val="000000"/>
              </w:rPr>
            </w:pPr>
          </w:p>
        </w:tc>
      </w:tr>
      <w:tr w:rsidR="00F42686" w:rsidRPr="007001F1" w:rsidTr="00184A99">
        <w:trPr>
          <w:trHeight w:val="885"/>
        </w:trPr>
        <w:tc>
          <w:tcPr>
            <w:tcW w:w="582" w:type="dxa"/>
            <w:shd w:val="clear" w:color="auto" w:fill="auto"/>
            <w:noWrap/>
            <w:vAlign w:val="center"/>
          </w:tcPr>
          <w:p w:rsidR="00F42686" w:rsidRPr="007001F1" w:rsidRDefault="00F42686" w:rsidP="00184A99">
            <w:pPr>
              <w:jc w:val="center"/>
              <w:rPr>
                <w:color w:val="000000"/>
              </w:rPr>
            </w:pPr>
            <w:del w:id="2515" w:author="Autor">
              <w:r w:rsidDel="00A3143C">
                <w:rPr>
                  <w:color w:val="000000"/>
                  <w:sz w:val="22"/>
                  <w:szCs w:val="22"/>
                </w:rPr>
                <w:delText>1</w:delText>
              </w:r>
              <w:r w:rsidR="00AA4478" w:rsidDel="00A3143C">
                <w:rPr>
                  <w:color w:val="000000"/>
                  <w:sz w:val="22"/>
                  <w:szCs w:val="22"/>
                </w:rPr>
                <w:delText>7</w:delText>
              </w:r>
            </w:del>
            <w:ins w:id="2516" w:author="Autor">
              <w:r w:rsidR="00A3143C">
                <w:rPr>
                  <w:color w:val="000000"/>
                  <w:sz w:val="22"/>
                  <w:szCs w:val="22"/>
                </w:rPr>
                <w:t>20</w:t>
              </w:r>
            </w:ins>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575"/>
        </w:trPr>
        <w:tc>
          <w:tcPr>
            <w:tcW w:w="582" w:type="dxa"/>
            <w:shd w:val="clear" w:color="auto" w:fill="auto"/>
            <w:noWrap/>
            <w:vAlign w:val="center"/>
            <w:hideMark/>
          </w:tcPr>
          <w:p w:rsidR="00F42686" w:rsidRPr="007001F1" w:rsidRDefault="00A3143C" w:rsidP="00184A99">
            <w:pPr>
              <w:jc w:val="center"/>
              <w:rPr>
                <w:color w:val="000000"/>
              </w:rPr>
            </w:pPr>
            <w:ins w:id="2517" w:author="Autor">
              <w:r>
                <w:rPr>
                  <w:color w:val="000000"/>
                  <w:sz w:val="22"/>
                  <w:szCs w:val="22"/>
                </w:rPr>
                <w:t>21</w:t>
              </w:r>
            </w:ins>
            <w:del w:id="2518" w:author="Autor">
              <w:r w:rsidR="00F42686" w:rsidRPr="007001F1" w:rsidDel="00A3143C">
                <w:rPr>
                  <w:color w:val="000000"/>
                  <w:sz w:val="22"/>
                  <w:szCs w:val="22"/>
                </w:rPr>
                <w:delText>1</w:delText>
              </w:r>
              <w:r w:rsidR="00AA4478" w:rsidDel="00A3143C">
                <w:rPr>
                  <w:color w:val="000000"/>
                  <w:sz w:val="22"/>
                  <w:szCs w:val="22"/>
                </w:rPr>
                <w:delText>8</w:delText>
              </w:r>
            </w:del>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66"/>
        </w:trPr>
        <w:tc>
          <w:tcPr>
            <w:tcW w:w="582" w:type="dxa"/>
            <w:vMerge w:val="restart"/>
            <w:shd w:val="clear" w:color="auto" w:fill="auto"/>
            <w:noWrap/>
            <w:vAlign w:val="center"/>
            <w:hideMark/>
          </w:tcPr>
          <w:p w:rsidR="00F42686" w:rsidRDefault="00A3143C" w:rsidP="00184A99">
            <w:pPr>
              <w:jc w:val="center"/>
              <w:rPr>
                <w:color w:val="000000"/>
              </w:rPr>
            </w:pPr>
            <w:ins w:id="2519" w:author="Autor">
              <w:r>
                <w:rPr>
                  <w:color w:val="000000"/>
                  <w:sz w:val="22"/>
                  <w:szCs w:val="22"/>
                </w:rPr>
                <w:t>22</w:t>
              </w:r>
            </w:ins>
            <w:del w:id="2520" w:author="Autor">
              <w:r w:rsidR="00F42686" w:rsidRPr="007001F1" w:rsidDel="00A3143C">
                <w:rPr>
                  <w:color w:val="000000"/>
                  <w:sz w:val="22"/>
                  <w:szCs w:val="22"/>
                </w:rPr>
                <w:delText>1</w:delText>
              </w:r>
              <w:r w:rsidR="00AA4478" w:rsidDel="00A3143C">
                <w:rPr>
                  <w:color w:val="000000"/>
                  <w:sz w:val="22"/>
                  <w:szCs w:val="22"/>
                </w:rPr>
                <w:delText>9</w:delText>
              </w:r>
            </w:del>
          </w:p>
          <w:p w:rsidR="00F42686" w:rsidRPr="007001F1" w:rsidRDefault="00F42686" w:rsidP="00184A99">
            <w:pPr>
              <w:jc w:val="center"/>
              <w:rPr>
                <w:color w:val="000000"/>
              </w:rPr>
            </w:pP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16"/>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32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63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60"/>
        </w:trPr>
        <w:tc>
          <w:tcPr>
            <w:tcW w:w="582" w:type="dxa"/>
            <w:vMerge w:val="restart"/>
            <w:shd w:val="clear" w:color="auto" w:fill="auto"/>
            <w:noWrap/>
            <w:vAlign w:val="center"/>
            <w:hideMark/>
          </w:tcPr>
          <w:p w:rsidR="00F42686" w:rsidRPr="007001F1" w:rsidRDefault="00AA4478" w:rsidP="00184A99">
            <w:pPr>
              <w:jc w:val="center"/>
              <w:rPr>
                <w:color w:val="000000"/>
              </w:rPr>
            </w:pPr>
            <w:r>
              <w:rPr>
                <w:color w:val="000000"/>
                <w:sz w:val="22"/>
                <w:szCs w:val="22"/>
              </w:rPr>
              <w:t>2</w:t>
            </w:r>
            <w:ins w:id="2521" w:author="Autor">
              <w:r w:rsidR="00A3143C">
                <w:rPr>
                  <w:color w:val="000000"/>
                  <w:sz w:val="22"/>
                  <w:szCs w:val="22"/>
                </w:rPr>
                <w:t>3</w:t>
              </w:r>
            </w:ins>
            <w:del w:id="2522" w:author="Autor">
              <w:r w:rsidDel="00A3143C">
                <w:rPr>
                  <w:color w:val="000000"/>
                  <w:sz w:val="22"/>
                  <w:szCs w:val="22"/>
                </w:rPr>
                <w:delText>0</w:delText>
              </w:r>
            </w:del>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7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1013"/>
        </w:trPr>
        <w:tc>
          <w:tcPr>
            <w:tcW w:w="582" w:type="dxa"/>
            <w:vMerge w:val="restart"/>
            <w:shd w:val="clear" w:color="auto" w:fill="auto"/>
            <w:noWrap/>
            <w:vAlign w:val="center"/>
            <w:hideMark/>
          </w:tcPr>
          <w:p w:rsidR="00F42686" w:rsidRPr="007001F1" w:rsidRDefault="00AA4478">
            <w:pPr>
              <w:jc w:val="center"/>
              <w:rPr>
                <w:color w:val="000000"/>
              </w:rPr>
            </w:pPr>
            <w:r>
              <w:rPr>
                <w:color w:val="000000"/>
                <w:sz w:val="22"/>
                <w:szCs w:val="22"/>
              </w:rPr>
              <w:t>2</w:t>
            </w:r>
            <w:ins w:id="2523" w:author="Autor">
              <w:r w:rsidR="00A3143C">
                <w:rPr>
                  <w:color w:val="000000"/>
                  <w:sz w:val="22"/>
                  <w:szCs w:val="22"/>
                </w:rPr>
                <w:t>4</w:t>
              </w:r>
            </w:ins>
            <w:del w:id="2524" w:author="Autor">
              <w:r w:rsidR="00F42686" w:rsidDel="00A3143C">
                <w:rPr>
                  <w:color w:val="000000"/>
                  <w:sz w:val="22"/>
                  <w:szCs w:val="22"/>
                </w:rPr>
                <w:delText>1</w:delText>
              </w:r>
            </w:del>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6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pPr>
              <w:jc w:val="center"/>
              <w:rPr>
                <w:color w:val="000000"/>
              </w:rPr>
            </w:pPr>
            <w:r>
              <w:rPr>
                <w:color w:val="000000"/>
                <w:sz w:val="22"/>
                <w:szCs w:val="22"/>
              </w:rPr>
              <w:t>2</w:t>
            </w:r>
            <w:ins w:id="2525" w:author="Autor">
              <w:r w:rsidR="00A3143C">
                <w:rPr>
                  <w:color w:val="000000"/>
                  <w:sz w:val="22"/>
                  <w:szCs w:val="22"/>
                </w:rPr>
                <w:t>5</w:t>
              </w:r>
            </w:ins>
            <w:del w:id="2526" w:author="Autor">
              <w:r w:rsidR="00AA4478" w:rsidDel="00A3143C">
                <w:rPr>
                  <w:color w:val="000000"/>
                  <w:sz w:val="22"/>
                  <w:szCs w:val="22"/>
                </w:rPr>
                <w:delText>2</w:delText>
              </w:r>
            </w:del>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4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ins w:id="2527" w:author="Autor">
              <w:r w:rsidR="00A3143C">
                <w:rPr>
                  <w:color w:val="000000"/>
                  <w:sz w:val="22"/>
                  <w:szCs w:val="22"/>
                </w:rPr>
                <w:t>6</w:t>
              </w:r>
            </w:ins>
            <w:del w:id="2528" w:author="Autor">
              <w:r w:rsidR="00AA4478" w:rsidDel="00A3143C">
                <w:rPr>
                  <w:color w:val="000000"/>
                  <w:sz w:val="22"/>
                  <w:szCs w:val="22"/>
                </w:rPr>
                <w:delText>3</w:delText>
              </w:r>
            </w:del>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57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81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ins w:id="2529" w:author="Autor">
              <w:r w:rsidR="00A3143C">
                <w:rPr>
                  <w:color w:val="000000"/>
                  <w:sz w:val="22"/>
                  <w:szCs w:val="22"/>
                </w:rPr>
                <w:t>7</w:t>
              </w:r>
            </w:ins>
            <w:del w:id="2530" w:author="Autor">
              <w:r w:rsidR="00AA4478" w:rsidDel="00A3143C">
                <w:rPr>
                  <w:color w:val="000000"/>
                  <w:sz w:val="22"/>
                  <w:szCs w:val="22"/>
                </w:rPr>
                <w:delText>4</w:delText>
              </w:r>
            </w:del>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39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58"/>
        </w:trPr>
        <w:tc>
          <w:tcPr>
            <w:tcW w:w="582" w:type="dxa"/>
            <w:shd w:val="clear" w:color="auto" w:fill="auto"/>
            <w:noWrap/>
            <w:vAlign w:val="center"/>
          </w:tcPr>
          <w:p w:rsidR="00F42686" w:rsidRPr="007001F1" w:rsidRDefault="00F42686">
            <w:pPr>
              <w:jc w:val="center"/>
              <w:rPr>
                <w:color w:val="000000"/>
              </w:rPr>
            </w:pPr>
            <w:r>
              <w:rPr>
                <w:color w:val="000000"/>
                <w:sz w:val="22"/>
                <w:szCs w:val="22"/>
              </w:rPr>
              <w:t>2</w:t>
            </w:r>
            <w:ins w:id="2531" w:author="Autor">
              <w:r w:rsidR="00A3143C">
                <w:rPr>
                  <w:color w:val="000000"/>
                  <w:sz w:val="22"/>
                  <w:szCs w:val="22"/>
                </w:rPr>
                <w:t>8</w:t>
              </w:r>
            </w:ins>
            <w:del w:id="2532" w:author="Autor">
              <w:r w:rsidR="00AA4478" w:rsidDel="00A3143C">
                <w:rPr>
                  <w:color w:val="000000"/>
                  <w:sz w:val="22"/>
                  <w:szCs w:val="22"/>
                </w:rPr>
                <w:delText>5</w:delText>
              </w:r>
            </w:del>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425"/>
        </w:trPr>
        <w:tc>
          <w:tcPr>
            <w:tcW w:w="582" w:type="dxa"/>
            <w:vMerge w:val="restart"/>
            <w:shd w:val="clear" w:color="auto" w:fill="auto"/>
            <w:noWrap/>
            <w:vAlign w:val="center"/>
          </w:tcPr>
          <w:p w:rsidR="00F42686" w:rsidRPr="007001F1" w:rsidRDefault="00F42686">
            <w:pPr>
              <w:jc w:val="center"/>
              <w:rPr>
                <w:color w:val="000000"/>
              </w:rPr>
            </w:pPr>
            <w:r w:rsidRPr="007001F1">
              <w:rPr>
                <w:color w:val="000000"/>
                <w:sz w:val="22"/>
                <w:szCs w:val="22"/>
              </w:rPr>
              <w:t>2</w:t>
            </w:r>
            <w:ins w:id="2533" w:author="Autor">
              <w:r w:rsidR="00A3143C">
                <w:rPr>
                  <w:color w:val="000000"/>
                  <w:sz w:val="22"/>
                  <w:szCs w:val="22"/>
                </w:rPr>
                <w:t>9</w:t>
              </w:r>
            </w:ins>
            <w:del w:id="2534" w:author="Autor">
              <w:r w:rsidR="00AA4478" w:rsidDel="00A3143C">
                <w:rPr>
                  <w:color w:val="000000"/>
                  <w:sz w:val="22"/>
                  <w:szCs w:val="22"/>
                </w:rPr>
                <w:delText>6</w:delText>
              </w:r>
            </w:del>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B82B81" w:rsidRPr="007001F1" w:rsidTr="00184A99">
        <w:trPr>
          <w:trHeight w:val="425"/>
          <w:ins w:id="2535" w:author="Autor"/>
        </w:trPr>
        <w:tc>
          <w:tcPr>
            <w:tcW w:w="582" w:type="dxa"/>
            <w:vMerge/>
            <w:shd w:val="clear" w:color="auto" w:fill="auto"/>
            <w:noWrap/>
            <w:vAlign w:val="center"/>
          </w:tcPr>
          <w:p w:rsidR="00B82B81" w:rsidRPr="007001F1" w:rsidRDefault="00B82B81">
            <w:pPr>
              <w:jc w:val="center"/>
              <w:rPr>
                <w:ins w:id="2536" w:author="Autor"/>
                <w:color w:val="000000"/>
                <w:sz w:val="22"/>
                <w:szCs w:val="22"/>
              </w:rPr>
            </w:pPr>
          </w:p>
        </w:tc>
        <w:tc>
          <w:tcPr>
            <w:tcW w:w="4820" w:type="dxa"/>
            <w:gridSpan w:val="2"/>
            <w:shd w:val="clear" w:color="auto" w:fill="auto"/>
            <w:vAlign w:val="center"/>
          </w:tcPr>
          <w:p w:rsidR="00B82B81" w:rsidRPr="007001F1" w:rsidRDefault="00B82B81" w:rsidP="00184A99">
            <w:pPr>
              <w:jc w:val="both"/>
              <w:rPr>
                <w:ins w:id="2537" w:author="Autor"/>
                <w:color w:val="000000"/>
                <w:sz w:val="22"/>
                <w:szCs w:val="22"/>
              </w:rPr>
            </w:pPr>
            <w:ins w:id="2538" w:author="Auto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ins>
          </w:p>
        </w:tc>
        <w:tc>
          <w:tcPr>
            <w:tcW w:w="567" w:type="dxa"/>
            <w:shd w:val="clear" w:color="auto" w:fill="auto"/>
            <w:vAlign w:val="center"/>
          </w:tcPr>
          <w:p w:rsidR="00B82B81" w:rsidRPr="007001F1" w:rsidRDefault="00B82B81" w:rsidP="00184A99">
            <w:pPr>
              <w:jc w:val="center"/>
              <w:rPr>
                <w:ins w:id="2539" w:author="Autor"/>
                <w:color w:val="000000"/>
              </w:rPr>
            </w:pPr>
          </w:p>
        </w:tc>
        <w:tc>
          <w:tcPr>
            <w:tcW w:w="567" w:type="dxa"/>
            <w:shd w:val="clear" w:color="auto" w:fill="auto"/>
            <w:vAlign w:val="center"/>
          </w:tcPr>
          <w:p w:rsidR="00B82B81" w:rsidRPr="007001F1" w:rsidRDefault="00B82B81" w:rsidP="00184A99">
            <w:pPr>
              <w:jc w:val="center"/>
              <w:rPr>
                <w:ins w:id="2540" w:author="Autor"/>
                <w:color w:val="000000"/>
              </w:rPr>
            </w:pPr>
          </w:p>
        </w:tc>
        <w:tc>
          <w:tcPr>
            <w:tcW w:w="776" w:type="dxa"/>
            <w:shd w:val="clear" w:color="auto" w:fill="auto"/>
            <w:vAlign w:val="center"/>
          </w:tcPr>
          <w:p w:rsidR="00B82B81" w:rsidRPr="007001F1" w:rsidRDefault="00B82B81" w:rsidP="00184A99">
            <w:pPr>
              <w:jc w:val="center"/>
              <w:rPr>
                <w:ins w:id="2541" w:author="Autor"/>
                <w:color w:val="000000"/>
              </w:rPr>
            </w:pPr>
          </w:p>
        </w:tc>
        <w:tc>
          <w:tcPr>
            <w:tcW w:w="1775" w:type="dxa"/>
            <w:shd w:val="clear" w:color="auto" w:fill="auto"/>
            <w:vAlign w:val="center"/>
          </w:tcPr>
          <w:p w:rsidR="00B82B81" w:rsidRPr="007001F1" w:rsidRDefault="00B82B81" w:rsidP="00184A99">
            <w:pPr>
              <w:jc w:val="center"/>
              <w:rPr>
                <w:ins w:id="2542" w:author="Autor"/>
                <w:color w:val="000000"/>
              </w:rPr>
            </w:pPr>
          </w:p>
        </w:tc>
      </w:tr>
      <w:tr w:rsidR="00F42686" w:rsidRPr="007001F1" w:rsidTr="00184A99">
        <w:trPr>
          <w:trHeight w:val="84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B82B81" w:rsidRDefault="00B82B81">
            <w:pPr>
              <w:pStyle w:val="Odsekzoznamu"/>
              <w:numPr>
                <w:ilvl w:val="0"/>
                <w:numId w:val="34"/>
              </w:numPr>
              <w:ind w:left="5" w:firstLine="0"/>
              <w:jc w:val="both"/>
              <w:rPr>
                <w:color w:val="000000"/>
                <w:rPrChange w:id="2543" w:author="Autor">
                  <w:rPr/>
                </w:rPrChange>
              </w:rPr>
              <w:pPrChange w:id="2544" w:author="Autor">
                <w:pPr>
                  <w:jc w:val="both"/>
                </w:pPr>
              </w:pPrChange>
            </w:pPr>
            <w:ins w:id="2545" w:author="Autor">
              <w:r w:rsidRPr="00B82B81">
                <w:rPr>
                  <w:color w:val="000000"/>
                  <w:sz w:val="22"/>
                  <w:szCs w:val="22"/>
                  <w:rPrChange w:id="2546" w:author="Autor">
                    <w:rPr/>
                  </w:rPrChange>
                </w:rPr>
                <w:t>Spĺňa úspešný uchádzač podmienky účasti stanovené v oznámení  o vyhlásení verejného obstarávania a súťažných podkladoch?</w:t>
              </w:r>
            </w:ins>
            <w:del w:id="2547" w:author="Autor">
              <w:r w:rsidR="00F42686" w:rsidRPr="00B82B81" w:rsidDel="00B82B81">
                <w:rPr>
                  <w:color w:val="000000"/>
                  <w:sz w:val="22"/>
                  <w:szCs w:val="22"/>
                  <w:rPrChange w:id="2548" w:author="Autor">
                    <w:rPr/>
                  </w:rPrChange>
                </w:rPr>
                <w:delText>b) Sú subdodávatelia úspešného uchádzača, ktorí majú povinnosť zapisovať sa do registra partnerov verejného sektora, zapísaní v registri partnerov verejného sektora</w:delText>
              </w:r>
            </w:del>
            <w:ins w:id="2549" w:author="Autor">
              <w:del w:id="2550" w:author="Autor">
                <w:r w:rsidR="008F5BD7" w:rsidRPr="00B82B81" w:rsidDel="00B82B81">
                  <w:rPr>
                    <w:color w:val="000000"/>
                    <w:sz w:val="22"/>
                    <w:szCs w:val="22"/>
                    <w:rPrChange w:id="2551" w:author="Autor">
                      <w:rPr/>
                    </w:rPrChange>
                  </w:rPr>
                  <w:delText xml:space="preserve"> </w:delText>
                </w:r>
                <w:r w:rsidR="008F5BD7" w:rsidRPr="00B82B81" w:rsidDel="00B82B81">
                  <w:rPr>
                    <w:sz w:val="22"/>
                    <w:szCs w:val="22"/>
                    <w:rPrChange w:id="2552" w:author="Autor">
                      <w:rPr/>
                    </w:rPrChange>
                  </w:rPr>
                  <w:delText>(ak relevantné)</w:delText>
                </w:r>
              </w:del>
            </w:ins>
            <w:del w:id="2553" w:author="Autor">
              <w:r w:rsidR="00F42686" w:rsidRPr="00B82B81" w:rsidDel="00B82B81">
                <w:rPr>
                  <w:color w:val="000000"/>
                  <w:sz w:val="22"/>
                  <w:szCs w:val="22"/>
                  <w:rPrChange w:id="2554" w:author="Autor">
                    <w:rPr/>
                  </w:rPrChange>
                </w:rPr>
                <w:delText xml:space="preserve">?          </w:delText>
              </w:r>
            </w:del>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A3143C" w:rsidP="00184A99">
            <w:pPr>
              <w:jc w:val="center"/>
              <w:rPr>
                <w:color w:val="000000"/>
              </w:rPr>
            </w:pPr>
            <w:ins w:id="2555" w:author="Autor">
              <w:r>
                <w:rPr>
                  <w:color w:val="000000"/>
                  <w:sz w:val="22"/>
                  <w:szCs w:val="22"/>
                </w:rPr>
                <w:t>30</w:t>
              </w:r>
            </w:ins>
            <w:del w:id="2556" w:author="Autor">
              <w:r w:rsidR="00F42686" w:rsidRPr="007001F1" w:rsidDel="00A3143C">
                <w:rPr>
                  <w:color w:val="000000"/>
                  <w:sz w:val="22"/>
                  <w:szCs w:val="22"/>
                </w:rPr>
                <w:delText>2</w:delText>
              </w:r>
              <w:r w:rsidR="00AA4478" w:rsidDel="00A3143C">
                <w:rPr>
                  <w:color w:val="000000"/>
                  <w:sz w:val="22"/>
                  <w:szCs w:val="22"/>
                </w:rPr>
                <w:delText>7</w:delText>
              </w:r>
            </w:del>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A3143C">
            <w:pPr>
              <w:jc w:val="center"/>
              <w:rPr>
                <w:color w:val="000000"/>
              </w:rPr>
            </w:pPr>
            <w:ins w:id="2557" w:author="Autor">
              <w:r>
                <w:rPr>
                  <w:color w:val="000000"/>
                  <w:sz w:val="22"/>
                  <w:szCs w:val="22"/>
                </w:rPr>
                <w:t>31</w:t>
              </w:r>
            </w:ins>
            <w:del w:id="2558" w:author="Autor">
              <w:r w:rsidR="00F42686" w:rsidRPr="007001F1" w:rsidDel="00A3143C">
                <w:rPr>
                  <w:color w:val="000000"/>
                  <w:sz w:val="22"/>
                  <w:szCs w:val="22"/>
                </w:rPr>
                <w:delText>2</w:delText>
              </w:r>
              <w:r w:rsidR="00AA4478" w:rsidDel="00A3143C">
                <w:rPr>
                  <w:color w:val="000000"/>
                  <w:sz w:val="22"/>
                  <w:szCs w:val="22"/>
                </w:rPr>
                <w:delText>8</w:delText>
              </w:r>
            </w:del>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center"/>
          </w:tcPr>
          <w:p w:rsidR="00F42686" w:rsidRPr="007001F1" w:rsidRDefault="00F42686" w:rsidP="00184A99">
            <w:pPr>
              <w:jc w:val="both"/>
              <w:rPr>
                <w:b/>
                <w:sz w:val="20"/>
                <w:szCs w:val="20"/>
              </w:rPr>
            </w:pPr>
            <w:r w:rsidRPr="007001F1">
              <w:rPr>
                <w:b/>
                <w:sz w:val="20"/>
                <w:szCs w:val="20"/>
              </w:rPr>
              <w:t>VYJADRENIE</w:t>
            </w:r>
          </w:p>
          <w:p w:rsidR="00F42686" w:rsidRPr="007001F1" w:rsidRDefault="00F42686" w:rsidP="00184A99">
            <w:pPr>
              <w:jc w:val="both"/>
              <w:rPr>
                <w:sz w:val="20"/>
                <w:szCs w:val="20"/>
              </w:rPr>
            </w:pPr>
          </w:p>
          <w:p w:rsidR="00F42686" w:rsidRPr="00692882" w:rsidRDefault="002B7DB8" w:rsidP="00692882">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58"/>
              <w:t>[1]</w:t>
            </w:r>
          </w:p>
          <w:p w:rsidR="00F42686" w:rsidRPr="007001F1" w:rsidRDefault="00F42686" w:rsidP="00184A99">
            <w:pPr>
              <w:rP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ins w:id="2561" w:author="Autor">
              <w:r w:rsidR="00A3143C">
                <w:rPr>
                  <w:rStyle w:val="Odkaznapoznmkupodiarou"/>
                  <w:b/>
                  <w:bCs/>
                  <w:sz w:val="22"/>
                  <w:szCs w:val="22"/>
                </w:rPr>
                <w:footnoteReference w:customMarkFollows="1" w:id="159"/>
                <w:t>2</w:t>
              </w:r>
            </w:ins>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ins w:id="2563" w:author="Autor">
              <w:r w:rsidR="00E3352C">
                <w:rPr>
                  <w:b/>
                  <w:bCs/>
                  <w:sz w:val="22"/>
                  <w:szCs w:val="22"/>
                </w:rPr>
                <w:t>schválil</w:t>
              </w:r>
              <w:r w:rsidR="00E3352C" w:rsidRPr="007001F1" w:rsidDel="00E3352C">
                <w:rPr>
                  <w:b/>
                  <w:bCs/>
                  <w:sz w:val="22"/>
                  <w:szCs w:val="22"/>
                </w:rPr>
                <w:t xml:space="preserve"> </w:t>
              </w:r>
            </w:ins>
            <w:del w:id="2564" w:author="Autor">
              <w:r w:rsidRPr="007001F1" w:rsidDel="00E3352C">
                <w:rPr>
                  <w:b/>
                  <w:bCs/>
                  <w:sz w:val="22"/>
                  <w:szCs w:val="22"/>
                </w:rPr>
                <w:delText>vykonal</w:delText>
              </w:r>
            </w:del>
            <w:ins w:id="2565" w:author="Autor">
              <w:r w:rsidR="00A3143C">
                <w:rPr>
                  <w:rStyle w:val="Odkaznapoznmkupodiarou"/>
                  <w:b/>
                  <w:bCs/>
                  <w:sz w:val="22"/>
                  <w:szCs w:val="22"/>
                </w:rPr>
                <w:footnoteReference w:customMarkFollows="1" w:id="160"/>
                <w:t>3</w:t>
              </w:r>
            </w:ins>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C2935">
        <w:trPr>
          <w:trHeight w:val="764"/>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bl>
    <w:p w:rsidR="00F42686" w:rsidRDefault="00F42686" w:rsidP="00D2171A">
      <w:bookmarkStart w:id="2567" w:name="KZ_54"/>
      <w:bookmarkEnd w:id="2383"/>
    </w:p>
    <w:p w:rsidR="001C2935" w:rsidRDefault="001C2935" w:rsidP="00D2171A"/>
    <w:p w:rsidR="001C2935" w:rsidRDefault="001C2935" w:rsidP="00D2171A">
      <w:pPr>
        <w:rPr>
          <w:ins w:id="2568" w:author="Autor"/>
        </w:rPr>
      </w:pPr>
    </w:p>
    <w:p w:rsidR="00CF7FB2" w:rsidRDefault="00CF7FB2" w:rsidP="00D2171A">
      <w:pPr>
        <w:rPr>
          <w:ins w:id="2569" w:author="Autor"/>
        </w:rPr>
      </w:pPr>
    </w:p>
    <w:p w:rsidR="00CF7FB2" w:rsidRDefault="00CF7FB2" w:rsidP="00D2171A">
      <w:pPr>
        <w:rPr>
          <w:ins w:id="2570" w:author="Autor"/>
        </w:rPr>
      </w:pPr>
    </w:p>
    <w:p w:rsidR="00CF7FB2" w:rsidRDefault="00CF7FB2" w:rsidP="00D2171A">
      <w:pPr>
        <w:rPr>
          <w:ins w:id="2571" w:author="Autor"/>
        </w:rPr>
      </w:pPr>
    </w:p>
    <w:p w:rsidR="00CF7FB2" w:rsidRDefault="00CF7FB2" w:rsidP="00D2171A">
      <w:pPr>
        <w:rPr>
          <w:ins w:id="2572" w:author="Autor"/>
        </w:rPr>
      </w:pPr>
    </w:p>
    <w:p w:rsidR="00CF7FB2" w:rsidRDefault="00CF7FB2" w:rsidP="00D2171A">
      <w:pPr>
        <w:rPr>
          <w:ins w:id="2573" w:author="Autor"/>
        </w:rPr>
      </w:pPr>
    </w:p>
    <w:p w:rsidR="00CF7FB2" w:rsidRDefault="00CF7FB2" w:rsidP="00D2171A">
      <w:pPr>
        <w:rPr>
          <w:ins w:id="2574" w:author="Autor"/>
        </w:rPr>
      </w:pPr>
    </w:p>
    <w:p w:rsidR="00CF7FB2" w:rsidRDefault="00CF7FB2" w:rsidP="00D2171A">
      <w:pPr>
        <w:rPr>
          <w:ins w:id="2575" w:author="Autor"/>
        </w:rPr>
      </w:pPr>
    </w:p>
    <w:p w:rsidR="00CF7FB2" w:rsidRDefault="00CF7FB2" w:rsidP="00D2171A">
      <w:pPr>
        <w:rPr>
          <w:ins w:id="2576" w:author="Autor"/>
        </w:rPr>
      </w:pPr>
    </w:p>
    <w:p w:rsidR="00CF7FB2" w:rsidRDefault="00CF7FB2" w:rsidP="00D2171A">
      <w:pPr>
        <w:rPr>
          <w:ins w:id="2577" w:author="Autor"/>
        </w:rPr>
      </w:pPr>
    </w:p>
    <w:p w:rsidR="00CF7FB2" w:rsidRDefault="00CF7FB2" w:rsidP="00D2171A">
      <w:pPr>
        <w:rPr>
          <w:ins w:id="2578" w:author="Autor"/>
        </w:rPr>
      </w:pPr>
    </w:p>
    <w:p w:rsidR="00CF7FB2" w:rsidRDefault="00CF7FB2" w:rsidP="00D2171A">
      <w:pPr>
        <w:rPr>
          <w:ins w:id="2579" w:author="Autor"/>
        </w:rPr>
      </w:pPr>
    </w:p>
    <w:p w:rsidR="00CF7FB2" w:rsidRDefault="00CF7FB2" w:rsidP="00D2171A">
      <w:pPr>
        <w:rPr>
          <w:ins w:id="2580" w:author="Autor"/>
        </w:rPr>
      </w:pPr>
    </w:p>
    <w:p w:rsidR="00CF7FB2" w:rsidRDefault="00CF7FB2" w:rsidP="00D2171A">
      <w:pPr>
        <w:rPr>
          <w:ins w:id="2581" w:author="Autor"/>
        </w:rPr>
      </w:pPr>
    </w:p>
    <w:p w:rsidR="00CF7FB2" w:rsidRDefault="00CF7FB2" w:rsidP="00D2171A">
      <w:pPr>
        <w:rPr>
          <w:ins w:id="2582" w:author="Autor"/>
        </w:rPr>
      </w:pPr>
    </w:p>
    <w:p w:rsidR="00CF7FB2" w:rsidRDefault="00CF7FB2" w:rsidP="00D2171A">
      <w:pPr>
        <w:rPr>
          <w:ins w:id="2583" w:author="Autor"/>
        </w:rPr>
      </w:pPr>
    </w:p>
    <w:p w:rsidR="00CF7FB2" w:rsidRDefault="00CF7FB2" w:rsidP="00D2171A">
      <w:pPr>
        <w:rPr>
          <w:ins w:id="2584" w:author="Autor"/>
        </w:rPr>
      </w:pPr>
    </w:p>
    <w:p w:rsidR="00CF7FB2" w:rsidRDefault="00CF7FB2" w:rsidP="00D2171A">
      <w:pPr>
        <w:rPr>
          <w:ins w:id="2585" w:author="Autor"/>
        </w:rPr>
      </w:pPr>
    </w:p>
    <w:p w:rsidR="00CF7FB2" w:rsidRDefault="00CF7FB2" w:rsidP="00D2171A">
      <w:pPr>
        <w:rPr>
          <w:ins w:id="2586" w:author="Autor"/>
        </w:rPr>
      </w:pPr>
    </w:p>
    <w:p w:rsidR="00CF7FB2" w:rsidRDefault="00CF7FB2" w:rsidP="00D2171A">
      <w:pPr>
        <w:rPr>
          <w:ins w:id="2587" w:author="Autor"/>
        </w:rPr>
      </w:pPr>
    </w:p>
    <w:p w:rsidR="00CF7FB2" w:rsidRDefault="00CF7FB2" w:rsidP="00D2171A"/>
    <w:p w:rsidR="001C2935" w:rsidRDefault="001C2935" w:rsidP="00D2171A"/>
    <w:p w:rsidR="001C2935" w:rsidDel="0014097F" w:rsidRDefault="001C2935" w:rsidP="00D2171A">
      <w:pPr>
        <w:rPr>
          <w:del w:id="2588" w:author="Autor"/>
        </w:rPr>
      </w:pPr>
    </w:p>
    <w:p w:rsidR="001C2935" w:rsidDel="0014097F" w:rsidRDefault="001C2935" w:rsidP="00D2171A">
      <w:pPr>
        <w:rPr>
          <w:del w:id="2589" w:author="Autor"/>
        </w:rPr>
      </w:pPr>
    </w:p>
    <w:p w:rsidR="001C2935" w:rsidDel="0014097F" w:rsidRDefault="001C2935" w:rsidP="00D2171A">
      <w:pPr>
        <w:rPr>
          <w:del w:id="2590" w:author="Autor"/>
        </w:rPr>
      </w:pPr>
    </w:p>
    <w:p w:rsidR="001C2935" w:rsidRDefault="001C2935" w:rsidP="00D2171A"/>
    <w:p w:rsidR="001C2935" w:rsidRDefault="001C2935"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rsidTr="007C0534">
        <w:trPr>
          <w:trHeight w:val="645"/>
        </w:trPr>
        <w:tc>
          <w:tcPr>
            <w:tcW w:w="9087" w:type="dxa"/>
            <w:gridSpan w:val="7"/>
            <w:shd w:val="clear" w:color="000000" w:fill="60497A"/>
            <w:vAlign w:val="center"/>
            <w:hideMark/>
          </w:tcPr>
          <w:bookmarkEnd w:id="2567"/>
          <w:p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ins w:id="2591" w:author="Autor">
              <w:r w:rsidR="0014097F">
                <w:rPr>
                  <w:b/>
                  <w:bCs/>
                  <w:color w:val="FFFFFF"/>
                </w:rPr>
                <w:t xml:space="preserve"> </w:t>
              </w:r>
            </w:ins>
            <w:r>
              <w:rPr>
                <w:b/>
                <w:bCs/>
                <w:color w:val="FFFFFF"/>
              </w:rPr>
              <w:t>dynamický nákupný systém</w:t>
            </w:r>
            <w:ins w:id="2592" w:author="Autor">
              <w:r w:rsidR="0014097F">
                <w:rPr>
                  <w:b/>
                  <w:bCs/>
                  <w:color w:val="FFFFFF"/>
                </w:rPr>
                <w:t xml:space="preserve"> </w:t>
              </w:r>
            </w:ins>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66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rsidTr="007C0534">
        <w:trPr>
          <w:trHeight w:val="33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Nadlimitná zákazka</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Dynamický nákupný systém</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15"/>
        </w:trPr>
        <w:tc>
          <w:tcPr>
            <w:tcW w:w="582"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Poznámka</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lastRenderedPageBreak/>
              <w:t>1</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ins w:id="2593" w:author="Autor">
              <w:r w:rsidR="00A3143C">
                <w:rPr>
                  <w:color w:val="000000"/>
                  <w:sz w:val="22"/>
                  <w:szCs w:val="22"/>
                </w:rPr>
                <w:t xml:space="preserve"> </w:t>
              </w:r>
            </w:ins>
            <w:r w:rsidRPr="007001F1">
              <w:rPr>
                <w:color w:val="000000"/>
                <w:sz w:val="22"/>
                <w:szCs w:val="22"/>
              </w:rPr>
              <w:t>podľa Systému riadenia EŠIF, v časti kontrola verejného obstarávania - spolupráca s PMÚ a spolupráca s OČTK?</w:t>
            </w:r>
            <w:ins w:id="2594" w:author="Autor">
              <w:r w:rsidR="00A3143C">
                <w:rPr>
                  <w:color w:val="000000"/>
                  <w:sz w:val="22"/>
                  <w:szCs w:val="22"/>
                </w:rPr>
                <w:t xml:space="preserve"> </w:t>
              </w:r>
            </w:ins>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505"/>
        </w:trPr>
        <w:tc>
          <w:tcPr>
            <w:tcW w:w="582" w:type="dxa"/>
            <w:vMerge w:val="restart"/>
            <w:shd w:val="clear" w:color="auto" w:fill="auto"/>
            <w:noWrap/>
            <w:vAlign w:val="center"/>
            <w:hideMark/>
          </w:tcPr>
          <w:p w:rsidR="001C2935" w:rsidRPr="007001F1" w:rsidRDefault="001C2935" w:rsidP="007C0534">
            <w:pPr>
              <w:jc w:val="center"/>
              <w:rPr>
                <w:color w:val="000000"/>
              </w:rPr>
            </w:pPr>
            <w:r w:rsidRPr="007001F1">
              <w:rPr>
                <w:color w:val="000000"/>
                <w:sz w:val="22"/>
                <w:szCs w:val="22"/>
              </w:rPr>
              <w:t>3</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28"/>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50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ins w:id="2595" w:author="Autor">
              <w:r w:rsidR="0014097F">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kontroly a dokumentáciou schválenou v rámci </w:t>
            </w:r>
            <w:r>
              <w:rPr>
                <w:color w:val="000000"/>
                <w:sz w:val="22"/>
                <w:szCs w:val="22"/>
              </w:rPr>
              <w:t xml:space="preserve">druhej </w:t>
            </w:r>
            <w:r w:rsidRPr="007001F1">
              <w:rPr>
                <w:color w:val="000000"/>
                <w:sz w:val="22"/>
                <w:szCs w:val="22"/>
              </w:rPr>
              <w:t>ex</w:t>
            </w:r>
            <w:ins w:id="2596" w:author="Autor">
              <w:r w:rsidR="0014097F">
                <w:rPr>
                  <w:color w:val="000000"/>
                  <w:sz w:val="22"/>
                  <w:szCs w:val="22"/>
                </w:rPr>
                <w:t xml:space="preserve"> </w:t>
              </w:r>
            </w:ins>
            <w:proofErr w:type="spellStart"/>
            <w:r w:rsidRPr="007001F1">
              <w:rPr>
                <w:color w:val="000000"/>
                <w:sz w:val="22"/>
                <w:szCs w:val="22"/>
              </w:rPr>
              <w:t>ante</w:t>
            </w:r>
            <w:proofErr w:type="spellEnd"/>
            <w:r w:rsidRPr="007001F1">
              <w:rPr>
                <w:color w:val="000000"/>
                <w:sz w:val="22"/>
                <w:szCs w:val="22"/>
              </w:rPr>
              <w:t xml:space="preserv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5</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491"/>
        </w:trPr>
        <w:tc>
          <w:tcPr>
            <w:tcW w:w="582" w:type="dxa"/>
            <w:vMerge w:val="restart"/>
            <w:shd w:val="clear" w:color="auto" w:fill="auto"/>
            <w:noWrap/>
            <w:vAlign w:val="center"/>
          </w:tcPr>
          <w:p w:rsidR="001C2935" w:rsidRPr="007001F1" w:rsidRDefault="001C2935" w:rsidP="007C0534">
            <w:pPr>
              <w:jc w:val="center"/>
              <w:rPr>
                <w:color w:val="000000"/>
              </w:rPr>
            </w:pPr>
            <w:r w:rsidRPr="007001F1">
              <w:rPr>
                <w:color w:val="000000"/>
                <w:sz w:val="22"/>
                <w:szCs w:val="22"/>
              </w:rPr>
              <w:t>6</w:t>
            </w: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761612" w:rsidRPr="007001F1" w:rsidTr="007C0534">
        <w:trPr>
          <w:trHeight w:val="675"/>
          <w:ins w:id="2597" w:author="Autor"/>
        </w:trPr>
        <w:tc>
          <w:tcPr>
            <w:tcW w:w="582" w:type="dxa"/>
            <w:vMerge w:val="restart"/>
            <w:shd w:val="clear" w:color="auto" w:fill="auto"/>
            <w:noWrap/>
            <w:vAlign w:val="center"/>
          </w:tcPr>
          <w:p w:rsidR="00761612" w:rsidRPr="007001F1" w:rsidRDefault="00761612" w:rsidP="007C0534">
            <w:pPr>
              <w:jc w:val="center"/>
              <w:rPr>
                <w:ins w:id="2598" w:author="Autor"/>
                <w:color w:val="000000"/>
              </w:rPr>
            </w:pPr>
            <w:ins w:id="2599" w:author="Autor">
              <w:r>
                <w:rPr>
                  <w:color w:val="000000"/>
                </w:rPr>
                <w:t>7</w:t>
              </w:r>
            </w:ins>
          </w:p>
        </w:tc>
        <w:tc>
          <w:tcPr>
            <w:tcW w:w="4820" w:type="dxa"/>
            <w:gridSpan w:val="2"/>
            <w:shd w:val="clear" w:color="auto" w:fill="auto"/>
            <w:vAlign w:val="center"/>
          </w:tcPr>
          <w:p w:rsidR="00761612" w:rsidRPr="007001F1" w:rsidRDefault="00761612" w:rsidP="007C0534">
            <w:pPr>
              <w:jc w:val="both"/>
              <w:rPr>
                <w:ins w:id="2600" w:author="Autor"/>
                <w:color w:val="000000"/>
                <w:sz w:val="22"/>
                <w:szCs w:val="22"/>
              </w:rPr>
            </w:pPr>
            <w:ins w:id="2601" w:author="Auto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ins>
          </w:p>
        </w:tc>
        <w:tc>
          <w:tcPr>
            <w:tcW w:w="567" w:type="dxa"/>
            <w:shd w:val="clear" w:color="auto" w:fill="auto"/>
            <w:vAlign w:val="center"/>
          </w:tcPr>
          <w:p w:rsidR="00761612" w:rsidRPr="007001F1" w:rsidRDefault="00761612" w:rsidP="007C0534">
            <w:pPr>
              <w:jc w:val="center"/>
              <w:rPr>
                <w:ins w:id="2602" w:author="Autor"/>
                <w:color w:val="000000"/>
              </w:rPr>
            </w:pPr>
          </w:p>
        </w:tc>
        <w:tc>
          <w:tcPr>
            <w:tcW w:w="567" w:type="dxa"/>
            <w:shd w:val="clear" w:color="auto" w:fill="auto"/>
            <w:vAlign w:val="center"/>
          </w:tcPr>
          <w:p w:rsidR="00761612" w:rsidRPr="007001F1" w:rsidRDefault="00761612" w:rsidP="007C0534">
            <w:pPr>
              <w:jc w:val="center"/>
              <w:rPr>
                <w:ins w:id="2603" w:author="Autor"/>
                <w:color w:val="000000"/>
              </w:rPr>
            </w:pPr>
          </w:p>
        </w:tc>
        <w:tc>
          <w:tcPr>
            <w:tcW w:w="776" w:type="dxa"/>
            <w:shd w:val="clear" w:color="auto" w:fill="auto"/>
            <w:vAlign w:val="center"/>
          </w:tcPr>
          <w:p w:rsidR="00761612" w:rsidRPr="007001F1" w:rsidRDefault="00761612" w:rsidP="007C0534">
            <w:pPr>
              <w:jc w:val="center"/>
              <w:rPr>
                <w:ins w:id="2604" w:author="Autor"/>
                <w:color w:val="000000"/>
              </w:rPr>
            </w:pPr>
          </w:p>
        </w:tc>
        <w:tc>
          <w:tcPr>
            <w:tcW w:w="1775" w:type="dxa"/>
            <w:shd w:val="clear" w:color="auto" w:fill="auto"/>
            <w:vAlign w:val="center"/>
          </w:tcPr>
          <w:p w:rsidR="00761612" w:rsidRPr="007001F1" w:rsidRDefault="00761612" w:rsidP="007C0534">
            <w:pPr>
              <w:jc w:val="center"/>
              <w:rPr>
                <w:ins w:id="2605" w:author="Autor"/>
                <w:color w:val="000000"/>
              </w:rPr>
            </w:pPr>
          </w:p>
        </w:tc>
      </w:tr>
      <w:tr w:rsidR="00761612" w:rsidRPr="007001F1" w:rsidTr="007C0534">
        <w:trPr>
          <w:trHeight w:val="675"/>
          <w:ins w:id="2606" w:author="Autor"/>
        </w:trPr>
        <w:tc>
          <w:tcPr>
            <w:tcW w:w="582" w:type="dxa"/>
            <w:vMerge/>
            <w:shd w:val="clear" w:color="auto" w:fill="auto"/>
            <w:noWrap/>
            <w:vAlign w:val="center"/>
          </w:tcPr>
          <w:p w:rsidR="00761612" w:rsidRPr="007001F1" w:rsidRDefault="00761612" w:rsidP="007C0534">
            <w:pPr>
              <w:jc w:val="center"/>
              <w:rPr>
                <w:ins w:id="2607" w:author="Autor"/>
                <w:color w:val="000000"/>
              </w:rPr>
            </w:pPr>
          </w:p>
        </w:tc>
        <w:tc>
          <w:tcPr>
            <w:tcW w:w="4820" w:type="dxa"/>
            <w:gridSpan w:val="2"/>
            <w:shd w:val="clear" w:color="auto" w:fill="auto"/>
            <w:vAlign w:val="center"/>
          </w:tcPr>
          <w:p w:rsidR="00761612" w:rsidRPr="007001F1" w:rsidRDefault="00761612" w:rsidP="007C0534">
            <w:pPr>
              <w:jc w:val="both"/>
              <w:rPr>
                <w:ins w:id="2608" w:author="Autor"/>
                <w:color w:val="000000"/>
                <w:sz w:val="22"/>
                <w:szCs w:val="22"/>
              </w:rPr>
            </w:pPr>
            <w:ins w:id="2609" w:author="Auto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ins>
          </w:p>
        </w:tc>
        <w:tc>
          <w:tcPr>
            <w:tcW w:w="567" w:type="dxa"/>
            <w:shd w:val="clear" w:color="auto" w:fill="auto"/>
            <w:vAlign w:val="center"/>
          </w:tcPr>
          <w:p w:rsidR="00761612" w:rsidRPr="007001F1" w:rsidRDefault="00761612" w:rsidP="007C0534">
            <w:pPr>
              <w:jc w:val="center"/>
              <w:rPr>
                <w:ins w:id="2610" w:author="Autor"/>
                <w:color w:val="000000"/>
              </w:rPr>
            </w:pPr>
          </w:p>
        </w:tc>
        <w:tc>
          <w:tcPr>
            <w:tcW w:w="567" w:type="dxa"/>
            <w:shd w:val="clear" w:color="auto" w:fill="auto"/>
            <w:vAlign w:val="center"/>
          </w:tcPr>
          <w:p w:rsidR="00761612" w:rsidRPr="007001F1" w:rsidRDefault="00761612" w:rsidP="007C0534">
            <w:pPr>
              <w:jc w:val="center"/>
              <w:rPr>
                <w:ins w:id="2611" w:author="Autor"/>
                <w:color w:val="000000"/>
              </w:rPr>
            </w:pPr>
          </w:p>
        </w:tc>
        <w:tc>
          <w:tcPr>
            <w:tcW w:w="776" w:type="dxa"/>
            <w:shd w:val="clear" w:color="auto" w:fill="auto"/>
            <w:vAlign w:val="center"/>
          </w:tcPr>
          <w:p w:rsidR="00761612" w:rsidRPr="007001F1" w:rsidRDefault="00761612" w:rsidP="007C0534">
            <w:pPr>
              <w:jc w:val="center"/>
              <w:rPr>
                <w:ins w:id="2612" w:author="Autor"/>
                <w:color w:val="000000"/>
              </w:rPr>
            </w:pPr>
          </w:p>
        </w:tc>
        <w:tc>
          <w:tcPr>
            <w:tcW w:w="1775" w:type="dxa"/>
            <w:shd w:val="clear" w:color="auto" w:fill="auto"/>
            <w:vAlign w:val="center"/>
          </w:tcPr>
          <w:p w:rsidR="00761612" w:rsidRPr="007001F1" w:rsidRDefault="00761612" w:rsidP="007C0534">
            <w:pPr>
              <w:jc w:val="center"/>
              <w:rPr>
                <w:ins w:id="2613" w:author="Auto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761612" w:rsidP="007C0534">
            <w:pPr>
              <w:jc w:val="center"/>
              <w:rPr>
                <w:color w:val="000000"/>
              </w:rPr>
            </w:pPr>
            <w:ins w:id="2614" w:author="Autor">
              <w:r>
                <w:rPr>
                  <w:color w:val="000000"/>
                  <w:sz w:val="22"/>
                  <w:szCs w:val="22"/>
                </w:rPr>
                <w:t>8</w:t>
              </w:r>
            </w:ins>
            <w:del w:id="2615" w:author="Autor">
              <w:r w:rsidR="001C2935" w:rsidRPr="007001F1" w:rsidDel="00761612">
                <w:rPr>
                  <w:color w:val="000000"/>
                  <w:sz w:val="22"/>
                  <w:szCs w:val="22"/>
                </w:rPr>
                <w:delText>7</w:delText>
              </w:r>
            </w:del>
          </w:p>
        </w:tc>
        <w:tc>
          <w:tcPr>
            <w:tcW w:w="4820" w:type="dxa"/>
            <w:gridSpan w:val="2"/>
            <w:shd w:val="clear" w:color="auto" w:fill="auto"/>
            <w:vAlign w:val="center"/>
            <w:hideMark/>
          </w:tcPr>
          <w:p w:rsidR="001C2935" w:rsidRPr="00B82B81" w:rsidRDefault="001C2935" w:rsidP="007C0534">
            <w:pPr>
              <w:jc w:val="both"/>
              <w:rPr>
                <w:color w:val="000000"/>
                <w:sz w:val="22"/>
                <w:szCs w:val="22"/>
                <w:rPrChange w:id="2616" w:author="Autor">
                  <w:rPr>
                    <w:color w:val="000000"/>
                  </w:rPr>
                </w:rPrChange>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center"/>
          </w:tcPr>
          <w:p w:rsidR="001C2935" w:rsidRPr="007001F1" w:rsidRDefault="001C2935" w:rsidP="007C0534">
            <w:pPr>
              <w:jc w:val="both"/>
              <w:rPr>
                <w:b/>
                <w:sz w:val="20"/>
                <w:szCs w:val="20"/>
              </w:rPr>
            </w:pPr>
            <w:r w:rsidRPr="007001F1">
              <w:rPr>
                <w:b/>
                <w:sz w:val="20"/>
                <w:szCs w:val="20"/>
              </w:rPr>
              <w:t>VYJADRENIE</w:t>
            </w:r>
          </w:p>
          <w:p w:rsidR="001C2935" w:rsidRPr="007001F1" w:rsidRDefault="001C2935" w:rsidP="007C0534">
            <w:pPr>
              <w:jc w:val="both"/>
              <w:rPr>
                <w:sz w:val="20"/>
                <w:szCs w:val="20"/>
              </w:rPr>
            </w:pPr>
          </w:p>
          <w:p w:rsidR="001C2935" w:rsidRPr="00A20234" w:rsidRDefault="001C2935" w:rsidP="007C0534">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1"/>
              <w:t>[1]</w:t>
            </w:r>
          </w:p>
          <w:p w:rsidR="001C2935" w:rsidRPr="007001F1" w:rsidRDefault="001C2935" w:rsidP="007C0534"/>
          <w:p w:rsidR="001C2935" w:rsidRPr="007001F1" w:rsidRDefault="001C2935" w:rsidP="007C0534">
            <w:pPr>
              <w:rPr>
                <w:b/>
                <w:bCs/>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lastRenderedPageBreak/>
              <w:t>Kontrolu vykonal</w:t>
            </w:r>
            <w:ins w:id="2619" w:author="Autor">
              <w:r w:rsidR="00A3143C">
                <w:rPr>
                  <w:rStyle w:val="Odkaznapoznmkupodiarou"/>
                  <w:b/>
                  <w:bCs/>
                  <w:sz w:val="22"/>
                  <w:szCs w:val="22"/>
                </w:rPr>
                <w:footnoteReference w:customMarkFollows="1" w:id="162"/>
                <w:t>2</w:t>
              </w:r>
            </w:ins>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bottom"/>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Kontrolu </w:t>
            </w:r>
            <w:ins w:id="2621" w:author="Autor">
              <w:r w:rsidR="00E3352C">
                <w:rPr>
                  <w:b/>
                  <w:bCs/>
                  <w:sz w:val="22"/>
                  <w:szCs w:val="22"/>
                </w:rPr>
                <w:t>schválil</w:t>
              </w:r>
              <w:r w:rsidR="00E3352C" w:rsidRPr="007001F1" w:rsidDel="00E3352C">
                <w:rPr>
                  <w:b/>
                  <w:bCs/>
                  <w:sz w:val="22"/>
                  <w:szCs w:val="22"/>
                </w:rPr>
                <w:t xml:space="preserve"> </w:t>
              </w:r>
            </w:ins>
            <w:del w:id="2622" w:author="Autor">
              <w:r w:rsidRPr="007001F1" w:rsidDel="00E3352C">
                <w:rPr>
                  <w:b/>
                  <w:bCs/>
                  <w:sz w:val="22"/>
                  <w:szCs w:val="22"/>
                </w:rPr>
                <w:delText>vykonal</w:delText>
              </w:r>
            </w:del>
            <w:ins w:id="2623" w:author="Autor">
              <w:r w:rsidR="00A3143C">
                <w:rPr>
                  <w:rStyle w:val="Odkaznapoznmkupodiarou"/>
                  <w:b/>
                  <w:bCs/>
                  <w:sz w:val="22"/>
                  <w:szCs w:val="22"/>
                </w:rPr>
                <w:footnoteReference w:customMarkFollows="1" w:id="163"/>
                <w:t>3</w:t>
              </w:r>
            </w:ins>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bl>
    <w:p w:rsidR="001C2935" w:rsidRDefault="001C2935" w:rsidP="001C2935"/>
    <w:p w:rsidR="001C2935" w:rsidRDefault="001C2935" w:rsidP="001C2935"/>
    <w:p w:rsidR="00AE38ED" w:rsidRDefault="00AE38ED" w:rsidP="00D2171A">
      <w:pPr>
        <w:rPr>
          <w:ins w:id="2625" w:author="Autor"/>
        </w:rPr>
      </w:pPr>
    </w:p>
    <w:p w:rsidR="00667D83" w:rsidRDefault="00667D83" w:rsidP="00D2171A">
      <w:pPr>
        <w:rPr>
          <w:ins w:id="2626" w:author="Autor"/>
        </w:rPr>
      </w:pPr>
    </w:p>
    <w:p w:rsidR="00667D83" w:rsidRDefault="00667D83" w:rsidP="00D2171A">
      <w:pPr>
        <w:rPr>
          <w:ins w:id="2627" w:author="Autor"/>
        </w:rPr>
      </w:pPr>
    </w:p>
    <w:p w:rsidR="00667D83" w:rsidRDefault="00667D83" w:rsidP="00D2171A">
      <w:pPr>
        <w:rPr>
          <w:ins w:id="2628" w:author="Autor"/>
        </w:rPr>
      </w:pPr>
    </w:p>
    <w:p w:rsidR="00667D83" w:rsidRDefault="00667D83" w:rsidP="00D2171A">
      <w:pPr>
        <w:rPr>
          <w:ins w:id="2629" w:author="Autor"/>
        </w:rPr>
      </w:pPr>
    </w:p>
    <w:p w:rsidR="00667D83" w:rsidRDefault="00667D83" w:rsidP="00D2171A">
      <w:pPr>
        <w:rPr>
          <w:ins w:id="2630" w:author="Autor"/>
        </w:rPr>
      </w:pPr>
    </w:p>
    <w:p w:rsidR="00667D83" w:rsidRDefault="00667D83" w:rsidP="00D2171A">
      <w:pPr>
        <w:rPr>
          <w:ins w:id="2631" w:author="Autor"/>
        </w:rPr>
      </w:pPr>
    </w:p>
    <w:p w:rsidR="00667D83" w:rsidRDefault="00667D83" w:rsidP="00D2171A">
      <w:pPr>
        <w:rPr>
          <w:ins w:id="2632" w:author="Autor"/>
        </w:rPr>
      </w:pPr>
    </w:p>
    <w:p w:rsidR="00667D83" w:rsidRDefault="00667D83" w:rsidP="00D2171A">
      <w:pPr>
        <w:rPr>
          <w:ins w:id="2633" w:author="Autor"/>
        </w:rPr>
      </w:pPr>
    </w:p>
    <w:p w:rsidR="00667D83" w:rsidRDefault="00667D83" w:rsidP="00D2171A">
      <w:pPr>
        <w:rPr>
          <w:ins w:id="2634" w:author="Autor"/>
        </w:rPr>
      </w:pPr>
    </w:p>
    <w:p w:rsidR="00667D83" w:rsidRDefault="00667D83" w:rsidP="00D2171A">
      <w:pPr>
        <w:rPr>
          <w:ins w:id="2635" w:author="Autor"/>
        </w:rPr>
      </w:pPr>
    </w:p>
    <w:p w:rsidR="00667D83" w:rsidRDefault="00667D83" w:rsidP="00D2171A">
      <w:pPr>
        <w:rPr>
          <w:ins w:id="2636" w:author="Autor"/>
        </w:rPr>
      </w:pPr>
    </w:p>
    <w:p w:rsidR="00667D83" w:rsidRDefault="00667D83" w:rsidP="00D2171A">
      <w:pPr>
        <w:rPr>
          <w:ins w:id="2637" w:author="Autor"/>
        </w:rPr>
      </w:pPr>
    </w:p>
    <w:p w:rsidR="00667D83" w:rsidRDefault="00667D83" w:rsidP="00D2171A">
      <w:pPr>
        <w:rPr>
          <w:ins w:id="2638" w:author="Autor"/>
        </w:rPr>
      </w:pPr>
    </w:p>
    <w:p w:rsidR="00667D83" w:rsidRDefault="00667D83" w:rsidP="00D2171A">
      <w:pPr>
        <w:rPr>
          <w:ins w:id="2639" w:author="Autor"/>
        </w:rPr>
      </w:pPr>
    </w:p>
    <w:p w:rsidR="00667D83" w:rsidRDefault="00667D83" w:rsidP="00D2171A">
      <w:pPr>
        <w:rPr>
          <w:ins w:id="2640" w:author="Autor"/>
        </w:rPr>
      </w:pPr>
    </w:p>
    <w:p w:rsidR="00667D83" w:rsidRDefault="00667D83" w:rsidP="00D2171A">
      <w:pPr>
        <w:rPr>
          <w:ins w:id="2641" w:author="Autor"/>
        </w:rPr>
      </w:pPr>
    </w:p>
    <w:p w:rsidR="00667D83" w:rsidRDefault="00667D83" w:rsidP="00D2171A">
      <w:pPr>
        <w:rPr>
          <w:ins w:id="2642" w:author="Autor"/>
        </w:rPr>
      </w:pPr>
    </w:p>
    <w:p w:rsidR="00667D83" w:rsidRDefault="00667D83" w:rsidP="00D2171A">
      <w:pPr>
        <w:rPr>
          <w:ins w:id="2643" w:author="Autor"/>
        </w:rPr>
      </w:pPr>
    </w:p>
    <w:p w:rsidR="00667D83" w:rsidRDefault="00667D83" w:rsidP="00D2171A">
      <w:pPr>
        <w:rPr>
          <w:ins w:id="2644" w:author="Autor"/>
        </w:rPr>
      </w:pPr>
    </w:p>
    <w:p w:rsidR="00667D83" w:rsidRDefault="00667D83" w:rsidP="00D2171A">
      <w:pPr>
        <w:rPr>
          <w:ins w:id="2645" w:author="Autor"/>
        </w:rPr>
      </w:pPr>
    </w:p>
    <w:p w:rsidR="00667D83" w:rsidRDefault="00667D83" w:rsidP="00D2171A">
      <w:pPr>
        <w:rPr>
          <w:ins w:id="2646" w:author="Autor"/>
        </w:rPr>
      </w:pPr>
    </w:p>
    <w:p w:rsidR="00667D83" w:rsidRDefault="00667D83" w:rsidP="00D2171A">
      <w:pPr>
        <w:rPr>
          <w:ins w:id="2647" w:author="Autor"/>
        </w:rPr>
      </w:pPr>
    </w:p>
    <w:p w:rsidR="00667D83" w:rsidRDefault="00667D83" w:rsidP="00D2171A">
      <w:pPr>
        <w:rPr>
          <w:ins w:id="2648" w:author="Autor"/>
        </w:rPr>
      </w:pPr>
    </w:p>
    <w:p w:rsidR="00667D83" w:rsidRDefault="00667D83" w:rsidP="00D2171A">
      <w:pPr>
        <w:rPr>
          <w:ins w:id="2649" w:author="Autor"/>
        </w:rPr>
      </w:pPr>
    </w:p>
    <w:p w:rsidR="00667D83" w:rsidRDefault="00667D83" w:rsidP="00D2171A">
      <w:pPr>
        <w:rPr>
          <w:ins w:id="2650" w:author="Autor"/>
        </w:rPr>
      </w:pPr>
    </w:p>
    <w:p w:rsidR="00667D83" w:rsidRDefault="00667D83" w:rsidP="00D2171A">
      <w:pPr>
        <w:rPr>
          <w:ins w:id="2651" w:author="Autor"/>
        </w:rPr>
      </w:pPr>
    </w:p>
    <w:p w:rsidR="00667D83" w:rsidRDefault="00667D83" w:rsidP="00D2171A">
      <w:pPr>
        <w:rPr>
          <w:ins w:id="2652" w:author="Autor"/>
        </w:rPr>
      </w:pPr>
    </w:p>
    <w:p w:rsidR="00667D83" w:rsidRDefault="00667D83" w:rsidP="00D2171A">
      <w:pPr>
        <w:rPr>
          <w:ins w:id="2653" w:author="Autor"/>
        </w:rPr>
      </w:pPr>
    </w:p>
    <w:p w:rsidR="00667D83" w:rsidRDefault="00667D83" w:rsidP="00D2171A">
      <w:pPr>
        <w:rPr>
          <w:ins w:id="2654" w:author="Autor"/>
        </w:rPr>
      </w:pPr>
    </w:p>
    <w:p w:rsidR="00667D83" w:rsidRDefault="00667D83" w:rsidP="00D2171A">
      <w:pPr>
        <w:rPr>
          <w:ins w:id="2655" w:author="Autor"/>
        </w:rPr>
      </w:pPr>
    </w:p>
    <w:p w:rsidR="00667D83" w:rsidRDefault="00667D83" w:rsidP="00D2171A"/>
    <w:p w:rsidR="00AE38ED" w:rsidRDefault="00AE38ED" w:rsidP="00D2171A"/>
    <w:p w:rsidR="00AE38ED" w:rsidRDefault="00AE38ED"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Change w:id="2656">
          <w:tblGrid>
            <w:gridCol w:w="582"/>
            <w:gridCol w:w="2977"/>
            <w:gridCol w:w="1843"/>
            <w:gridCol w:w="567"/>
            <w:gridCol w:w="567"/>
            <w:gridCol w:w="850"/>
            <w:gridCol w:w="1701"/>
          </w:tblGrid>
        </w:tblGridChange>
      </w:tblGrid>
      <w:tr w:rsidR="00F42686" w:rsidRPr="007001F1" w:rsidTr="00184A99">
        <w:trPr>
          <w:trHeight w:val="645"/>
        </w:trPr>
        <w:tc>
          <w:tcPr>
            <w:tcW w:w="9087" w:type="dxa"/>
            <w:gridSpan w:val="7"/>
            <w:shd w:val="clear" w:color="auto" w:fill="60497A"/>
            <w:vAlign w:val="center"/>
            <w:hideMark/>
          </w:tcPr>
          <w:p w:rsidR="00F42686" w:rsidRPr="007001F1" w:rsidRDefault="00F42686" w:rsidP="00184A99">
            <w:pPr>
              <w:jc w:val="center"/>
              <w:rPr>
                <w:b/>
                <w:bCs/>
                <w:color w:val="FFFFFF"/>
              </w:rPr>
            </w:pPr>
            <w:bookmarkStart w:id="2657" w:name="KZ_55" w:colFirst="0" w:colLast="1"/>
            <w:r w:rsidRPr="007001F1">
              <w:rPr>
                <w:b/>
                <w:bCs/>
                <w:color w:val="FFFFFF"/>
              </w:rPr>
              <w:lastRenderedPageBreak/>
              <w:t>Kontrolný zoznam k finančnej kontrole VO</w:t>
            </w:r>
          </w:p>
          <w:p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ins w:id="2658" w:author="Autor">
              <w:r w:rsidR="00A3143C">
                <w:rPr>
                  <w:b/>
                  <w:bCs/>
                  <w:color w:val="FFFFFF"/>
                </w:rPr>
                <w:t xml:space="preserve"> </w:t>
              </w:r>
            </w:ins>
            <w:r w:rsidRPr="007001F1">
              <w:rPr>
                <w:b/>
                <w:bCs/>
                <w:color w:val="FFFFFF"/>
              </w:rPr>
              <w:t>post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587"/>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rsidTr="00184A99">
        <w:trPr>
          <w:trHeight w:val="34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Štandardná ex</w:t>
            </w:r>
            <w:ins w:id="2659" w:author="Autor">
              <w:r w:rsidR="00A3143C">
                <w:rPr>
                  <w:color w:val="000000"/>
                  <w:sz w:val="22"/>
                  <w:szCs w:val="22"/>
                </w:rPr>
                <w:t xml:space="preserve"> </w:t>
              </w:r>
            </w:ins>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384"/>
        </w:trPr>
        <w:tc>
          <w:tcPr>
            <w:tcW w:w="582" w:type="dxa"/>
            <w:vMerge w:val="restart"/>
            <w:shd w:val="clear" w:color="auto" w:fill="auto"/>
            <w:noWrap/>
            <w:vAlign w:val="center"/>
          </w:tcPr>
          <w:p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ins w:id="2660" w:author="Autor">
              <w:r>
                <w:rPr>
                  <w:color w:val="000000"/>
                  <w:sz w:val="22"/>
                  <w:szCs w:val="22"/>
                </w:rPr>
                <w:t xml:space="preserve">a) </w:t>
              </w:r>
            </w:ins>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BC1C04" w:rsidRPr="007001F1" w:rsidTr="00184A99">
        <w:trPr>
          <w:trHeight w:val="384"/>
          <w:ins w:id="2661" w:author="Autor"/>
        </w:trPr>
        <w:tc>
          <w:tcPr>
            <w:tcW w:w="582" w:type="dxa"/>
            <w:vMerge/>
            <w:shd w:val="clear" w:color="auto" w:fill="auto"/>
            <w:noWrap/>
            <w:vAlign w:val="center"/>
          </w:tcPr>
          <w:p w:rsidR="00BC1C04" w:rsidRDefault="00BC1C04" w:rsidP="00184A99">
            <w:pPr>
              <w:jc w:val="center"/>
              <w:rPr>
                <w:ins w:id="2662" w:author="Autor"/>
                <w:color w:val="000000"/>
                <w:sz w:val="22"/>
                <w:szCs w:val="22"/>
              </w:rPr>
            </w:pPr>
          </w:p>
        </w:tc>
        <w:tc>
          <w:tcPr>
            <w:tcW w:w="4820" w:type="dxa"/>
            <w:gridSpan w:val="2"/>
            <w:shd w:val="clear" w:color="auto" w:fill="auto"/>
            <w:vAlign w:val="center"/>
          </w:tcPr>
          <w:p w:rsidR="00BC1C04" w:rsidRPr="002D2E6B" w:rsidRDefault="00BC1C04" w:rsidP="00184A99">
            <w:pPr>
              <w:jc w:val="both"/>
              <w:rPr>
                <w:ins w:id="2663" w:author="Autor"/>
                <w:color w:val="000000"/>
                <w:sz w:val="22"/>
                <w:szCs w:val="22"/>
              </w:rPr>
            </w:pPr>
            <w:ins w:id="2664" w:author="Autor">
              <w:r>
                <w:rPr>
                  <w:color w:val="000000"/>
                  <w:sz w:val="22"/>
                  <w:szCs w:val="22"/>
                </w:rPr>
                <w:t>b) V prípade, že verejný obstarávateľ využil prípravné trhové konzultácie, postupoval podľa § 25 ZVO?</w:t>
              </w:r>
            </w:ins>
          </w:p>
        </w:tc>
        <w:tc>
          <w:tcPr>
            <w:tcW w:w="567" w:type="dxa"/>
            <w:shd w:val="clear" w:color="auto" w:fill="auto"/>
            <w:vAlign w:val="center"/>
          </w:tcPr>
          <w:p w:rsidR="00BC1C04" w:rsidRPr="007001F1" w:rsidRDefault="00BC1C04" w:rsidP="00184A99">
            <w:pPr>
              <w:jc w:val="center"/>
              <w:rPr>
                <w:ins w:id="2665" w:author="Autor"/>
                <w:b/>
                <w:bCs/>
                <w:color w:val="000000"/>
              </w:rPr>
            </w:pPr>
          </w:p>
        </w:tc>
        <w:tc>
          <w:tcPr>
            <w:tcW w:w="567" w:type="dxa"/>
            <w:shd w:val="clear" w:color="auto" w:fill="auto"/>
            <w:vAlign w:val="center"/>
          </w:tcPr>
          <w:p w:rsidR="00BC1C04" w:rsidRPr="007001F1" w:rsidRDefault="00BC1C04" w:rsidP="00184A99">
            <w:pPr>
              <w:jc w:val="center"/>
              <w:rPr>
                <w:ins w:id="2666" w:author="Autor"/>
                <w:b/>
                <w:bCs/>
                <w:color w:val="000000"/>
              </w:rPr>
            </w:pPr>
          </w:p>
        </w:tc>
        <w:tc>
          <w:tcPr>
            <w:tcW w:w="850" w:type="dxa"/>
            <w:shd w:val="clear" w:color="auto" w:fill="auto"/>
            <w:vAlign w:val="center"/>
          </w:tcPr>
          <w:p w:rsidR="00BC1C04" w:rsidRPr="007001F1" w:rsidRDefault="00BC1C04" w:rsidP="00184A99">
            <w:pPr>
              <w:jc w:val="center"/>
              <w:rPr>
                <w:ins w:id="2667" w:author="Autor"/>
                <w:b/>
                <w:bCs/>
                <w:color w:val="000000"/>
              </w:rPr>
            </w:pPr>
          </w:p>
        </w:tc>
        <w:tc>
          <w:tcPr>
            <w:tcW w:w="1701" w:type="dxa"/>
            <w:shd w:val="clear" w:color="auto" w:fill="auto"/>
            <w:vAlign w:val="center"/>
          </w:tcPr>
          <w:p w:rsidR="00BC1C04" w:rsidRPr="007001F1" w:rsidRDefault="00BC1C04" w:rsidP="00184A99">
            <w:pPr>
              <w:jc w:val="center"/>
              <w:rPr>
                <w:ins w:id="2668" w:author="Autor"/>
                <w:b/>
                <w:bCs/>
                <w:color w:val="000000"/>
              </w:rPr>
            </w:pPr>
          </w:p>
        </w:tc>
      </w:tr>
      <w:tr w:rsidR="00F42686" w:rsidRPr="007001F1" w:rsidTr="00184A99">
        <w:trPr>
          <w:trHeight w:val="384"/>
        </w:trPr>
        <w:tc>
          <w:tcPr>
            <w:tcW w:w="582" w:type="dxa"/>
            <w:shd w:val="clear" w:color="auto" w:fill="auto"/>
            <w:noWrap/>
            <w:vAlign w:val="center"/>
          </w:tcPr>
          <w:p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rsidR="00F42686" w:rsidRPr="002D2E6B" w:rsidRDefault="00F42686" w:rsidP="00184A99">
            <w:pPr>
              <w:jc w:val="both"/>
              <w:rPr>
                <w:color w:val="000000"/>
              </w:rPr>
            </w:pPr>
            <w:r>
              <w:rPr>
                <w:color w:val="000000"/>
                <w:sz w:val="22"/>
                <w:szCs w:val="22"/>
              </w:rPr>
              <w:t>Bol dynamický nákupný systém</w:t>
            </w:r>
            <w:ins w:id="2669" w:author="Autor">
              <w:r w:rsidR="00A3143C">
                <w:rPr>
                  <w:color w:val="000000"/>
                  <w:sz w:val="22"/>
                  <w:szCs w:val="22"/>
                </w:rPr>
                <w:t xml:space="preserve"> </w:t>
              </w:r>
            </w:ins>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f) Uviedol verejný obstarávateľ PHZ v</w:t>
            </w:r>
            <w:del w:id="2670" w:author="Autor">
              <w:r w:rsidDel="00A3143C">
                <w:rPr>
                  <w:color w:val="000000"/>
                  <w:sz w:val="22"/>
                  <w:szCs w:val="22"/>
                </w:rPr>
                <w:delText> </w:delText>
              </w:r>
            </w:del>
            <w:ins w:id="2671" w:author="Autor">
              <w:r w:rsidR="00A3143C">
                <w:rPr>
                  <w:color w:val="000000"/>
                  <w:sz w:val="22"/>
                  <w:szCs w:val="22"/>
                </w:rPr>
                <w:t> </w:t>
              </w:r>
            </w:ins>
            <w:r w:rsidRPr="007001F1">
              <w:rPr>
                <w:color w:val="000000"/>
                <w:sz w:val="22"/>
                <w:szCs w:val="22"/>
              </w:rPr>
              <w:t>oznámení</w:t>
            </w:r>
            <w:ins w:id="2672" w:author="Autor">
              <w:r w:rsidR="00A3143C">
                <w:rPr>
                  <w:color w:val="000000"/>
                  <w:sz w:val="22"/>
                  <w:szCs w:val="22"/>
                </w:rPr>
                <w:t xml:space="preserve"> </w:t>
              </w:r>
            </w:ins>
            <w:r w:rsidRPr="007001F1">
              <w:rPr>
                <w:color w:val="000000"/>
                <w:sz w:val="22"/>
                <w:szCs w:val="22"/>
              </w:rPr>
              <w:t>o vyhlásení verejného obstarávania v zmysle § 6 ods. 17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sz w:val="22"/>
                <w:szCs w:val="22"/>
              </w:rPr>
              <w:t>g) Stanovil verejný obstarávateľ PHZ v zmysle  ostatných ustanovení § 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ins w:id="2673" w:author="Autor">
              <w:r w:rsidR="00A3143C">
                <w:rPr>
                  <w:color w:val="000000"/>
                  <w:sz w:val="22"/>
                  <w:szCs w:val="22"/>
                </w:rPr>
                <w:t>b</w:t>
              </w:r>
            </w:ins>
            <w:del w:id="2674" w:author="Autor">
              <w:r w:rsidRPr="00031EAF" w:rsidDel="00A3143C">
                <w:rPr>
                  <w:color w:val="000000"/>
                  <w:sz w:val="22"/>
                  <w:szCs w:val="22"/>
                </w:rPr>
                <w:delText>c</w:delText>
              </w:r>
            </w:del>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lastRenderedPageBreak/>
              <w:t>12</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384"/>
          <w:ins w:id="2675" w:author="Autor"/>
        </w:trPr>
        <w:tc>
          <w:tcPr>
            <w:tcW w:w="582" w:type="dxa"/>
            <w:vMerge/>
            <w:shd w:val="clear" w:color="auto" w:fill="auto"/>
            <w:noWrap/>
            <w:vAlign w:val="center"/>
          </w:tcPr>
          <w:p w:rsidR="003C3E90" w:rsidRDefault="003C3E90" w:rsidP="00184A99">
            <w:pPr>
              <w:jc w:val="center"/>
              <w:rPr>
                <w:ins w:id="2676" w:author="Autor"/>
                <w:color w:val="000000"/>
                <w:sz w:val="22"/>
                <w:szCs w:val="22"/>
              </w:rPr>
            </w:pPr>
          </w:p>
        </w:tc>
        <w:tc>
          <w:tcPr>
            <w:tcW w:w="4820" w:type="dxa"/>
            <w:gridSpan w:val="2"/>
            <w:shd w:val="clear" w:color="auto" w:fill="auto"/>
            <w:vAlign w:val="center"/>
          </w:tcPr>
          <w:p w:rsidR="003C3E90" w:rsidRPr="007001F1" w:rsidRDefault="003C3E90" w:rsidP="00184A99">
            <w:pPr>
              <w:jc w:val="both"/>
              <w:rPr>
                <w:ins w:id="2677" w:author="Autor"/>
                <w:color w:val="000000"/>
                <w:sz w:val="22"/>
                <w:szCs w:val="22"/>
              </w:rPr>
            </w:pPr>
            <w:ins w:id="2678" w:author="Auto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ins>
          </w:p>
        </w:tc>
        <w:tc>
          <w:tcPr>
            <w:tcW w:w="567" w:type="dxa"/>
            <w:shd w:val="clear" w:color="auto" w:fill="auto"/>
            <w:vAlign w:val="center"/>
          </w:tcPr>
          <w:p w:rsidR="003C3E90" w:rsidRPr="007001F1" w:rsidRDefault="003C3E90" w:rsidP="00184A99">
            <w:pPr>
              <w:jc w:val="center"/>
              <w:rPr>
                <w:ins w:id="2679" w:author="Autor"/>
                <w:b/>
                <w:bCs/>
                <w:color w:val="000000"/>
              </w:rPr>
            </w:pPr>
          </w:p>
        </w:tc>
        <w:tc>
          <w:tcPr>
            <w:tcW w:w="567" w:type="dxa"/>
            <w:shd w:val="clear" w:color="auto" w:fill="auto"/>
            <w:vAlign w:val="center"/>
          </w:tcPr>
          <w:p w:rsidR="003C3E90" w:rsidRPr="007001F1" w:rsidRDefault="003C3E90" w:rsidP="00184A99">
            <w:pPr>
              <w:jc w:val="center"/>
              <w:rPr>
                <w:ins w:id="2680" w:author="Autor"/>
                <w:b/>
                <w:bCs/>
                <w:color w:val="000000"/>
              </w:rPr>
            </w:pPr>
          </w:p>
        </w:tc>
        <w:tc>
          <w:tcPr>
            <w:tcW w:w="850" w:type="dxa"/>
            <w:shd w:val="clear" w:color="auto" w:fill="auto"/>
            <w:vAlign w:val="center"/>
          </w:tcPr>
          <w:p w:rsidR="003C3E90" w:rsidRPr="007001F1" w:rsidRDefault="003C3E90" w:rsidP="00184A99">
            <w:pPr>
              <w:jc w:val="center"/>
              <w:rPr>
                <w:ins w:id="2681" w:author="Autor"/>
                <w:b/>
                <w:bCs/>
                <w:color w:val="000000"/>
              </w:rPr>
            </w:pPr>
          </w:p>
        </w:tc>
        <w:tc>
          <w:tcPr>
            <w:tcW w:w="1701" w:type="dxa"/>
            <w:shd w:val="clear" w:color="auto" w:fill="auto"/>
            <w:vAlign w:val="center"/>
          </w:tcPr>
          <w:p w:rsidR="003C3E90" w:rsidRPr="007001F1" w:rsidRDefault="003C3E90" w:rsidP="00184A99">
            <w:pPr>
              <w:jc w:val="center"/>
              <w:rPr>
                <w:ins w:id="2682" w:author="Auto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C3E90" w:rsidP="00184A99">
            <w:pPr>
              <w:jc w:val="both"/>
              <w:rPr>
                <w:color w:val="000000"/>
              </w:rPr>
            </w:pPr>
            <w:ins w:id="2683" w:author="Autor">
              <w:r>
                <w:rPr>
                  <w:color w:val="000000"/>
                  <w:sz w:val="22"/>
                  <w:szCs w:val="22"/>
                </w:rPr>
                <w:t>c</w:t>
              </w:r>
            </w:ins>
            <w:del w:id="2684" w:author="Autor">
              <w:r w:rsidR="00F42686" w:rsidRPr="007001F1" w:rsidDel="003C3E90">
                <w:rPr>
                  <w:color w:val="000000"/>
                  <w:sz w:val="22"/>
                  <w:szCs w:val="22"/>
                </w:rPr>
                <w:delText>b</w:delText>
              </w:r>
            </w:del>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rsidR="00F42686" w:rsidRPr="00C576E6" w:rsidRDefault="001C2935" w:rsidP="001C2935">
            <w:pPr>
              <w:pStyle w:val="Odsekzoznamu"/>
              <w:ind w:left="5"/>
              <w:jc w:val="both"/>
              <w:rPr>
                <w:color w:val="000000"/>
              </w:rPr>
            </w:pPr>
            <w:r>
              <w:rPr>
                <w:color w:val="000000"/>
                <w:sz w:val="22"/>
                <w:szCs w:val="22"/>
              </w:rPr>
              <w:t>a)</w:t>
            </w:r>
            <w:ins w:id="2685" w:author="Auto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ins>
            <w:del w:id="2686" w:author="Autor">
              <w:r w:rsidR="00F42686" w:rsidRPr="00C576E6" w:rsidDel="003C3E90">
                <w:rPr>
                  <w:color w:val="000000"/>
                  <w:sz w:val="22"/>
                  <w:szCs w:val="22"/>
                </w:rPr>
                <w:delText>Obsahuje oznámenie o vyhlásení verejného obstarávania údaj o forme, v akej má byť predložená informácia o sortimente tovarov, stavebných prác a služieb vo vzťahu k povahe predpokladaných nákupov, ktoré záujemca bežne ponúka na trhu?</w:delText>
              </w:r>
            </w:del>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w:t>
            </w:r>
            <w:del w:id="2687" w:author="Autor">
              <w:r w:rsidRPr="007001F1" w:rsidDel="007B3CA2">
                <w:rPr>
                  <w:color w:val="000000"/>
                  <w:sz w:val="22"/>
                  <w:szCs w:val="22"/>
                </w:rPr>
                <w:delText xml:space="preserve"> § 43</w:delText>
              </w:r>
            </w:del>
            <w:r w:rsidRPr="007001F1">
              <w:rPr>
                <w:color w:val="000000"/>
                <w:sz w:val="22"/>
                <w:szCs w:val="22"/>
              </w:rPr>
              <w:t xml:space="preserve"> ods. 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d) </w:t>
            </w:r>
            <w:ins w:id="2688" w:author="Auto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ins>
            <w:del w:id="2689" w:author="Autor">
              <w:r w:rsidDel="003C3E90">
                <w:rPr>
                  <w:color w:val="000000"/>
                  <w:sz w:val="22"/>
                  <w:szCs w:val="22"/>
                </w:rPr>
                <w:delText>Je v s</w:delText>
              </w:r>
              <w:r w:rsidRPr="004507F0" w:rsidDel="003C3E90">
                <w:rPr>
                  <w:color w:val="000000"/>
                  <w:sz w:val="22"/>
                  <w:szCs w:val="22"/>
                </w:rPr>
                <w:delText xml:space="preserve">úťažných podkladoch </w:delText>
              </w:r>
              <w:r w:rsidDel="003C3E90">
                <w:rPr>
                  <w:color w:val="000000"/>
                  <w:sz w:val="22"/>
                  <w:szCs w:val="22"/>
                </w:rPr>
                <w:delText>uvedená</w:delText>
              </w:r>
              <w:r w:rsidRPr="004507F0" w:rsidDel="003C3E90">
                <w:rPr>
                  <w:color w:val="000000"/>
                  <w:sz w:val="22"/>
                  <w:szCs w:val="22"/>
                </w:rPr>
                <w:delText xml:space="preserve"> povah</w:delText>
              </w:r>
              <w:r w:rsidDel="003C3E90">
                <w:rPr>
                  <w:color w:val="000000"/>
                  <w:sz w:val="22"/>
                  <w:szCs w:val="22"/>
                </w:rPr>
                <w:delText>a</w:delText>
              </w:r>
              <w:r w:rsidRPr="004507F0" w:rsidDel="003C3E90">
                <w:rPr>
                  <w:color w:val="000000"/>
                  <w:sz w:val="22"/>
                  <w:szCs w:val="22"/>
                </w:rPr>
                <w:delText xml:space="preserve"> predpokladaných nákupov v rámci dynamického nákupného systému, ako aj potrebné informácie týkajúce sa tohto systému, používaných elektronických zariadení, podmienok a špec</w:delText>
              </w:r>
              <w:r w:rsidDel="003C3E90">
                <w:rPr>
                  <w:color w:val="000000"/>
                  <w:sz w:val="22"/>
                  <w:szCs w:val="22"/>
                </w:rPr>
                <w:delText>ifikácií technického pripojenia?</w:delText>
              </w:r>
            </w:del>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hideMark/>
          </w:tcPr>
          <w:p w:rsidR="00F42686" w:rsidRPr="007001F1" w:rsidRDefault="00F42686" w:rsidP="00184A99">
            <w:pPr>
              <w:jc w:val="center"/>
              <w:rPr>
                <w:color w:val="000000"/>
              </w:rPr>
            </w:pPr>
          </w:p>
        </w:tc>
        <w:tc>
          <w:tcPr>
            <w:tcW w:w="4820" w:type="dxa"/>
            <w:gridSpan w:val="2"/>
            <w:shd w:val="clear" w:color="auto" w:fill="auto"/>
            <w:vAlign w:val="center"/>
            <w:hideMark/>
          </w:tcPr>
          <w:p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F42686" w:rsidP="00184A99">
            <w:pPr>
              <w:jc w:val="center"/>
              <w:rPr>
                <w:color w:val="000000"/>
              </w:rPr>
            </w:pPr>
            <w:r>
              <w:rPr>
                <w:color w:val="000000"/>
                <w:sz w:val="22"/>
                <w:szCs w:val="22"/>
              </w:rPr>
              <w:lastRenderedPageBreak/>
              <w:t>16</w:t>
            </w:r>
          </w:p>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CF7FB2">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690"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07"/>
          <w:trPrChange w:id="2691" w:author="Autor">
            <w:trPr>
              <w:trHeight w:val="859"/>
            </w:trPr>
          </w:trPrChange>
        </w:trPr>
        <w:tc>
          <w:tcPr>
            <w:tcW w:w="582" w:type="dxa"/>
            <w:vMerge/>
            <w:shd w:val="clear" w:color="auto" w:fill="auto"/>
            <w:noWrap/>
            <w:vAlign w:val="center"/>
            <w:tcPrChange w:id="2692" w:author="Autor">
              <w:tcPr>
                <w:tcW w:w="582" w:type="dxa"/>
                <w:vMerge/>
                <w:shd w:val="clear" w:color="auto" w:fill="auto"/>
                <w:noWrap/>
                <w:vAlign w:val="center"/>
              </w:tcPr>
            </w:tcPrChange>
          </w:tcPr>
          <w:p w:rsidR="00F42686" w:rsidRDefault="00F42686" w:rsidP="00184A99">
            <w:pPr>
              <w:jc w:val="center"/>
              <w:rPr>
                <w:color w:val="000000"/>
              </w:rPr>
            </w:pPr>
          </w:p>
        </w:tc>
        <w:tc>
          <w:tcPr>
            <w:tcW w:w="4820" w:type="dxa"/>
            <w:gridSpan w:val="2"/>
            <w:shd w:val="clear" w:color="auto" w:fill="auto"/>
            <w:vAlign w:val="center"/>
            <w:tcPrChange w:id="2693" w:author="Autor">
              <w:tcPr>
                <w:tcW w:w="4820" w:type="dxa"/>
                <w:gridSpan w:val="2"/>
                <w:shd w:val="clear" w:color="auto" w:fill="auto"/>
                <w:vAlign w:val="center"/>
              </w:tcPr>
            </w:tcPrChange>
          </w:tcPr>
          <w:p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Change w:id="2694" w:author="Autor">
              <w:tcPr>
                <w:tcW w:w="567" w:type="dxa"/>
                <w:shd w:val="clear" w:color="auto" w:fill="auto"/>
                <w:vAlign w:val="center"/>
              </w:tcPr>
            </w:tcPrChange>
          </w:tcPr>
          <w:p w:rsidR="00F42686" w:rsidRPr="007001F1" w:rsidRDefault="00F42686" w:rsidP="00184A99">
            <w:pPr>
              <w:jc w:val="center"/>
              <w:rPr>
                <w:b/>
                <w:bCs/>
                <w:color w:val="000000"/>
              </w:rPr>
            </w:pPr>
          </w:p>
        </w:tc>
        <w:tc>
          <w:tcPr>
            <w:tcW w:w="567" w:type="dxa"/>
            <w:shd w:val="clear" w:color="auto" w:fill="auto"/>
            <w:vAlign w:val="center"/>
            <w:tcPrChange w:id="2695" w:author="Autor">
              <w:tcPr>
                <w:tcW w:w="567" w:type="dxa"/>
                <w:shd w:val="clear" w:color="auto" w:fill="auto"/>
                <w:vAlign w:val="center"/>
              </w:tcPr>
            </w:tcPrChange>
          </w:tcPr>
          <w:p w:rsidR="00F42686" w:rsidRPr="007001F1" w:rsidRDefault="00F42686" w:rsidP="00184A99">
            <w:pPr>
              <w:jc w:val="center"/>
              <w:rPr>
                <w:b/>
                <w:bCs/>
                <w:color w:val="000000"/>
              </w:rPr>
            </w:pPr>
          </w:p>
        </w:tc>
        <w:tc>
          <w:tcPr>
            <w:tcW w:w="850" w:type="dxa"/>
            <w:shd w:val="clear" w:color="auto" w:fill="auto"/>
            <w:vAlign w:val="center"/>
            <w:tcPrChange w:id="2696" w:author="Autor">
              <w:tcPr>
                <w:tcW w:w="850" w:type="dxa"/>
                <w:shd w:val="clear" w:color="auto" w:fill="auto"/>
                <w:vAlign w:val="center"/>
              </w:tcPr>
            </w:tcPrChange>
          </w:tcPr>
          <w:p w:rsidR="00F42686" w:rsidRPr="007001F1" w:rsidRDefault="00F42686" w:rsidP="00184A99">
            <w:pPr>
              <w:jc w:val="center"/>
              <w:rPr>
                <w:b/>
                <w:bCs/>
                <w:color w:val="000000"/>
              </w:rPr>
            </w:pPr>
          </w:p>
        </w:tc>
        <w:tc>
          <w:tcPr>
            <w:tcW w:w="1701" w:type="dxa"/>
            <w:shd w:val="clear" w:color="auto" w:fill="auto"/>
            <w:vAlign w:val="center"/>
            <w:tcPrChange w:id="2697" w:author="Autor">
              <w:tcPr>
                <w:tcW w:w="1701" w:type="dxa"/>
                <w:shd w:val="clear" w:color="auto" w:fill="auto"/>
                <w:vAlign w:val="center"/>
              </w:tcPr>
            </w:tcPrChange>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17</w:t>
            </w:r>
          </w:p>
        </w:tc>
        <w:tc>
          <w:tcPr>
            <w:tcW w:w="4820" w:type="dxa"/>
            <w:gridSpan w:val="2"/>
            <w:shd w:val="clear" w:color="auto" w:fill="auto"/>
            <w:vAlign w:val="center"/>
          </w:tcPr>
          <w:p w:rsidR="00F42686" w:rsidRPr="007001F1" w:rsidRDefault="003C3E90" w:rsidP="00F42686">
            <w:pPr>
              <w:jc w:val="both"/>
              <w:rPr>
                <w:color w:val="000000"/>
              </w:rPr>
            </w:pPr>
            <w:ins w:id="2698" w:author="Autor">
              <w:r w:rsidRPr="009B78DC">
                <w:rPr>
                  <w:color w:val="000000"/>
                  <w:sz w:val="22"/>
                  <w:szCs w:val="22"/>
                </w:rPr>
                <w:t>Bola lehota na predloženie žiadostí o účasť aspoň 30 dní odo dňa odoslania oznámenia o vyhlásení verejného obstarávania  publikačnému úradu?</w:t>
              </w:r>
            </w:ins>
            <w:del w:id="2699" w:author="Autor">
              <w:r w:rsidR="00F42686" w:rsidRPr="005842CE" w:rsidDel="003C3E90">
                <w:rPr>
                  <w:color w:val="000000"/>
                  <w:sz w:val="22"/>
                  <w:szCs w:val="22"/>
                </w:rPr>
                <w:delText>Bola lehota na predloženie žiadostí o</w:delText>
              </w:r>
              <w:r w:rsidR="00F42686" w:rsidDel="003C3E90">
                <w:rPr>
                  <w:color w:val="000000"/>
                  <w:sz w:val="22"/>
                  <w:szCs w:val="22"/>
                </w:rPr>
                <w:delText xml:space="preserve"> zaradenie do </w:delText>
              </w:r>
              <w:r w:rsidR="00F42686" w:rsidRPr="00205F21" w:rsidDel="003C3E90">
                <w:rPr>
                  <w:color w:val="000000"/>
                  <w:sz w:val="22"/>
                  <w:szCs w:val="22"/>
                </w:rPr>
                <w:delText>dynamického nákupného systému</w:delText>
              </w:r>
              <w:r w:rsidR="00F42686" w:rsidRPr="005842CE" w:rsidDel="003C3E90">
                <w:rPr>
                  <w:color w:val="000000"/>
                  <w:sz w:val="22"/>
                  <w:szCs w:val="22"/>
                </w:rPr>
                <w:delText>aspoň 30 dní odo dňa odoslania oznámenia</w:delText>
              </w:r>
              <w:r w:rsidR="00F42686" w:rsidDel="003C3E90">
                <w:rPr>
                  <w:color w:val="000000"/>
                  <w:sz w:val="22"/>
                  <w:szCs w:val="22"/>
                </w:rPr>
                <w:delText xml:space="preserve"> o</w:delText>
              </w:r>
              <w:r w:rsidR="00F42686" w:rsidRPr="005842CE" w:rsidDel="003C3E90">
                <w:rPr>
                  <w:color w:val="000000"/>
                  <w:sz w:val="22"/>
                  <w:szCs w:val="22"/>
                </w:rPr>
                <w:delText xml:space="preserve"> vyhlásení </w:delText>
              </w:r>
              <w:r w:rsidR="00F42686" w:rsidRPr="007001F1" w:rsidDel="003C3E90">
                <w:rPr>
                  <w:color w:val="000000"/>
                  <w:sz w:val="22"/>
                  <w:szCs w:val="22"/>
                </w:rPr>
                <w:delText>verejného obstarávania</w:delText>
              </w:r>
              <w:r w:rsidR="00F42686" w:rsidRPr="005842CE" w:rsidDel="003C3E90">
                <w:rPr>
                  <w:color w:val="000000"/>
                  <w:sz w:val="22"/>
                  <w:szCs w:val="22"/>
                </w:rPr>
                <w:delText xml:space="preserve">  publikačnému úradu?</w:delText>
              </w:r>
            </w:del>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859"/>
          <w:ins w:id="2700" w:author="Autor"/>
        </w:trPr>
        <w:tc>
          <w:tcPr>
            <w:tcW w:w="582" w:type="dxa"/>
            <w:shd w:val="clear" w:color="auto" w:fill="auto"/>
            <w:noWrap/>
            <w:vAlign w:val="center"/>
          </w:tcPr>
          <w:p w:rsidR="003C3E90" w:rsidRDefault="003C3E90" w:rsidP="00184A99">
            <w:pPr>
              <w:jc w:val="center"/>
              <w:rPr>
                <w:ins w:id="2701" w:author="Autor"/>
                <w:color w:val="000000"/>
                <w:sz w:val="22"/>
                <w:szCs w:val="22"/>
              </w:rPr>
            </w:pPr>
            <w:ins w:id="2702" w:author="Autor">
              <w:r>
                <w:rPr>
                  <w:color w:val="000000"/>
                  <w:sz w:val="22"/>
                  <w:szCs w:val="22"/>
                </w:rPr>
                <w:t>18</w:t>
              </w:r>
            </w:ins>
          </w:p>
        </w:tc>
        <w:tc>
          <w:tcPr>
            <w:tcW w:w="4820" w:type="dxa"/>
            <w:gridSpan w:val="2"/>
            <w:shd w:val="clear" w:color="auto" w:fill="auto"/>
            <w:vAlign w:val="center"/>
          </w:tcPr>
          <w:p w:rsidR="003C3E90" w:rsidRPr="009B78DC" w:rsidRDefault="003C3E90" w:rsidP="00F42686">
            <w:pPr>
              <w:jc w:val="both"/>
              <w:rPr>
                <w:ins w:id="2703" w:author="Autor"/>
                <w:color w:val="000000"/>
                <w:sz w:val="22"/>
                <w:szCs w:val="22"/>
              </w:rPr>
            </w:pPr>
            <w:ins w:id="2704" w:author="Auto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ins>
          </w:p>
        </w:tc>
        <w:tc>
          <w:tcPr>
            <w:tcW w:w="567" w:type="dxa"/>
            <w:shd w:val="clear" w:color="auto" w:fill="auto"/>
            <w:vAlign w:val="center"/>
          </w:tcPr>
          <w:p w:rsidR="003C3E90" w:rsidRPr="007001F1" w:rsidRDefault="003C3E90" w:rsidP="00184A99">
            <w:pPr>
              <w:jc w:val="center"/>
              <w:rPr>
                <w:ins w:id="2705" w:author="Autor"/>
                <w:b/>
                <w:bCs/>
                <w:color w:val="000000"/>
              </w:rPr>
            </w:pPr>
          </w:p>
        </w:tc>
        <w:tc>
          <w:tcPr>
            <w:tcW w:w="567" w:type="dxa"/>
            <w:shd w:val="clear" w:color="auto" w:fill="auto"/>
            <w:vAlign w:val="center"/>
          </w:tcPr>
          <w:p w:rsidR="003C3E90" w:rsidRPr="007001F1" w:rsidRDefault="003C3E90" w:rsidP="00184A99">
            <w:pPr>
              <w:jc w:val="center"/>
              <w:rPr>
                <w:ins w:id="2706" w:author="Autor"/>
                <w:b/>
                <w:bCs/>
                <w:color w:val="000000"/>
              </w:rPr>
            </w:pPr>
          </w:p>
        </w:tc>
        <w:tc>
          <w:tcPr>
            <w:tcW w:w="850" w:type="dxa"/>
            <w:shd w:val="clear" w:color="auto" w:fill="auto"/>
            <w:vAlign w:val="center"/>
          </w:tcPr>
          <w:p w:rsidR="003C3E90" w:rsidRPr="007001F1" w:rsidRDefault="003C3E90" w:rsidP="00184A99">
            <w:pPr>
              <w:jc w:val="center"/>
              <w:rPr>
                <w:ins w:id="2707" w:author="Autor"/>
                <w:b/>
                <w:bCs/>
                <w:color w:val="000000"/>
              </w:rPr>
            </w:pPr>
          </w:p>
        </w:tc>
        <w:tc>
          <w:tcPr>
            <w:tcW w:w="1701" w:type="dxa"/>
            <w:shd w:val="clear" w:color="auto" w:fill="auto"/>
            <w:vAlign w:val="center"/>
          </w:tcPr>
          <w:p w:rsidR="003C3E90" w:rsidRPr="007001F1" w:rsidRDefault="003C3E90" w:rsidP="00184A99">
            <w:pPr>
              <w:jc w:val="center"/>
              <w:rPr>
                <w:ins w:id="2708" w:author="Auto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w:t>
            </w:r>
            <w:ins w:id="2709" w:author="Autor">
              <w:r w:rsidR="003C3E90">
                <w:rPr>
                  <w:color w:val="000000"/>
                  <w:sz w:val="22"/>
                  <w:szCs w:val="22"/>
                </w:rPr>
                <w:t>9</w:t>
              </w:r>
            </w:ins>
            <w:del w:id="2710" w:author="Autor">
              <w:r w:rsidDel="003C3E90">
                <w:rPr>
                  <w:color w:val="000000"/>
                  <w:sz w:val="22"/>
                  <w:szCs w:val="22"/>
                </w:rPr>
                <w:delText>8</w:delText>
              </w:r>
            </w:del>
          </w:p>
        </w:tc>
        <w:tc>
          <w:tcPr>
            <w:tcW w:w="4820" w:type="dxa"/>
            <w:gridSpan w:val="2"/>
            <w:shd w:val="clear" w:color="auto" w:fill="auto"/>
            <w:vAlign w:val="center"/>
          </w:tcPr>
          <w:p w:rsidR="00F42686" w:rsidRPr="007001F1" w:rsidRDefault="003C3E90" w:rsidP="00F42686">
            <w:pPr>
              <w:jc w:val="both"/>
              <w:rPr>
                <w:color w:val="000000"/>
              </w:rPr>
            </w:pPr>
            <w:ins w:id="2711" w:author="Autor">
              <w:r>
                <w:rPr>
                  <w:color w:val="000000"/>
                  <w:sz w:val="22"/>
                  <w:szCs w:val="22"/>
                </w:rPr>
                <w:t>Bola bezodkladne po zriadení dynamického nákupného systému vypracovaná správa o zriadení dynamického nákupného systému a uverejnená v profile súlade s § 60 ods. 10 ZVO?</w:t>
              </w:r>
            </w:ins>
            <w:del w:id="2712" w:author="Autor">
              <w:r w:rsidR="00F42686" w:rsidDel="003C3E90">
                <w:rPr>
                  <w:color w:val="000000"/>
                  <w:sz w:val="22"/>
                  <w:szCs w:val="22"/>
                </w:rPr>
                <w:delText>Bola vytvorená správa o zriadení dynamického nákupného systému a uverejnená v súlade s § 61 ods. 1 ZVO?</w:delText>
              </w:r>
            </w:del>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3C3E90" w:rsidP="00184A99">
            <w:pPr>
              <w:jc w:val="center"/>
              <w:rPr>
                <w:color w:val="000000"/>
              </w:rPr>
            </w:pPr>
            <w:ins w:id="2713" w:author="Autor">
              <w:r>
                <w:rPr>
                  <w:color w:val="000000"/>
                  <w:sz w:val="22"/>
                  <w:szCs w:val="22"/>
                </w:rPr>
                <w:t>20</w:t>
              </w:r>
            </w:ins>
            <w:del w:id="2714" w:author="Autor">
              <w:r w:rsidR="00F42686" w:rsidDel="003C3E90">
                <w:rPr>
                  <w:color w:val="000000"/>
                  <w:sz w:val="22"/>
                  <w:szCs w:val="22"/>
                </w:rPr>
                <w:delText>19</w:delText>
              </w:r>
            </w:del>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del w:id="2715" w:author="Autor">
              <w:r w:rsidRPr="007001F1" w:rsidDel="003C3E90">
                <w:rPr>
                  <w:color w:val="000000"/>
                  <w:sz w:val="22"/>
                  <w:szCs w:val="22"/>
                </w:rPr>
                <w:delText>c</w:delText>
              </w:r>
              <w:r w:rsidRPr="00CB54A3" w:rsidDel="003C3E90">
                <w:rPr>
                  <w:color w:val="000000"/>
                  <w:sz w:val="22"/>
                  <w:szCs w:val="22"/>
                </w:rPr>
                <w:delText>) V prípade ak nedošlo k predloženiu dokladov preukazujúcich splnenie podmienok účasti skôr, vyhodnotil verejný obstarávateľ splnenie podmienok účasti úspešným uchádzačom alebo uchádzačmi, ktorí sa umiestnili na prvom až treťom miest v poradí, a to pri dodržaní všetkých povinností v zmysle § 55 ods. 1 ZVO?</w:delText>
              </w:r>
            </w:del>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3C3E90" w:rsidP="00F42686">
            <w:pPr>
              <w:jc w:val="both"/>
              <w:rPr>
                <w:color w:val="000000"/>
              </w:rPr>
            </w:pPr>
            <w:ins w:id="2716" w:author="Autor">
              <w:r>
                <w:rPr>
                  <w:color w:val="000000"/>
                  <w:sz w:val="22"/>
                  <w:szCs w:val="22"/>
                </w:rPr>
                <w:t>c</w:t>
              </w:r>
            </w:ins>
            <w:del w:id="2717" w:author="Autor">
              <w:r w:rsidR="00F42686" w:rsidDel="003C3E90">
                <w:rPr>
                  <w:color w:val="000000"/>
                  <w:sz w:val="22"/>
                  <w:szCs w:val="22"/>
                </w:rPr>
                <w:delText>d</w:delText>
              </w:r>
            </w:del>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2</w:t>
            </w:r>
            <w:ins w:id="2718" w:author="Autor">
              <w:r w:rsidR="003C3E90">
                <w:rPr>
                  <w:color w:val="000000"/>
                  <w:sz w:val="22"/>
                  <w:szCs w:val="22"/>
                </w:rPr>
                <w:t>1</w:t>
              </w:r>
            </w:ins>
            <w:del w:id="2719" w:author="Autor">
              <w:r w:rsidDel="003C3E90">
                <w:rPr>
                  <w:color w:val="000000"/>
                  <w:sz w:val="22"/>
                  <w:szCs w:val="22"/>
                </w:rPr>
                <w:delText>0</w:delText>
              </w:r>
            </w:del>
          </w:p>
        </w:tc>
        <w:tc>
          <w:tcPr>
            <w:tcW w:w="4820" w:type="dxa"/>
            <w:gridSpan w:val="2"/>
            <w:shd w:val="clear" w:color="auto" w:fill="auto"/>
            <w:vAlign w:val="center"/>
          </w:tcPr>
          <w:p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ins w:id="2720" w:author="Autor">
              <w:r w:rsidR="003C3E90">
                <w:rPr>
                  <w:color w:val="000000"/>
                  <w:sz w:val="22"/>
                  <w:szCs w:val="22"/>
                </w:rPr>
                <w:t xml:space="preserve"> </w:t>
              </w:r>
            </w:ins>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ins w:id="2721" w:author="Autor">
              <w:r w:rsidR="003C3E90">
                <w:rPr>
                  <w:color w:val="000000"/>
                  <w:sz w:val="22"/>
                  <w:szCs w:val="22"/>
                </w:rPr>
                <w:t>ktorí predložili žiadosti o účasť</w:t>
              </w:r>
            </w:ins>
            <w:del w:id="2722" w:author="Autor">
              <w:r w:rsidDel="003C3E90">
                <w:rPr>
                  <w:color w:val="000000"/>
                  <w:sz w:val="22"/>
                  <w:szCs w:val="22"/>
                </w:rPr>
                <w:delText xml:space="preserve">ktorí požiadali o </w:delText>
              </w:r>
              <w:r w:rsidRPr="00BA1D67" w:rsidDel="003C3E90">
                <w:rPr>
                  <w:color w:val="000000"/>
                  <w:sz w:val="22"/>
                  <w:szCs w:val="22"/>
                </w:rPr>
                <w:delText>zaraden</w:delText>
              </w:r>
              <w:r w:rsidDel="003C3E90">
                <w:rPr>
                  <w:color w:val="000000"/>
                  <w:sz w:val="22"/>
                  <w:szCs w:val="22"/>
                </w:rPr>
                <w:delText>ie</w:delText>
              </w:r>
              <w:r w:rsidRPr="00BA1D67" w:rsidDel="003C3E90">
                <w:rPr>
                  <w:color w:val="000000"/>
                  <w:sz w:val="22"/>
                  <w:szCs w:val="22"/>
                </w:rPr>
                <w:delText xml:space="preserve"> do dynamického nákupného systému</w:delText>
              </w:r>
            </w:del>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184A99">
            <w:pPr>
              <w:jc w:val="center"/>
              <w:rPr>
                <w:color w:val="000000"/>
              </w:rPr>
            </w:pPr>
            <w:r>
              <w:rPr>
                <w:color w:val="000000"/>
                <w:sz w:val="22"/>
                <w:szCs w:val="22"/>
              </w:rPr>
              <w:t>2</w:t>
            </w:r>
            <w:ins w:id="2723" w:author="Autor">
              <w:r w:rsidR="003C3E90">
                <w:rPr>
                  <w:color w:val="000000"/>
                  <w:sz w:val="22"/>
                  <w:szCs w:val="22"/>
                </w:rPr>
                <w:t>2</w:t>
              </w:r>
            </w:ins>
            <w:del w:id="2724" w:author="Autor">
              <w:r w:rsidDel="003C3E90">
                <w:rPr>
                  <w:color w:val="000000"/>
                  <w:sz w:val="22"/>
                  <w:szCs w:val="22"/>
                </w:rPr>
                <w:delText>1</w:delText>
              </w:r>
            </w:del>
          </w:p>
        </w:tc>
        <w:tc>
          <w:tcPr>
            <w:tcW w:w="4820" w:type="dxa"/>
            <w:gridSpan w:val="2"/>
            <w:shd w:val="clear" w:color="auto" w:fill="auto"/>
            <w:vAlign w:val="center"/>
          </w:tcPr>
          <w:p w:rsidR="00AE38ED" w:rsidRDefault="003C3E90" w:rsidP="00F42686">
            <w:pPr>
              <w:jc w:val="both"/>
              <w:rPr>
                <w:color w:val="000000"/>
              </w:rPr>
            </w:pPr>
            <w:ins w:id="2725" w:author="Autor">
              <w:r w:rsidRPr="009B78DC">
                <w:rPr>
                  <w:color w:val="000000"/>
                  <w:sz w:val="22"/>
                  <w:szCs w:val="22"/>
                </w:rPr>
                <w:t>Boli žiadosti o účasť predložené po lehote na predloženie žiadosti o účasť vyhodnotené v lehote podľa § 60 ods. 13 ZVO?</w:t>
              </w:r>
            </w:ins>
            <w:del w:id="2726" w:author="Autor">
              <w:r w:rsidR="00AE38ED" w:rsidDel="003C3E90">
                <w:rPr>
                  <w:color w:val="000000"/>
                  <w:sz w:val="22"/>
                  <w:szCs w:val="22"/>
                </w:rPr>
                <w:delText>Boli žiadosti o zaradenie do dynamického nákupného systému vyhodnotené v lehote podľa § 59 ods. 4 ZVO a zaslané záujemcom prostredníctvom funkcionality dynamického nákupného systému?</w:delText>
              </w:r>
            </w:del>
          </w:p>
        </w:tc>
        <w:tc>
          <w:tcPr>
            <w:tcW w:w="567" w:type="dxa"/>
            <w:shd w:val="clear" w:color="auto" w:fill="auto"/>
            <w:vAlign w:val="center"/>
          </w:tcPr>
          <w:p w:rsidR="00AE38ED" w:rsidRPr="007001F1" w:rsidRDefault="00AE38ED" w:rsidP="00184A99">
            <w:pPr>
              <w:jc w:val="center"/>
              <w:rPr>
                <w:b/>
                <w:bCs/>
                <w:color w:val="000000"/>
              </w:rPr>
            </w:pPr>
          </w:p>
        </w:tc>
        <w:tc>
          <w:tcPr>
            <w:tcW w:w="567" w:type="dxa"/>
            <w:shd w:val="clear" w:color="auto" w:fill="auto"/>
            <w:vAlign w:val="center"/>
          </w:tcPr>
          <w:p w:rsidR="00AE38ED" w:rsidRPr="007001F1" w:rsidRDefault="00AE38ED" w:rsidP="00184A99">
            <w:pPr>
              <w:jc w:val="center"/>
              <w:rPr>
                <w:b/>
                <w:bCs/>
                <w:color w:val="000000"/>
              </w:rPr>
            </w:pPr>
          </w:p>
        </w:tc>
        <w:tc>
          <w:tcPr>
            <w:tcW w:w="850" w:type="dxa"/>
            <w:shd w:val="clear" w:color="auto" w:fill="auto"/>
            <w:vAlign w:val="center"/>
          </w:tcPr>
          <w:p w:rsidR="00AE38ED" w:rsidRPr="007001F1" w:rsidRDefault="00AE38ED" w:rsidP="00184A99">
            <w:pPr>
              <w:jc w:val="center"/>
              <w:rPr>
                <w:b/>
                <w:bCs/>
                <w:color w:val="000000"/>
              </w:rPr>
            </w:pPr>
          </w:p>
        </w:tc>
        <w:tc>
          <w:tcPr>
            <w:tcW w:w="1701" w:type="dxa"/>
            <w:shd w:val="clear" w:color="auto" w:fill="auto"/>
            <w:vAlign w:val="center"/>
          </w:tcPr>
          <w:p w:rsidR="00AE38ED" w:rsidRPr="007001F1" w:rsidRDefault="00AE38ED" w:rsidP="00184A99">
            <w:pPr>
              <w:jc w:val="center"/>
              <w:rPr>
                <w:b/>
                <w:bCs/>
                <w:color w:val="000000"/>
              </w:rPr>
            </w:pPr>
          </w:p>
        </w:tc>
      </w:tr>
      <w:tr w:rsidR="003C3E90" w:rsidRPr="007001F1" w:rsidTr="00184A99">
        <w:trPr>
          <w:trHeight w:val="859"/>
          <w:ins w:id="2727" w:author="Autor"/>
        </w:trPr>
        <w:tc>
          <w:tcPr>
            <w:tcW w:w="582" w:type="dxa"/>
            <w:shd w:val="clear" w:color="auto" w:fill="auto"/>
            <w:noWrap/>
            <w:vAlign w:val="center"/>
          </w:tcPr>
          <w:p w:rsidR="003C3E90" w:rsidRDefault="003C3E90" w:rsidP="00184A99">
            <w:pPr>
              <w:jc w:val="center"/>
              <w:rPr>
                <w:ins w:id="2728" w:author="Autor"/>
                <w:color w:val="000000"/>
                <w:sz w:val="22"/>
                <w:szCs w:val="22"/>
              </w:rPr>
            </w:pPr>
            <w:ins w:id="2729" w:author="Autor">
              <w:r>
                <w:rPr>
                  <w:color w:val="000000"/>
                  <w:sz w:val="22"/>
                  <w:szCs w:val="22"/>
                </w:rPr>
                <w:t>23</w:t>
              </w:r>
            </w:ins>
          </w:p>
        </w:tc>
        <w:tc>
          <w:tcPr>
            <w:tcW w:w="4820" w:type="dxa"/>
            <w:gridSpan w:val="2"/>
            <w:shd w:val="clear" w:color="auto" w:fill="auto"/>
            <w:vAlign w:val="center"/>
          </w:tcPr>
          <w:p w:rsidR="003C3E90" w:rsidRPr="009B78DC" w:rsidRDefault="003C3E90" w:rsidP="00F42686">
            <w:pPr>
              <w:jc w:val="both"/>
              <w:rPr>
                <w:ins w:id="2730" w:author="Autor"/>
                <w:color w:val="000000"/>
                <w:sz w:val="22"/>
                <w:szCs w:val="22"/>
              </w:rPr>
            </w:pPr>
            <w:ins w:id="2731" w:author="Autor">
              <w:r w:rsidRPr="009B78DC">
                <w:rPr>
                  <w:color w:val="000000"/>
                  <w:sz w:val="22"/>
                  <w:szCs w:val="22"/>
                </w:rPr>
                <w:t>Bola vyhotovená zápisnica z vyhodnotenia splnenia podmienok účasti záujemcov, ktorí predložili žiadosť o účasť?</w:t>
              </w:r>
            </w:ins>
          </w:p>
        </w:tc>
        <w:tc>
          <w:tcPr>
            <w:tcW w:w="567" w:type="dxa"/>
            <w:shd w:val="clear" w:color="auto" w:fill="auto"/>
            <w:vAlign w:val="center"/>
          </w:tcPr>
          <w:p w:rsidR="003C3E90" w:rsidRPr="007001F1" w:rsidRDefault="003C3E90" w:rsidP="00184A99">
            <w:pPr>
              <w:jc w:val="center"/>
              <w:rPr>
                <w:ins w:id="2732" w:author="Autor"/>
                <w:b/>
                <w:bCs/>
                <w:color w:val="000000"/>
              </w:rPr>
            </w:pPr>
          </w:p>
        </w:tc>
        <w:tc>
          <w:tcPr>
            <w:tcW w:w="567" w:type="dxa"/>
            <w:shd w:val="clear" w:color="auto" w:fill="auto"/>
            <w:vAlign w:val="center"/>
          </w:tcPr>
          <w:p w:rsidR="003C3E90" w:rsidRPr="007001F1" w:rsidRDefault="003C3E90" w:rsidP="00184A99">
            <w:pPr>
              <w:jc w:val="center"/>
              <w:rPr>
                <w:ins w:id="2733" w:author="Autor"/>
                <w:b/>
                <w:bCs/>
                <w:color w:val="000000"/>
              </w:rPr>
            </w:pPr>
          </w:p>
        </w:tc>
        <w:tc>
          <w:tcPr>
            <w:tcW w:w="850" w:type="dxa"/>
            <w:shd w:val="clear" w:color="auto" w:fill="auto"/>
            <w:vAlign w:val="center"/>
          </w:tcPr>
          <w:p w:rsidR="003C3E90" w:rsidRPr="007001F1" w:rsidRDefault="003C3E90" w:rsidP="00184A99">
            <w:pPr>
              <w:jc w:val="center"/>
              <w:rPr>
                <w:ins w:id="2734" w:author="Autor"/>
                <w:b/>
                <w:bCs/>
                <w:color w:val="000000"/>
              </w:rPr>
            </w:pPr>
          </w:p>
        </w:tc>
        <w:tc>
          <w:tcPr>
            <w:tcW w:w="1701" w:type="dxa"/>
            <w:shd w:val="clear" w:color="auto" w:fill="auto"/>
            <w:vAlign w:val="center"/>
          </w:tcPr>
          <w:p w:rsidR="003C3E90" w:rsidRPr="007001F1" w:rsidRDefault="003C3E90" w:rsidP="00184A99">
            <w:pPr>
              <w:jc w:val="center"/>
              <w:rPr>
                <w:ins w:id="2735" w:author="Autor"/>
                <w:b/>
                <w:bCs/>
                <w:color w:val="000000"/>
              </w:rPr>
            </w:pPr>
          </w:p>
        </w:tc>
      </w:tr>
      <w:tr w:rsidR="00AE38ED" w:rsidRPr="007001F1" w:rsidTr="00184A99">
        <w:trPr>
          <w:trHeight w:val="859"/>
        </w:trPr>
        <w:tc>
          <w:tcPr>
            <w:tcW w:w="582" w:type="dxa"/>
            <w:shd w:val="clear" w:color="auto" w:fill="auto"/>
            <w:noWrap/>
            <w:vAlign w:val="center"/>
          </w:tcPr>
          <w:p w:rsidR="00AE38ED" w:rsidRDefault="00AE38ED" w:rsidP="003C3E90">
            <w:pPr>
              <w:jc w:val="center"/>
              <w:rPr>
                <w:color w:val="000000"/>
              </w:rPr>
            </w:pPr>
            <w:r>
              <w:rPr>
                <w:color w:val="000000"/>
                <w:sz w:val="22"/>
                <w:szCs w:val="22"/>
              </w:rPr>
              <w:t>2</w:t>
            </w:r>
            <w:ins w:id="2736" w:author="Autor">
              <w:r w:rsidR="003C3E90">
                <w:rPr>
                  <w:color w:val="000000"/>
                  <w:sz w:val="22"/>
                  <w:szCs w:val="22"/>
                </w:rPr>
                <w:t>4</w:t>
              </w:r>
            </w:ins>
            <w:del w:id="2737" w:author="Autor">
              <w:r w:rsidDel="003C3E90">
                <w:rPr>
                  <w:color w:val="000000"/>
                  <w:sz w:val="22"/>
                  <w:szCs w:val="22"/>
                </w:rPr>
                <w:delText>2</w:delText>
              </w:r>
            </w:del>
          </w:p>
        </w:tc>
        <w:tc>
          <w:tcPr>
            <w:tcW w:w="4820" w:type="dxa"/>
            <w:gridSpan w:val="2"/>
            <w:shd w:val="clear" w:color="auto" w:fill="auto"/>
            <w:vAlign w:val="center"/>
          </w:tcPr>
          <w:p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lastRenderedPageBreak/>
              <w:t>2</w:t>
            </w:r>
            <w:del w:id="2738" w:author="Autor">
              <w:r w:rsidDel="003C3E90">
                <w:rPr>
                  <w:color w:val="000000"/>
                  <w:sz w:val="22"/>
                  <w:szCs w:val="22"/>
                </w:rPr>
                <w:delText>3</w:delText>
              </w:r>
            </w:del>
            <w:ins w:id="2739" w:author="Autor">
              <w:r w:rsidR="003C3E90">
                <w:rPr>
                  <w:color w:val="000000"/>
                  <w:sz w:val="22"/>
                  <w:szCs w:val="22"/>
                </w:rPr>
                <w:t>5</w:t>
              </w:r>
            </w:ins>
          </w:p>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ins w:id="2740" w:author="Autor">
              <w:r w:rsidR="003C3E90">
                <w:rPr>
                  <w:color w:val="000000"/>
                  <w:sz w:val="22"/>
                  <w:szCs w:val="22"/>
                </w:rPr>
                <w:t>6</w:t>
              </w:r>
            </w:ins>
            <w:del w:id="2741" w:author="Autor">
              <w:r w:rsidDel="003C3E90">
                <w:rPr>
                  <w:color w:val="000000"/>
                  <w:sz w:val="22"/>
                  <w:szCs w:val="22"/>
                </w:rPr>
                <w:delText>4</w:delText>
              </w:r>
            </w:del>
          </w:p>
        </w:tc>
        <w:tc>
          <w:tcPr>
            <w:tcW w:w="4820" w:type="dxa"/>
            <w:gridSpan w:val="2"/>
            <w:shd w:val="clear" w:color="auto" w:fill="auto"/>
            <w:vAlign w:val="center"/>
          </w:tcPr>
          <w:p w:rsidR="00AE38ED" w:rsidRPr="007001F1" w:rsidRDefault="003C3E90" w:rsidP="00E00B50">
            <w:pPr>
              <w:jc w:val="both"/>
              <w:rPr>
                <w:color w:val="000000"/>
              </w:rPr>
            </w:pPr>
            <w:ins w:id="2742" w:author="Auto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del w:id="2743" w:author="Autor">
                <w:r w:rsidDel="00E00B50">
                  <w:rPr>
                    <w:color w:val="000000"/>
                    <w:sz w:val="22"/>
                    <w:szCs w:val="22"/>
                  </w:rPr>
                  <w:delText xml:space="preserve"> dôvody jeho nezaradenia</w:delText>
                </w:r>
              </w:del>
              <w:r>
                <w:rPr>
                  <w:color w:val="000000"/>
                  <w:sz w:val="22"/>
                  <w:szCs w:val="22"/>
                </w:rPr>
                <w:t>?</w:t>
              </w:r>
            </w:ins>
            <w:del w:id="2744" w:author="Autor">
              <w:r w:rsidR="00AE38ED" w:rsidDel="003C3E90">
                <w:rPr>
                  <w:color w:val="000000"/>
                  <w:sz w:val="22"/>
                  <w:szCs w:val="22"/>
                </w:rPr>
                <w:delText>Obsahovala informácia o nezaradení záujemcu do dynamického nákupného systému dôvody jeho nezaradenia?</w:delText>
              </w:r>
            </w:del>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80"/>
        </w:trPr>
        <w:tc>
          <w:tcPr>
            <w:tcW w:w="582" w:type="dxa"/>
            <w:vMerge w:val="restart"/>
            <w:shd w:val="clear" w:color="auto" w:fill="auto"/>
            <w:noWrap/>
            <w:vAlign w:val="center"/>
          </w:tcPr>
          <w:p w:rsidR="00AE38ED" w:rsidRDefault="00AE38ED">
            <w:pPr>
              <w:jc w:val="center"/>
              <w:rPr>
                <w:color w:val="000000"/>
              </w:rPr>
            </w:pPr>
            <w:r>
              <w:rPr>
                <w:color w:val="000000"/>
                <w:sz w:val="22"/>
                <w:szCs w:val="22"/>
              </w:rPr>
              <w:t>2</w:t>
            </w:r>
            <w:ins w:id="2745" w:author="Autor">
              <w:r w:rsidR="003C3E90">
                <w:rPr>
                  <w:color w:val="000000"/>
                  <w:sz w:val="22"/>
                  <w:szCs w:val="22"/>
                </w:rPr>
                <w:t>7</w:t>
              </w:r>
            </w:ins>
            <w:del w:id="2746" w:author="Autor">
              <w:r w:rsidDel="003C3E90">
                <w:rPr>
                  <w:color w:val="000000"/>
                  <w:sz w:val="22"/>
                  <w:szCs w:val="22"/>
                </w:rPr>
                <w:delText>5</w:delText>
              </w:r>
            </w:del>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9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ins w:id="2747" w:author="Autor">
              <w:r w:rsidR="003C3E90">
                <w:rPr>
                  <w:color w:val="000000"/>
                  <w:sz w:val="22"/>
                  <w:szCs w:val="22"/>
                </w:rPr>
                <w:t>8</w:t>
              </w:r>
            </w:ins>
            <w:del w:id="2748" w:author="Autor">
              <w:r w:rsidDel="003C3E90">
                <w:rPr>
                  <w:color w:val="000000"/>
                  <w:sz w:val="22"/>
                  <w:szCs w:val="22"/>
                </w:rPr>
                <w:delText>6</w:delText>
              </w:r>
            </w:del>
          </w:p>
        </w:tc>
        <w:tc>
          <w:tcPr>
            <w:tcW w:w="4820" w:type="dxa"/>
            <w:gridSpan w:val="2"/>
            <w:shd w:val="clear" w:color="auto" w:fill="auto"/>
            <w:vAlign w:val="center"/>
          </w:tcPr>
          <w:p w:rsidR="00AE38ED" w:rsidRPr="007001F1" w:rsidRDefault="003C3E90" w:rsidP="00AE38ED">
            <w:pPr>
              <w:jc w:val="both"/>
              <w:rPr>
                <w:color w:val="000000"/>
              </w:rPr>
            </w:pPr>
            <w:ins w:id="2749" w:author="Auto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ins>
            <w:del w:id="2750" w:author="Autor">
              <w:r w:rsidR="00AE38ED" w:rsidRPr="007001F1" w:rsidDel="003C3E90">
                <w:rPr>
                  <w:color w:val="000000"/>
                  <w:sz w:val="22"/>
                  <w:szCs w:val="22"/>
                </w:rPr>
                <w:delText xml:space="preserve">Bola </w:delText>
              </w:r>
              <w:r w:rsidR="00AE38ED" w:rsidDel="003C3E90">
                <w:rPr>
                  <w:color w:val="000000"/>
                  <w:sz w:val="22"/>
                  <w:szCs w:val="22"/>
                </w:rPr>
                <w:delText>výzva na predloženie ponuky zaslaná prostredníctvom funkcionality dynamického nákupného systému všetkým záujemcom, ktorí boli zaradení do dynamického nákupného systému?</w:delText>
              </w:r>
            </w:del>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33"/>
        </w:trPr>
        <w:tc>
          <w:tcPr>
            <w:tcW w:w="582" w:type="dxa"/>
            <w:shd w:val="clear" w:color="auto" w:fill="auto"/>
            <w:noWrap/>
            <w:vAlign w:val="center"/>
          </w:tcPr>
          <w:p w:rsidR="00AE38ED" w:rsidRDefault="00AE38ED">
            <w:pPr>
              <w:jc w:val="center"/>
              <w:rPr>
                <w:color w:val="000000"/>
              </w:rPr>
            </w:pPr>
            <w:r>
              <w:rPr>
                <w:color w:val="000000"/>
                <w:sz w:val="22"/>
                <w:szCs w:val="22"/>
              </w:rPr>
              <w:t>2</w:t>
            </w:r>
            <w:ins w:id="2751" w:author="Autor">
              <w:r w:rsidR="003C3E90">
                <w:rPr>
                  <w:color w:val="000000"/>
                  <w:sz w:val="22"/>
                  <w:szCs w:val="22"/>
                </w:rPr>
                <w:t>9</w:t>
              </w:r>
            </w:ins>
            <w:del w:id="2752" w:author="Autor">
              <w:r w:rsidDel="003C3E90">
                <w:rPr>
                  <w:color w:val="000000"/>
                  <w:sz w:val="22"/>
                  <w:szCs w:val="22"/>
                </w:rPr>
                <w:delText>7</w:delText>
              </w:r>
            </w:del>
          </w:p>
        </w:tc>
        <w:tc>
          <w:tcPr>
            <w:tcW w:w="4820" w:type="dxa"/>
            <w:gridSpan w:val="2"/>
            <w:shd w:val="clear" w:color="auto" w:fill="auto"/>
            <w:vAlign w:val="center"/>
          </w:tcPr>
          <w:p w:rsidR="00AE38ED" w:rsidRPr="007001F1" w:rsidRDefault="003C3E90" w:rsidP="00AE38ED">
            <w:pPr>
              <w:jc w:val="both"/>
              <w:rPr>
                <w:color w:val="000000"/>
              </w:rPr>
            </w:pPr>
            <w:ins w:id="2753" w:author="Auto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ins>
            <w:del w:id="2754" w:author="Autor">
              <w:r w:rsidR="00AE38ED" w:rsidRPr="007001F1" w:rsidDel="003C3E90">
                <w:rPr>
                  <w:color w:val="000000"/>
                  <w:sz w:val="22"/>
                  <w:szCs w:val="22"/>
                </w:rPr>
                <w:delText>Bola lehota na predkladanie ponúk určená v súlade so ZVO?</w:delText>
              </w:r>
            </w:del>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C2935">
        <w:trPr>
          <w:trHeight w:val="733"/>
          <w:ins w:id="2755" w:author="Autor"/>
        </w:trPr>
        <w:tc>
          <w:tcPr>
            <w:tcW w:w="582" w:type="dxa"/>
            <w:shd w:val="clear" w:color="auto" w:fill="auto"/>
            <w:noWrap/>
            <w:vAlign w:val="center"/>
          </w:tcPr>
          <w:p w:rsidR="003C3E90" w:rsidRDefault="003C3E90">
            <w:pPr>
              <w:jc w:val="center"/>
              <w:rPr>
                <w:ins w:id="2756" w:author="Autor"/>
                <w:color w:val="000000"/>
                <w:sz w:val="22"/>
                <w:szCs w:val="22"/>
              </w:rPr>
            </w:pPr>
            <w:ins w:id="2757" w:author="Autor">
              <w:r>
                <w:rPr>
                  <w:color w:val="000000"/>
                  <w:sz w:val="22"/>
                  <w:szCs w:val="22"/>
                </w:rPr>
                <w:t>30</w:t>
              </w:r>
            </w:ins>
          </w:p>
        </w:tc>
        <w:tc>
          <w:tcPr>
            <w:tcW w:w="4820" w:type="dxa"/>
            <w:gridSpan w:val="2"/>
            <w:shd w:val="clear" w:color="auto" w:fill="auto"/>
            <w:vAlign w:val="center"/>
          </w:tcPr>
          <w:p w:rsidR="003C3E90" w:rsidRPr="007001F1" w:rsidRDefault="003C3E90" w:rsidP="00AE38ED">
            <w:pPr>
              <w:jc w:val="both"/>
              <w:rPr>
                <w:ins w:id="2758" w:author="Autor"/>
                <w:color w:val="000000"/>
                <w:sz w:val="22"/>
                <w:szCs w:val="22"/>
              </w:rPr>
            </w:pPr>
            <w:ins w:id="2759" w:author="Auto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ins>
          </w:p>
        </w:tc>
        <w:tc>
          <w:tcPr>
            <w:tcW w:w="567" w:type="dxa"/>
            <w:shd w:val="clear" w:color="auto" w:fill="auto"/>
            <w:vAlign w:val="center"/>
          </w:tcPr>
          <w:p w:rsidR="003C3E90" w:rsidRPr="007001F1" w:rsidRDefault="003C3E90" w:rsidP="00AE38ED">
            <w:pPr>
              <w:jc w:val="center"/>
              <w:rPr>
                <w:ins w:id="2760" w:author="Autor"/>
                <w:b/>
                <w:bCs/>
                <w:color w:val="000000"/>
              </w:rPr>
            </w:pPr>
          </w:p>
        </w:tc>
        <w:tc>
          <w:tcPr>
            <w:tcW w:w="567" w:type="dxa"/>
            <w:shd w:val="clear" w:color="auto" w:fill="auto"/>
            <w:vAlign w:val="center"/>
          </w:tcPr>
          <w:p w:rsidR="003C3E90" w:rsidRPr="007001F1" w:rsidRDefault="003C3E90" w:rsidP="00AE38ED">
            <w:pPr>
              <w:jc w:val="center"/>
              <w:rPr>
                <w:ins w:id="2761" w:author="Autor"/>
                <w:b/>
                <w:bCs/>
                <w:color w:val="000000"/>
              </w:rPr>
            </w:pPr>
          </w:p>
        </w:tc>
        <w:tc>
          <w:tcPr>
            <w:tcW w:w="850" w:type="dxa"/>
            <w:shd w:val="clear" w:color="auto" w:fill="auto"/>
            <w:vAlign w:val="center"/>
          </w:tcPr>
          <w:p w:rsidR="003C3E90" w:rsidRPr="007001F1" w:rsidRDefault="003C3E90" w:rsidP="00AE38ED">
            <w:pPr>
              <w:jc w:val="center"/>
              <w:rPr>
                <w:ins w:id="2762" w:author="Autor"/>
                <w:b/>
                <w:bCs/>
                <w:color w:val="000000"/>
              </w:rPr>
            </w:pPr>
          </w:p>
        </w:tc>
        <w:tc>
          <w:tcPr>
            <w:tcW w:w="1701" w:type="dxa"/>
            <w:shd w:val="clear" w:color="auto" w:fill="auto"/>
            <w:vAlign w:val="center"/>
          </w:tcPr>
          <w:p w:rsidR="003C3E90" w:rsidRPr="007001F1" w:rsidRDefault="003C3E90" w:rsidP="00AE38ED">
            <w:pPr>
              <w:jc w:val="center"/>
              <w:rPr>
                <w:ins w:id="2763" w:author="Autor"/>
                <w:b/>
                <w:bCs/>
                <w:color w:val="000000"/>
              </w:rPr>
            </w:pPr>
          </w:p>
        </w:tc>
      </w:tr>
      <w:tr w:rsidR="003C3E90" w:rsidRPr="007001F1" w:rsidTr="001C2935">
        <w:trPr>
          <w:trHeight w:val="733"/>
          <w:ins w:id="2764" w:author="Autor"/>
        </w:trPr>
        <w:tc>
          <w:tcPr>
            <w:tcW w:w="582" w:type="dxa"/>
            <w:shd w:val="clear" w:color="auto" w:fill="auto"/>
            <w:noWrap/>
            <w:vAlign w:val="center"/>
          </w:tcPr>
          <w:p w:rsidR="003C3E90" w:rsidRDefault="003C3E90">
            <w:pPr>
              <w:jc w:val="center"/>
              <w:rPr>
                <w:ins w:id="2765" w:author="Autor"/>
                <w:color w:val="000000"/>
                <w:sz w:val="22"/>
                <w:szCs w:val="22"/>
              </w:rPr>
            </w:pPr>
            <w:ins w:id="2766" w:author="Autor">
              <w:r>
                <w:rPr>
                  <w:color w:val="000000"/>
                  <w:sz w:val="22"/>
                  <w:szCs w:val="22"/>
                </w:rPr>
                <w:t>31</w:t>
              </w:r>
            </w:ins>
          </w:p>
        </w:tc>
        <w:tc>
          <w:tcPr>
            <w:tcW w:w="4820" w:type="dxa"/>
            <w:gridSpan w:val="2"/>
            <w:shd w:val="clear" w:color="auto" w:fill="auto"/>
            <w:vAlign w:val="center"/>
          </w:tcPr>
          <w:p w:rsidR="003C3E90" w:rsidRPr="007001F1" w:rsidRDefault="003C3E90" w:rsidP="00AE38ED">
            <w:pPr>
              <w:jc w:val="both"/>
              <w:rPr>
                <w:ins w:id="2767" w:author="Autor"/>
                <w:color w:val="000000"/>
                <w:sz w:val="22"/>
                <w:szCs w:val="22"/>
              </w:rPr>
            </w:pPr>
            <w:ins w:id="2768" w:author="Auto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ins>
          </w:p>
        </w:tc>
        <w:tc>
          <w:tcPr>
            <w:tcW w:w="567" w:type="dxa"/>
            <w:shd w:val="clear" w:color="auto" w:fill="auto"/>
            <w:vAlign w:val="center"/>
          </w:tcPr>
          <w:p w:rsidR="003C3E90" w:rsidRPr="007001F1" w:rsidRDefault="003C3E90" w:rsidP="00AE38ED">
            <w:pPr>
              <w:jc w:val="center"/>
              <w:rPr>
                <w:ins w:id="2769" w:author="Autor"/>
                <w:b/>
                <w:bCs/>
                <w:color w:val="000000"/>
              </w:rPr>
            </w:pPr>
          </w:p>
        </w:tc>
        <w:tc>
          <w:tcPr>
            <w:tcW w:w="567" w:type="dxa"/>
            <w:shd w:val="clear" w:color="auto" w:fill="auto"/>
            <w:vAlign w:val="center"/>
          </w:tcPr>
          <w:p w:rsidR="003C3E90" w:rsidRPr="007001F1" w:rsidRDefault="003C3E90" w:rsidP="00AE38ED">
            <w:pPr>
              <w:jc w:val="center"/>
              <w:rPr>
                <w:ins w:id="2770" w:author="Autor"/>
                <w:b/>
                <w:bCs/>
                <w:color w:val="000000"/>
              </w:rPr>
            </w:pPr>
          </w:p>
        </w:tc>
        <w:tc>
          <w:tcPr>
            <w:tcW w:w="850" w:type="dxa"/>
            <w:shd w:val="clear" w:color="auto" w:fill="auto"/>
            <w:vAlign w:val="center"/>
          </w:tcPr>
          <w:p w:rsidR="003C3E90" w:rsidRPr="007001F1" w:rsidRDefault="003C3E90" w:rsidP="00AE38ED">
            <w:pPr>
              <w:jc w:val="center"/>
              <w:rPr>
                <w:ins w:id="2771" w:author="Autor"/>
                <w:b/>
                <w:bCs/>
                <w:color w:val="000000"/>
              </w:rPr>
            </w:pPr>
          </w:p>
        </w:tc>
        <w:tc>
          <w:tcPr>
            <w:tcW w:w="1701" w:type="dxa"/>
            <w:shd w:val="clear" w:color="auto" w:fill="auto"/>
            <w:vAlign w:val="center"/>
          </w:tcPr>
          <w:p w:rsidR="003C3E90" w:rsidRPr="007001F1" w:rsidRDefault="003C3E90" w:rsidP="00AE38ED">
            <w:pPr>
              <w:jc w:val="center"/>
              <w:rPr>
                <w:ins w:id="2772" w:author="Auto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del w:id="2773" w:author="Autor">
              <w:r w:rsidDel="003C3E90">
                <w:rPr>
                  <w:color w:val="000000"/>
                  <w:sz w:val="22"/>
                  <w:szCs w:val="22"/>
                </w:rPr>
                <w:delText>28</w:delText>
              </w:r>
            </w:del>
            <w:ins w:id="2774" w:author="Autor">
              <w:r w:rsidR="003C3E90">
                <w:rPr>
                  <w:color w:val="000000"/>
                  <w:sz w:val="22"/>
                  <w:szCs w:val="22"/>
                </w:rPr>
                <w:t>32</w:t>
              </w:r>
            </w:ins>
          </w:p>
        </w:tc>
        <w:tc>
          <w:tcPr>
            <w:tcW w:w="4820" w:type="dxa"/>
            <w:gridSpan w:val="2"/>
            <w:shd w:val="clear" w:color="auto" w:fill="auto"/>
            <w:vAlign w:val="center"/>
          </w:tcPr>
          <w:p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ins w:id="2775" w:author="Autor">
              <w:r w:rsidR="00367306">
                <w:rPr>
                  <w:color w:val="000000"/>
                  <w:sz w:val="22"/>
                  <w:szCs w:val="22"/>
                </w:rPr>
                <w:t xml:space="preserve"> </w:t>
              </w:r>
            </w:ins>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pPr>
              <w:jc w:val="center"/>
              <w:rPr>
                <w:color w:val="000000"/>
              </w:rPr>
            </w:pPr>
            <w:ins w:id="2776" w:author="Autor">
              <w:r>
                <w:rPr>
                  <w:color w:val="000000"/>
                  <w:sz w:val="22"/>
                  <w:szCs w:val="22"/>
                </w:rPr>
                <w:t>33</w:t>
              </w:r>
            </w:ins>
            <w:del w:id="2777" w:author="Autor">
              <w:r w:rsidR="00AE38ED" w:rsidDel="003C3E90">
                <w:rPr>
                  <w:color w:val="000000"/>
                  <w:sz w:val="22"/>
                  <w:szCs w:val="22"/>
                </w:rPr>
                <w:delText>29</w:delText>
              </w:r>
            </w:del>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45"/>
        </w:trPr>
        <w:tc>
          <w:tcPr>
            <w:tcW w:w="582" w:type="dxa"/>
            <w:shd w:val="clear" w:color="auto" w:fill="auto"/>
            <w:noWrap/>
            <w:vAlign w:val="center"/>
          </w:tcPr>
          <w:p w:rsidR="00AE38ED" w:rsidRDefault="00AE38ED">
            <w:pPr>
              <w:rPr>
                <w:color w:val="000000"/>
              </w:rPr>
            </w:pPr>
            <w:del w:id="2778" w:author="Autor">
              <w:r w:rsidDel="003C3E90">
                <w:rPr>
                  <w:color w:val="000000"/>
                  <w:sz w:val="22"/>
                  <w:szCs w:val="22"/>
                </w:rPr>
                <w:delText xml:space="preserve">  30</w:delText>
              </w:r>
            </w:del>
          </w:p>
        </w:tc>
        <w:tc>
          <w:tcPr>
            <w:tcW w:w="4820" w:type="dxa"/>
            <w:gridSpan w:val="2"/>
            <w:shd w:val="clear" w:color="auto" w:fill="auto"/>
            <w:vAlign w:val="center"/>
          </w:tcPr>
          <w:p w:rsidR="00AE38ED" w:rsidRPr="007001F1" w:rsidRDefault="00AE38ED" w:rsidP="00AE38ED">
            <w:pPr>
              <w:jc w:val="both"/>
            </w:pPr>
            <w:del w:id="2779" w:author="Autor">
              <w:r w:rsidRPr="007001F1" w:rsidDel="003C3E90">
                <w:rPr>
                  <w:color w:val="000000"/>
                  <w:sz w:val="22"/>
                  <w:szCs w:val="22"/>
                </w:rPr>
                <w:delText xml:space="preserve">Obsahuje výzva na predkladanie ponúk </w:delText>
              </w:r>
              <w:r w:rsidDel="003C3E90">
                <w:rPr>
                  <w:color w:val="000000"/>
                  <w:sz w:val="22"/>
                  <w:szCs w:val="22"/>
                </w:rPr>
                <w:delText>náležitosti podľa § 60</w:delText>
              </w:r>
              <w:r w:rsidRPr="007001F1" w:rsidDel="003C3E90">
                <w:rPr>
                  <w:color w:val="000000"/>
                  <w:sz w:val="22"/>
                  <w:szCs w:val="22"/>
                </w:rPr>
                <w:delText xml:space="preserve"> ods. 2 ZVO?</w:delText>
              </w:r>
            </w:del>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84A99">
        <w:trPr>
          <w:trHeight w:val="859"/>
        </w:trPr>
        <w:tc>
          <w:tcPr>
            <w:tcW w:w="582" w:type="dxa"/>
            <w:vMerge w:val="restart"/>
            <w:shd w:val="clear" w:color="auto" w:fill="auto"/>
            <w:noWrap/>
            <w:vAlign w:val="center"/>
          </w:tcPr>
          <w:p w:rsidR="003C3E90" w:rsidRDefault="003C3E90" w:rsidP="00AE38ED">
            <w:pPr>
              <w:jc w:val="center"/>
              <w:rPr>
                <w:color w:val="000000"/>
              </w:rPr>
            </w:pPr>
            <w:r>
              <w:rPr>
                <w:color w:val="000000"/>
                <w:sz w:val="22"/>
                <w:szCs w:val="22"/>
              </w:rPr>
              <w:t>3</w:t>
            </w:r>
            <w:ins w:id="2780" w:author="Autor">
              <w:r>
                <w:rPr>
                  <w:color w:val="000000"/>
                  <w:sz w:val="22"/>
                  <w:szCs w:val="22"/>
                </w:rPr>
                <w:t>4</w:t>
              </w:r>
            </w:ins>
            <w:del w:id="2781" w:author="Autor">
              <w:r w:rsidDel="003C3E90">
                <w:rPr>
                  <w:color w:val="000000"/>
                  <w:sz w:val="22"/>
                  <w:szCs w:val="22"/>
                </w:rPr>
                <w:delText>1</w:delText>
              </w:r>
            </w:del>
          </w:p>
        </w:tc>
        <w:tc>
          <w:tcPr>
            <w:tcW w:w="4820" w:type="dxa"/>
            <w:gridSpan w:val="2"/>
            <w:shd w:val="clear" w:color="auto" w:fill="auto"/>
            <w:vAlign w:val="center"/>
          </w:tcPr>
          <w:p w:rsidR="003C3E90" w:rsidRPr="007001F1" w:rsidRDefault="003C3E90" w:rsidP="00AE38ED">
            <w:pPr>
              <w:jc w:val="both"/>
            </w:pPr>
            <w:ins w:id="2782" w:author="Auto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w:t>
              </w:r>
              <w:r w:rsidRPr="005044F5">
                <w:rPr>
                  <w:color w:val="000000"/>
                  <w:sz w:val="22"/>
                  <w:szCs w:val="22"/>
                </w:rPr>
                <w:lastRenderedPageBreak/>
                <w:t xml:space="preserve">nákupného systému </w:t>
              </w:r>
              <w:r>
                <w:rPr>
                  <w:color w:val="000000"/>
                  <w:sz w:val="22"/>
                  <w:szCs w:val="22"/>
                </w:rPr>
                <w:t>a obsahovala náležitosti podľa § 61 ods. 8 ZVO?</w:t>
              </w:r>
            </w:ins>
            <w:del w:id="2783" w:author="Autor">
              <w:r w:rsidRPr="007001F1" w:rsidDel="003C3E90">
                <w:rPr>
                  <w:color w:val="000000"/>
                  <w:sz w:val="22"/>
                  <w:szCs w:val="22"/>
                </w:rPr>
                <w:delText xml:space="preserve">Vyhodnocoval verejný obstarávateľ ponuky na základe kritérií </w:delText>
              </w:r>
              <w:r w:rsidDel="003C3E90">
                <w:rPr>
                  <w:color w:val="000000"/>
                  <w:sz w:val="22"/>
                  <w:szCs w:val="22"/>
                </w:rPr>
                <w:delText>uvedených v oznámení o vyhlásení verejného obstarávania, príp. spresnených vo výzve na predkladanie ponúk a</w:delText>
              </w:r>
              <w:r w:rsidRPr="007001F1" w:rsidDel="003C3E90">
                <w:rPr>
                  <w:color w:val="000000"/>
                  <w:sz w:val="22"/>
                  <w:szCs w:val="22"/>
                </w:rPr>
                <w:delText xml:space="preserve"> v súlade s § 44 ZVO?</w:delText>
              </w:r>
            </w:del>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184A99">
        <w:trPr>
          <w:trHeight w:val="859"/>
          <w:ins w:id="2784" w:author="Autor"/>
        </w:trPr>
        <w:tc>
          <w:tcPr>
            <w:tcW w:w="582" w:type="dxa"/>
            <w:vMerge/>
            <w:shd w:val="clear" w:color="auto" w:fill="auto"/>
            <w:noWrap/>
            <w:vAlign w:val="center"/>
          </w:tcPr>
          <w:p w:rsidR="003C3E90" w:rsidRDefault="003C3E90" w:rsidP="00AE38ED">
            <w:pPr>
              <w:jc w:val="center"/>
              <w:rPr>
                <w:ins w:id="2785" w:author="Autor"/>
                <w:color w:val="000000"/>
                <w:sz w:val="22"/>
                <w:szCs w:val="22"/>
              </w:rPr>
            </w:pPr>
          </w:p>
        </w:tc>
        <w:tc>
          <w:tcPr>
            <w:tcW w:w="4820" w:type="dxa"/>
            <w:gridSpan w:val="2"/>
            <w:shd w:val="clear" w:color="auto" w:fill="auto"/>
            <w:vAlign w:val="center"/>
          </w:tcPr>
          <w:p w:rsidR="003C3E90" w:rsidRPr="007001F1" w:rsidRDefault="003C3E90" w:rsidP="00AE38ED">
            <w:pPr>
              <w:jc w:val="both"/>
              <w:rPr>
                <w:ins w:id="2786" w:author="Autor"/>
                <w:color w:val="000000"/>
                <w:sz w:val="22"/>
                <w:szCs w:val="22"/>
              </w:rPr>
            </w:pPr>
            <w:ins w:id="2787" w:author="Auto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ins>
          </w:p>
        </w:tc>
        <w:tc>
          <w:tcPr>
            <w:tcW w:w="567" w:type="dxa"/>
            <w:shd w:val="clear" w:color="auto" w:fill="auto"/>
            <w:vAlign w:val="center"/>
          </w:tcPr>
          <w:p w:rsidR="003C3E90" w:rsidRPr="007001F1" w:rsidRDefault="003C3E90" w:rsidP="00AE38ED">
            <w:pPr>
              <w:jc w:val="center"/>
              <w:rPr>
                <w:ins w:id="2788" w:author="Autor"/>
                <w:b/>
                <w:bCs/>
                <w:color w:val="000000"/>
              </w:rPr>
            </w:pPr>
          </w:p>
        </w:tc>
        <w:tc>
          <w:tcPr>
            <w:tcW w:w="567" w:type="dxa"/>
            <w:shd w:val="clear" w:color="auto" w:fill="auto"/>
            <w:vAlign w:val="center"/>
          </w:tcPr>
          <w:p w:rsidR="003C3E90" w:rsidRPr="007001F1" w:rsidRDefault="003C3E90" w:rsidP="00AE38ED">
            <w:pPr>
              <w:jc w:val="center"/>
              <w:rPr>
                <w:ins w:id="2789" w:author="Autor"/>
                <w:b/>
                <w:bCs/>
                <w:color w:val="000000"/>
              </w:rPr>
            </w:pPr>
          </w:p>
        </w:tc>
        <w:tc>
          <w:tcPr>
            <w:tcW w:w="850" w:type="dxa"/>
            <w:shd w:val="clear" w:color="auto" w:fill="auto"/>
            <w:vAlign w:val="center"/>
          </w:tcPr>
          <w:p w:rsidR="003C3E90" w:rsidRPr="007001F1" w:rsidRDefault="003C3E90" w:rsidP="00AE38ED">
            <w:pPr>
              <w:jc w:val="center"/>
              <w:rPr>
                <w:ins w:id="2790" w:author="Autor"/>
                <w:b/>
                <w:bCs/>
                <w:color w:val="000000"/>
              </w:rPr>
            </w:pPr>
          </w:p>
        </w:tc>
        <w:tc>
          <w:tcPr>
            <w:tcW w:w="1701" w:type="dxa"/>
            <w:shd w:val="clear" w:color="auto" w:fill="auto"/>
            <w:vAlign w:val="center"/>
          </w:tcPr>
          <w:p w:rsidR="003C3E90" w:rsidRPr="007001F1" w:rsidRDefault="003C3E90" w:rsidP="00AE38ED">
            <w:pPr>
              <w:jc w:val="center"/>
              <w:rPr>
                <w:ins w:id="2791" w:author="Auto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t>3</w:t>
            </w:r>
            <w:ins w:id="2792" w:author="Autor">
              <w:r w:rsidR="003C3E90">
                <w:rPr>
                  <w:color w:val="000000"/>
                  <w:sz w:val="22"/>
                  <w:szCs w:val="22"/>
                </w:rPr>
                <w:t>5</w:t>
              </w:r>
            </w:ins>
            <w:del w:id="2793" w:author="Autor">
              <w:r w:rsidDel="003C3E90">
                <w:rPr>
                  <w:color w:val="000000"/>
                  <w:sz w:val="22"/>
                  <w:szCs w:val="22"/>
                </w:rPr>
                <w:delText>2</w:delText>
              </w:r>
            </w:del>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07"/>
        </w:trPr>
        <w:tc>
          <w:tcPr>
            <w:tcW w:w="582" w:type="dxa"/>
            <w:shd w:val="clear" w:color="auto" w:fill="auto"/>
            <w:noWrap/>
            <w:vAlign w:val="center"/>
          </w:tcPr>
          <w:p w:rsidR="00AE38ED" w:rsidRDefault="00AE38ED" w:rsidP="00AE38ED">
            <w:pPr>
              <w:jc w:val="center"/>
              <w:rPr>
                <w:color w:val="000000"/>
              </w:rPr>
            </w:pPr>
            <w:r>
              <w:rPr>
                <w:color w:val="000000"/>
                <w:sz w:val="22"/>
                <w:szCs w:val="22"/>
              </w:rPr>
              <w:t>3</w:t>
            </w:r>
            <w:ins w:id="2794" w:author="Autor">
              <w:r w:rsidR="003C3E90">
                <w:rPr>
                  <w:color w:val="000000"/>
                  <w:sz w:val="22"/>
                  <w:szCs w:val="22"/>
                </w:rPr>
                <w:t>6</w:t>
              </w:r>
            </w:ins>
            <w:del w:id="2795" w:author="Autor">
              <w:r w:rsidDel="003C3E90">
                <w:rPr>
                  <w:color w:val="000000"/>
                  <w:sz w:val="22"/>
                  <w:szCs w:val="22"/>
                </w:rPr>
                <w:delText>3</w:delText>
              </w:r>
            </w:del>
          </w:p>
        </w:tc>
        <w:tc>
          <w:tcPr>
            <w:tcW w:w="4820" w:type="dxa"/>
            <w:gridSpan w:val="2"/>
            <w:shd w:val="clear" w:color="auto" w:fill="auto"/>
            <w:vAlign w:val="center"/>
          </w:tcPr>
          <w:p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7"/>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ins w:id="2796" w:author="Autor">
              <w:r w:rsidR="003C3E90">
                <w:rPr>
                  <w:color w:val="000000"/>
                  <w:sz w:val="22"/>
                  <w:szCs w:val="22"/>
                </w:rPr>
                <w:t>7</w:t>
              </w:r>
            </w:ins>
            <w:del w:id="2797" w:author="Autor">
              <w:r w:rsidDel="003C3E90">
                <w:rPr>
                  <w:color w:val="000000"/>
                  <w:sz w:val="22"/>
                  <w:szCs w:val="22"/>
                </w:rPr>
                <w:delText>4</w:delText>
              </w:r>
            </w:del>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7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ins w:id="2798" w:author="Autor">
              <w:r w:rsidR="003C3E90">
                <w:rPr>
                  <w:color w:val="000000"/>
                  <w:sz w:val="22"/>
                  <w:szCs w:val="22"/>
                </w:rPr>
                <w:t>8</w:t>
              </w:r>
            </w:ins>
            <w:del w:id="2799" w:author="Autor">
              <w:r w:rsidR="009949E6" w:rsidDel="003C3E90">
                <w:rPr>
                  <w:color w:val="000000"/>
                  <w:sz w:val="22"/>
                  <w:szCs w:val="22"/>
                </w:rPr>
                <w:delText>5</w:delText>
              </w:r>
            </w:del>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288"/>
        </w:trPr>
        <w:tc>
          <w:tcPr>
            <w:tcW w:w="582" w:type="dxa"/>
            <w:vMerge w:val="restart"/>
            <w:shd w:val="clear" w:color="auto" w:fill="auto"/>
            <w:noWrap/>
            <w:hideMark/>
          </w:tcPr>
          <w:p w:rsidR="00AE38ED" w:rsidRPr="007001F1" w:rsidRDefault="00AE38ED" w:rsidP="00AE38ED">
            <w:pPr>
              <w:jc w:val="center"/>
              <w:rPr>
                <w:color w:val="000000"/>
              </w:rPr>
            </w:pPr>
          </w:p>
          <w:p w:rsidR="00AE38ED" w:rsidRPr="007001F1" w:rsidRDefault="00AE38ED">
            <w:pPr>
              <w:jc w:val="center"/>
              <w:rPr>
                <w:color w:val="000000"/>
              </w:rPr>
            </w:pPr>
            <w:r>
              <w:rPr>
                <w:color w:val="000000"/>
                <w:sz w:val="22"/>
                <w:szCs w:val="22"/>
              </w:rPr>
              <w:t>3</w:t>
            </w:r>
            <w:ins w:id="2800" w:author="Autor">
              <w:r w:rsidR="003C3E90">
                <w:rPr>
                  <w:color w:val="000000"/>
                  <w:sz w:val="22"/>
                  <w:szCs w:val="22"/>
                </w:rPr>
                <w:t>9</w:t>
              </w:r>
            </w:ins>
            <w:del w:id="2801" w:author="Autor">
              <w:r w:rsidR="009949E6" w:rsidDel="003C3E90">
                <w:rPr>
                  <w:color w:val="000000"/>
                  <w:sz w:val="22"/>
                  <w:szCs w:val="22"/>
                </w:rPr>
                <w:delText>6</w:delText>
              </w:r>
            </w:del>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AE38ED">
            <w:pPr>
              <w:jc w:val="center"/>
              <w:rPr>
                <w:color w:val="000000"/>
              </w:rPr>
            </w:pPr>
            <w:del w:id="2802" w:author="Autor">
              <w:r w:rsidDel="003C3E90">
                <w:rPr>
                  <w:color w:val="000000"/>
                  <w:sz w:val="22"/>
                  <w:szCs w:val="22"/>
                </w:rPr>
                <w:delText>3</w:delText>
              </w:r>
              <w:r w:rsidR="009949E6" w:rsidDel="003C3E90">
                <w:rPr>
                  <w:color w:val="000000"/>
                  <w:sz w:val="22"/>
                  <w:szCs w:val="22"/>
                </w:rPr>
                <w:delText>7</w:delText>
              </w:r>
            </w:del>
            <w:ins w:id="2803" w:author="Autor">
              <w:r w:rsidR="003C3E90">
                <w:rPr>
                  <w:color w:val="000000"/>
                  <w:sz w:val="22"/>
                  <w:szCs w:val="22"/>
                </w:rPr>
                <w:t>40</w:t>
              </w:r>
            </w:ins>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AE38ED">
            <w:pPr>
              <w:jc w:val="center"/>
              <w:rPr>
                <w:color w:val="000000"/>
              </w:rPr>
            </w:pPr>
            <w:del w:id="2804" w:author="Autor">
              <w:r w:rsidDel="003C3E90">
                <w:rPr>
                  <w:color w:val="000000"/>
                  <w:sz w:val="22"/>
                  <w:szCs w:val="22"/>
                </w:rPr>
                <w:delText>3</w:delText>
              </w:r>
              <w:r w:rsidR="009949E6" w:rsidDel="003C3E90">
                <w:rPr>
                  <w:color w:val="000000"/>
                  <w:sz w:val="22"/>
                  <w:szCs w:val="22"/>
                </w:rPr>
                <w:delText>8</w:delText>
              </w:r>
            </w:del>
            <w:ins w:id="2805" w:author="Autor">
              <w:r w:rsidR="003C3E90">
                <w:rPr>
                  <w:color w:val="000000"/>
                  <w:sz w:val="22"/>
                  <w:szCs w:val="22"/>
                </w:rPr>
                <w:t>41</w:t>
              </w:r>
            </w:ins>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AE38ED">
            <w:pPr>
              <w:jc w:val="center"/>
              <w:rPr>
                <w:color w:val="000000"/>
              </w:rPr>
            </w:pPr>
            <w:del w:id="2806" w:author="Autor">
              <w:r w:rsidDel="003C3E90">
                <w:rPr>
                  <w:color w:val="000000"/>
                  <w:sz w:val="22"/>
                  <w:szCs w:val="22"/>
                </w:rPr>
                <w:lastRenderedPageBreak/>
                <w:delText>3</w:delText>
              </w:r>
              <w:r w:rsidR="009949E6" w:rsidDel="003C3E90">
                <w:rPr>
                  <w:color w:val="000000"/>
                  <w:sz w:val="22"/>
                  <w:szCs w:val="22"/>
                </w:rPr>
                <w:delText>9</w:delText>
              </w:r>
            </w:del>
            <w:ins w:id="2807" w:author="Autor">
              <w:r w:rsidR="003C3E90">
                <w:rPr>
                  <w:color w:val="000000"/>
                  <w:sz w:val="22"/>
                  <w:szCs w:val="22"/>
                </w:rPr>
                <w:t>42</w:t>
              </w:r>
            </w:ins>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9949E6" w:rsidP="003C3E90">
            <w:pPr>
              <w:jc w:val="center"/>
              <w:rPr>
                <w:color w:val="000000"/>
              </w:rPr>
            </w:pPr>
            <w:del w:id="2808" w:author="Autor">
              <w:r w:rsidDel="003C3E90">
                <w:rPr>
                  <w:color w:val="000000"/>
                  <w:sz w:val="22"/>
                  <w:szCs w:val="22"/>
                </w:rPr>
                <w:delText>40</w:delText>
              </w:r>
            </w:del>
            <w:ins w:id="2809" w:author="Autor">
              <w:r w:rsidR="003C3E90">
                <w:rPr>
                  <w:color w:val="000000"/>
                  <w:sz w:val="22"/>
                  <w:szCs w:val="22"/>
                </w:rPr>
                <w:t>43</w:t>
              </w:r>
            </w:ins>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ins w:id="2810" w:author="Autor">
              <w:r w:rsidR="00B16726">
                <w:rPr>
                  <w:color w:val="000000"/>
                  <w:sz w:val="22"/>
                  <w:szCs w:val="22"/>
                </w:rPr>
                <w:t xml:space="preserve"> </w:t>
              </w:r>
            </w:ins>
            <w:r w:rsidRPr="007001F1">
              <w:rPr>
                <w:color w:val="000000"/>
                <w:sz w:val="22"/>
                <w:szCs w:val="22"/>
              </w:rPr>
              <w:t>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9949E6" w:rsidP="00AE38ED">
            <w:pPr>
              <w:jc w:val="center"/>
              <w:rPr>
                <w:color w:val="000000"/>
              </w:rPr>
            </w:pPr>
            <w:r>
              <w:rPr>
                <w:color w:val="000000"/>
                <w:sz w:val="22"/>
                <w:szCs w:val="22"/>
              </w:rPr>
              <w:t>4</w:t>
            </w:r>
            <w:ins w:id="2811" w:author="Autor">
              <w:r w:rsidR="003C3E90">
                <w:rPr>
                  <w:color w:val="000000"/>
                  <w:sz w:val="22"/>
                  <w:szCs w:val="22"/>
                </w:rPr>
                <w:t>4</w:t>
              </w:r>
            </w:ins>
            <w:del w:id="2812" w:author="Autor">
              <w:r w:rsidDel="003C3E90">
                <w:rPr>
                  <w:color w:val="000000"/>
                  <w:sz w:val="22"/>
                  <w:szCs w:val="22"/>
                </w:rPr>
                <w:delText>1</w:delText>
              </w:r>
            </w:del>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B82B81" w:rsidRPr="007001F1" w:rsidTr="00184A99">
        <w:trPr>
          <w:trHeight w:val="406"/>
          <w:ins w:id="2813" w:author="Autor"/>
        </w:trPr>
        <w:tc>
          <w:tcPr>
            <w:tcW w:w="582" w:type="dxa"/>
            <w:vMerge/>
            <w:shd w:val="clear" w:color="auto" w:fill="auto"/>
            <w:noWrap/>
            <w:vAlign w:val="center"/>
          </w:tcPr>
          <w:p w:rsidR="00B82B81" w:rsidRDefault="00B82B81" w:rsidP="00AE38ED">
            <w:pPr>
              <w:jc w:val="center"/>
              <w:rPr>
                <w:ins w:id="2814" w:author="Autor"/>
                <w:color w:val="000000"/>
                <w:sz w:val="22"/>
                <w:szCs w:val="22"/>
              </w:rPr>
            </w:pPr>
          </w:p>
        </w:tc>
        <w:tc>
          <w:tcPr>
            <w:tcW w:w="4820" w:type="dxa"/>
            <w:gridSpan w:val="2"/>
            <w:shd w:val="clear" w:color="auto" w:fill="auto"/>
            <w:vAlign w:val="center"/>
          </w:tcPr>
          <w:p w:rsidR="00B82B81" w:rsidRPr="007001F1" w:rsidRDefault="00B82B81" w:rsidP="00AE38ED">
            <w:pPr>
              <w:jc w:val="both"/>
              <w:rPr>
                <w:ins w:id="2815" w:author="Autor"/>
                <w:color w:val="000000"/>
                <w:sz w:val="22"/>
                <w:szCs w:val="22"/>
              </w:rPr>
            </w:pPr>
            <w:ins w:id="2816" w:author="Auto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ins>
          </w:p>
        </w:tc>
        <w:tc>
          <w:tcPr>
            <w:tcW w:w="567" w:type="dxa"/>
            <w:shd w:val="clear" w:color="auto" w:fill="auto"/>
            <w:vAlign w:val="center"/>
          </w:tcPr>
          <w:p w:rsidR="00B82B81" w:rsidRPr="007001F1" w:rsidRDefault="00B82B81" w:rsidP="00AE38ED">
            <w:pPr>
              <w:jc w:val="center"/>
              <w:rPr>
                <w:ins w:id="2817" w:author="Autor"/>
                <w:b/>
                <w:bCs/>
                <w:color w:val="000000"/>
              </w:rPr>
            </w:pPr>
          </w:p>
        </w:tc>
        <w:tc>
          <w:tcPr>
            <w:tcW w:w="567" w:type="dxa"/>
            <w:shd w:val="clear" w:color="auto" w:fill="auto"/>
            <w:vAlign w:val="center"/>
          </w:tcPr>
          <w:p w:rsidR="00B82B81" w:rsidRPr="007001F1" w:rsidRDefault="00B82B81" w:rsidP="00AE38ED">
            <w:pPr>
              <w:jc w:val="center"/>
              <w:rPr>
                <w:ins w:id="2818" w:author="Autor"/>
                <w:b/>
                <w:bCs/>
                <w:color w:val="000000"/>
              </w:rPr>
            </w:pPr>
          </w:p>
        </w:tc>
        <w:tc>
          <w:tcPr>
            <w:tcW w:w="850" w:type="dxa"/>
            <w:shd w:val="clear" w:color="auto" w:fill="auto"/>
            <w:vAlign w:val="center"/>
          </w:tcPr>
          <w:p w:rsidR="00B82B81" w:rsidRPr="007001F1" w:rsidRDefault="00B82B81" w:rsidP="00AE38ED">
            <w:pPr>
              <w:jc w:val="center"/>
              <w:rPr>
                <w:ins w:id="2819" w:author="Autor"/>
                <w:b/>
                <w:bCs/>
                <w:color w:val="000000"/>
              </w:rPr>
            </w:pPr>
          </w:p>
        </w:tc>
        <w:tc>
          <w:tcPr>
            <w:tcW w:w="1701" w:type="dxa"/>
            <w:shd w:val="clear" w:color="auto" w:fill="auto"/>
            <w:vAlign w:val="center"/>
          </w:tcPr>
          <w:p w:rsidR="00B82B81" w:rsidRPr="007001F1" w:rsidRDefault="00B82B81" w:rsidP="00AE38ED">
            <w:pPr>
              <w:jc w:val="center"/>
              <w:rPr>
                <w:ins w:id="2820" w:author="Auto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B82B81" w:rsidRDefault="00B82B81">
            <w:pPr>
              <w:pStyle w:val="Odsekzoznamu"/>
              <w:numPr>
                <w:ilvl w:val="0"/>
                <w:numId w:val="34"/>
              </w:numPr>
              <w:ind w:left="5" w:firstLine="142"/>
              <w:jc w:val="both"/>
              <w:rPr>
                <w:color w:val="000000"/>
                <w:rPrChange w:id="2821" w:author="Autor">
                  <w:rPr/>
                </w:rPrChange>
              </w:rPr>
              <w:pPrChange w:id="2822" w:author="Autor">
                <w:pPr>
                  <w:jc w:val="both"/>
                </w:pPr>
              </w:pPrChange>
            </w:pPr>
            <w:ins w:id="2823" w:author="Auto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ins>
            <w:del w:id="2824" w:author="Autor">
              <w:r w:rsidR="00AE38ED" w:rsidRPr="00B82B81" w:rsidDel="00B82B81">
                <w:rPr>
                  <w:color w:val="000000"/>
                  <w:sz w:val="22"/>
                  <w:szCs w:val="22"/>
                  <w:rPrChange w:id="2825" w:author="Autor">
                    <w:rPr/>
                  </w:rPrChange>
                </w:rPr>
                <w:delText>b) Sú subdodávatelia úspešného uchádzača, ktorí majú povinnosť zapisovať sa do registra partnerov verejného sektora, zapísaní v registri partnerov verejného sektora</w:delText>
              </w:r>
            </w:del>
            <w:ins w:id="2826" w:author="Autor">
              <w:del w:id="2827" w:author="Autor">
                <w:r w:rsidR="008F5BD7" w:rsidRPr="00B82B81" w:rsidDel="00B82B81">
                  <w:rPr>
                    <w:color w:val="000000"/>
                    <w:sz w:val="22"/>
                    <w:szCs w:val="22"/>
                    <w:rPrChange w:id="2828" w:author="Autor">
                      <w:rPr/>
                    </w:rPrChange>
                  </w:rPr>
                  <w:delText xml:space="preserve"> </w:delText>
                </w:r>
                <w:r w:rsidR="008F5BD7" w:rsidRPr="00B82B81" w:rsidDel="00B82B81">
                  <w:rPr>
                    <w:sz w:val="22"/>
                    <w:szCs w:val="22"/>
                    <w:rPrChange w:id="2829" w:author="Autor">
                      <w:rPr/>
                    </w:rPrChange>
                  </w:rPr>
                  <w:delText>(ak relevantné)</w:delText>
                </w:r>
              </w:del>
            </w:ins>
            <w:del w:id="2830" w:author="Autor">
              <w:r w:rsidR="00AE38ED" w:rsidRPr="00B82B81" w:rsidDel="00B82B81">
                <w:rPr>
                  <w:color w:val="000000"/>
                  <w:sz w:val="22"/>
                  <w:szCs w:val="22"/>
                  <w:rPrChange w:id="2831" w:author="Autor">
                    <w:rPr/>
                  </w:rPrChange>
                </w:rPr>
                <w:delText xml:space="preserve">?          </w:delText>
              </w:r>
            </w:del>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AE38ED">
            <w:pPr>
              <w:jc w:val="center"/>
              <w:rPr>
                <w:color w:val="000000"/>
              </w:rPr>
            </w:pPr>
            <w:r>
              <w:rPr>
                <w:color w:val="000000"/>
                <w:sz w:val="22"/>
                <w:szCs w:val="22"/>
              </w:rPr>
              <w:t>4</w:t>
            </w:r>
            <w:ins w:id="2832" w:author="Autor">
              <w:r w:rsidR="003C3E90">
                <w:rPr>
                  <w:color w:val="000000"/>
                  <w:sz w:val="22"/>
                  <w:szCs w:val="22"/>
                </w:rPr>
                <w:t>5</w:t>
              </w:r>
            </w:ins>
            <w:del w:id="2833" w:author="Autor">
              <w:r w:rsidR="009949E6" w:rsidDel="003C3E90">
                <w:rPr>
                  <w:color w:val="000000"/>
                  <w:sz w:val="22"/>
                  <w:szCs w:val="22"/>
                </w:rPr>
                <w:delText>2</w:delText>
              </w:r>
            </w:del>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Default="00AE38ED">
            <w:pPr>
              <w:jc w:val="center"/>
              <w:rPr>
                <w:color w:val="000000"/>
              </w:rPr>
            </w:pPr>
            <w:r>
              <w:rPr>
                <w:color w:val="000000"/>
                <w:sz w:val="22"/>
                <w:szCs w:val="22"/>
              </w:rPr>
              <w:t>4</w:t>
            </w:r>
            <w:ins w:id="2834" w:author="Autor">
              <w:r w:rsidR="003C3E90">
                <w:rPr>
                  <w:color w:val="000000"/>
                  <w:sz w:val="22"/>
                  <w:szCs w:val="22"/>
                </w:rPr>
                <w:t>6</w:t>
              </w:r>
            </w:ins>
            <w:del w:id="2835" w:author="Autor">
              <w:r w:rsidR="009949E6" w:rsidDel="003C3E90">
                <w:rPr>
                  <w:color w:val="000000"/>
                  <w:sz w:val="22"/>
                  <w:szCs w:val="22"/>
                </w:rPr>
                <w:delText>3</w:delText>
              </w:r>
            </w:del>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Default="00AE38ED" w:rsidP="00AE38ED">
            <w:pPr>
              <w:jc w:val="center"/>
              <w:rPr>
                <w:color w:val="000000"/>
              </w:rPr>
            </w:pPr>
            <w:r>
              <w:rPr>
                <w:color w:val="000000"/>
                <w:sz w:val="22"/>
                <w:szCs w:val="22"/>
              </w:rPr>
              <w:t>4</w:t>
            </w:r>
            <w:ins w:id="2836" w:author="Autor">
              <w:r w:rsidR="003C3E90">
                <w:rPr>
                  <w:color w:val="000000"/>
                  <w:sz w:val="22"/>
                  <w:szCs w:val="22"/>
                </w:rPr>
                <w:t>7</w:t>
              </w:r>
            </w:ins>
            <w:del w:id="2837" w:author="Autor">
              <w:r w:rsidR="009949E6" w:rsidDel="003C3E90">
                <w:rPr>
                  <w:color w:val="000000"/>
                  <w:sz w:val="22"/>
                  <w:szCs w:val="22"/>
                </w:rPr>
                <w:delText>4</w:delText>
              </w:r>
            </w:del>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300"/>
        </w:trPr>
        <w:tc>
          <w:tcPr>
            <w:tcW w:w="9087" w:type="dxa"/>
            <w:gridSpan w:val="7"/>
            <w:shd w:val="clear" w:color="auto" w:fill="auto"/>
            <w:noWrap/>
            <w:vAlign w:val="center"/>
          </w:tcPr>
          <w:p w:rsidR="00AE38ED" w:rsidRPr="007001F1" w:rsidRDefault="00AE38ED" w:rsidP="00AE38ED">
            <w:pPr>
              <w:jc w:val="both"/>
              <w:rPr>
                <w:b/>
                <w:sz w:val="20"/>
                <w:szCs w:val="20"/>
              </w:rPr>
            </w:pPr>
            <w:r w:rsidRPr="007001F1">
              <w:rPr>
                <w:b/>
                <w:sz w:val="20"/>
                <w:szCs w:val="20"/>
              </w:rPr>
              <w:t>VYJADRENIE</w:t>
            </w:r>
          </w:p>
          <w:p w:rsidR="00AE38ED" w:rsidRPr="007001F1" w:rsidRDefault="00AE38ED" w:rsidP="00AE38ED">
            <w:pPr>
              <w:jc w:val="both"/>
              <w:rPr>
                <w:sz w:val="20"/>
                <w:szCs w:val="20"/>
              </w:rPr>
            </w:pPr>
          </w:p>
          <w:p w:rsidR="00AE38ED" w:rsidRPr="00A20234" w:rsidRDefault="00AE38ED" w:rsidP="00AE38ED">
            <w:pPr>
              <w:jc w:val="both"/>
              <w:rPr>
                <w:sz w:val="20"/>
                <w:szCs w:val="20"/>
              </w:rPr>
            </w:pPr>
            <w:r w:rsidRPr="00A20234">
              <w:rPr>
                <w:sz w:val="20"/>
                <w:szCs w:val="20"/>
              </w:rPr>
              <w:t>Na základe overených skutočností potvrdzujem, že (uveďte jednu z možností v súlade s ustanovením § 7 ods. 3 zákona o finančnej kontrole).</w:t>
            </w:r>
            <w:r w:rsidRPr="00A20234">
              <w:rPr>
                <w:sz w:val="20"/>
                <w:szCs w:val="20"/>
              </w:rPr>
              <w:footnoteReference w:customMarkFollows="1" w:id="164"/>
              <w:t>[1]</w:t>
            </w:r>
          </w:p>
          <w:p w:rsidR="00AE38ED" w:rsidRPr="007001F1" w:rsidRDefault="00AE38ED" w:rsidP="00AE38ED">
            <w:pPr>
              <w:rPr>
                <w:b/>
                <w:bCs/>
                <w:color w:val="000000"/>
              </w:rPr>
            </w:pP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Kontrolu vykonal</w:t>
            </w:r>
            <w:ins w:id="2840" w:author="Autor">
              <w:r w:rsidR="00367306">
                <w:rPr>
                  <w:rStyle w:val="Odkaznapoznmkupodiarou"/>
                  <w:b/>
                  <w:bCs/>
                  <w:sz w:val="22"/>
                  <w:szCs w:val="22"/>
                </w:rPr>
                <w:footnoteReference w:customMarkFollows="1" w:id="165"/>
                <w:t>2</w:t>
              </w:r>
            </w:ins>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9087" w:type="dxa"/>
            <w:gridSpan w:val="7"/>
            <w:shd w:val="clear" w:color="auto" w:fill="auto"/>
            <w:noWrap/>
            <w:vAlign w:val="bottom"/>
            <w:hideMark/>
          </w:tcPr>
          <w:p w:rsidR="00AE38ED" w:rsidRPr="007001F1" w:rsidRDefault="00AE38ED" w:rsidP="00AE38ED">
            <w:pPr>
              <w:jc w:val="cente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lastRenderedPageBreak/>
              <w:t xml:space="preserve">Kontrolu </w:t>
            </w:r>
            <w:ins w:id="2842" w:author="Autor">
              <w:r w:rsidR="00E3352C">
                <w:rPr>
                  <w:b/>
                  <w:bCs/>
                  <w:sz w:val="22"/>
                  <w:szCs w:val="22"/>
                </w:rPr>
                <w:t>schválil</w:t>
              </w:r>
              <w:r w:rsidR="00E3352C" w:rsidRPr="007001F1" w:rsidDel="00E3352C">
                <w:rPr>
                  <w:b/>
                  <w:bCs/>
                  <w:sz w:val="22"/>
                  <w:szCs w:val="22"/>
                </w:rPr>
                <w:t xml:space="preserve"> </w:t>
              </w:r>
            </w:ins>
            <w:del w:id="2843" w:author="Autor">
              <w:r w:rsidRPr="007001F1" w:rsidDel="00E3352C">
                <w:rPr>
                  <w:b/>
                  <w:bCs/>
                  <w:sz w:val="22"/>
                  <w:szCs w:val="22"/>
                </w:rPr>
                <w:delText>vykonal</w:delText>
              </w:r>
            </w:del>
            <w:ins w:id="2844" w:author="Autor">
              <w:r w:rsidR="00367306">
                <w:rPr>
                  <w:rStyle w:val="Odkaznapoznmkupodiarou"/>
                  <w:b/>
                  <w:bCs/>
                  <w:sz w:val="22"/>
                  <w:szCs w:val="22"/>
                </w:rPr>
                <w:footnoteReference w:customMarkFollows="1" w:id="166"/>
                <w:t>3</w:t>
              </w:r>
            </w:ins>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bookmarkEnd w:id="2657"/>
    </w:tbl>
    <w:p w:rsidR="00F42686" w:rsidRDefault="00F42686" w:rsidP="00D2171A"/>
    <w:p w:rsidR="00F42686" w:rsidRDefault="00F42686" w:rsidP="00D2171A"/>
    <w:p w:rsidR="00F42686" w:rsidRDefault="00F42686" w:rsidP="00D2171A"/>
    <w:p w:rsidR="00F42686" w:rsidRPr="007001F1" w:rsidRDefault="00F42686" w:rsidP="009F38F5"/>
    <w:sectPr w:rsidR="00F42686" w:rsidRPr="007001F1" w:rsidSect="00736F22">
      <w:headerReference w:type="default" r:id="rId15"/>
      <w:footerReference w:type="default" r:id="rId16"/>
      <w:headerReference w:type="first" r:id="rId17"/>
      <w:footerReference w:type="first" r:id="rId18"/>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46" w:rsidRDefault="00646C46" w:rsidP="00617EE4">
      <w:r>
        <w:separator/>
      </w:r>
    </w:p>
  </w:endnote>
  <w:endnote w:type="continuationSeparator" w:id="0">
    <w:p w:rsidR="00646C46" w:rsidRDefault="00646C46"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FB5" w:rsidRPr="00274846" w:rsidRDefault="009C1FB5"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48BD5A5"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rsidR="009C1FB5" w:rsidRPr="00274846" w:rsidRDefault="009C1FB5"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5670B1">
      <w:rPr>
        <w:noProof/>
      </w:rPr>
      <w:t>217</w:t>
    </w:r>
    <w:r>
      <w:rPr>
        <w:noProof/>
      </w:rPr>
      <w:fldChar w:fldCharType="end"/>
    </w:r>
  </w:p>
  <w:p w:rsidR="009C1FB5" w:rsidRPr="00274846" w:rsidRDefault="009C1FB5"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FB5" w:rsidRPr="00274846" w:rsidRDefault="009C1FB5"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ABBD3AF"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rsidR="009C1FB5" w:rsidRPr="00274846" w:rsidRDefault="009C1FB5"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5670B1">
      <w:rPr>
        <w:noProof/>
      </w:rPr>
      <w:t>1</w:t>
    </w:r>
    <w:r>
      <w:rPr>
        <w:noProof/>
      </w:rPr>
      <w:fldChar w:fldCharType="end"/>
    </w:r>
  </w:p>
  <w:p w:rsidR="009C1FB5" w:rsidRPr="00274846" w:rsidRDefault="009C1FB5"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46" w:rsidRDefault="00646C46" w:rsidP="00617EE4">
      <w:r>
        <w:separator/>
      </w:r>
    </w:p>
  </w:footnote>
  <w:footnote w:type="continuationSeparator" w:id="0">
    <w:p w:rsidR="00646C46" w:rsidRDefault="00646C46" w:rsidP="00617EE4">
      <w:r>
        <w:continuationSeparator/>
      </w:r>
    </w:p>
  </w:footnote>
  <w:footnote w:id="1">
    <w:p w:rsidR="009C1FB5" w:rsidRDefault="009C1FB5" w:rsidP="00A20234">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13" w:author="Autor">
        <w:r>
          <w:t xml:space="preserve"> (v opačnom prípade je RO oprávnený tento výrok odstrániť alebo uviesť neuplatňuje sa)</w:t>
        </w:r>
      </w:ins>
      <w:r>
        <w:t>.</w:t>
      </w:r>
      <w:ins w:id="114" w:author="Autor">
        <w:r>
          <w:t xml:space="preserve"> Ak je výrok povinným údajom, uvádza sa </w:t>
        </w:r>
        <w:r w:rsidRPr="00667D83">
          <w:rPr>
            <w:u w:val="single"/>
            <w:rPrChange w:id="115" w:author="Autor">
              <w:rPr/>
            </w:rPrChange>
          </w:rPr>
          <w:t>pri každej osobe osobitne</w:t>
        </w:r>
        <w:r>
          <w:t>.</w:t>
        </w:r>
      </w:ins>
      <w:r>
        <w:t xml:space="preserve"> </w:t>
      </w:r>
    </w:p>
    <w:p w:rsidR="009C1FB5" w:rsidRDefault="009C1FB5" w:rsidP="00A20234">
      <w:pPr>
        <w:pStyle w:val="Textpoznmkypodiarou"/>
      </w:pPr>
    </w:p>
  </w:footnote>
  <w:footnote w:id="2">
    <w:p w:rsidR="009C1FB5" w:rsidRDefault="009C1FB5" w:rsidP="0087289A">
      <w:pPr>
        <w:pStyle w:val="Textpoznmkypodiarou"/>
      </w:pPr>
      <w:ins w:id="11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rsidR="009C1FB5" w:rsidDel="00E3352C" w:rsidRDefault="009C1FB5" w:rsidP="0087289A">
      <w:pPr>
        <w:pStyle w:val="Textpoznmkypodiarou"/>
        <w:rPr>
          <w:del w:id="122" w:author="Autor"/>
        </w:rPr>
      </w:pPr>
      <w:ins w:id="123" w:author="Autor">
        <w:del w:id="124" w:author="Autor">
          <w:r w:rsidDel="00E3352C">
            <w:rPr>
              <w:rStyle w:val="Odkaznapoznmkupodiarou"/>
            </w:rPr>
            <w:delText>3</w:delText>
          </w:r>
          <w:r w:rsidDel="00E3352C">
            <w:delText xml:space="preserve"> </w:delText>
          </w:r>
        </w:del>
      </w:ins>
      <w:del w:id="125" w:author="Autor">
        <w:r w:rsidRPr="00744A1E" w:rsidDel="00E3352C">
          <w:delText xml:space="preserve">RO uvedie meno, priezvisko a pozíciu </w:delText>
        </w:r>
        <w:r w:rsidDel="00E3352C">
          <w:delText xml:space="preserve">štatutárneho orgánu alebo ním určeného </w:delText>
        </w:r>
        <w:r w:rsidRPr="00744A1E" w:rsidDel="00E3352C">
          <w:delText>vedúceho zamestnanca.</w:delText>
        </w:r>
      </w:del>
    </w:p>
  </w:footnote>
  <w:footnote w:id="4">
    <w:p w:rsidR="009C1FB5" w:rsidRDefault="009C1FB5" w:rsidP="0087289A">
      <w:pPr>
        <w:pStyle w:val="Textpoznmkypodiarou"/>
        <w:rPr>
          <w:ins w:id="126" w:author="Autor"/>
        </w:rPr>
      </w:pPr>
      <w:ins w:id="127"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 w:id="5">
    <w:p w:rsidR="009C1FB5" w:rsidRDefault="009C1FB5"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06"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6">
    <w:p w:rsidR="009C1FB5" w:rsidRDefault="009C1FB5" w:rsidP="00617EE4">
      <w:pPr>
        <w:pStyle w:val="Textpoznmkypodiarou"/>
      </w:pPr>
      <w:ins w:id="20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
    <w:p w:rsidR="009C1FB5" w:rsidRDefault="009C1FB5" w:rsidP="00617EE4">
      <w:pPr>
        <w:pStyle w:val="Textpoznmkypodiarou"/>
      </w:pPr>
      <w:ins w:id="212"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8">
    <w:p w:rsidR="009C1FB5" w:rsidRDefault="009C1FB5"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61"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9">
    <w:p w:rsidR="009C1FB5" w:rsidRDefault="009C1FB5" w:rsidP="00617EE4">
      <w:pPr>
        <w:pStyle w:val="Textpoznmkypodiarou"/>
      </w:pPr>
      <w:ins w:id="263"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9C1FB5" w:rsidRDefault="009C1FB5" w:rsidP="00617EE4">
      <w:pPr>
        <w:pStyle w:val="Textpoznmkypodiarou"/>
      </w:pPr>
      <w:ins w:id="267"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1">
    <w:p w:rsidR="009C1FB5" w:rsidRDefault="009C1FB5"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320"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12">
    <w:p w:rsidR="009C1FB5" w:rsidRDefault="009C1FB5" w:rsidP="00617EE4">
      <w:pPr>
        <w:pStyle w:val="Textpoznmkypodiarou"/>
      </w:pPr>
      <w:ins w:id="322"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
    <w:p w:rsidR="009C1FB5" w:rsidRDefault="009C1FB5" w:rsidP="00617EE4">
      <w:pPr>
        <w:pStyle w:val="Textpoznmkypodiarou"/>
      </w:pPr>
      <w:ins w:id="326"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4">
    <w:p w:rsidR="009C1FB5" w:rsidRDefault="009C1FB5"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348"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15">
    <w:p w:rsidR="009C1FB5" w:rsidRDefault="009C1FB5" w:rsidP="00617EE4">
      <w:pPr>
        <w:pStyle w:val="Textpoznmkypodiarou"/>
      </w:pPr>
      <w:ins w:id="350"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9C1FB5" w:rsidRDefault="009C1FB5" w:rsidP="00617EE4">
      <w:pPr>
        <w:pStyle w:val="Textpoznmkypodiarou"/>
      </w:pPr>
      <w:ins w:id="354"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7">
    <w:p w:rsidR="009C1FB5" w:rsidRDefault="009C1FB5" w:rsidP="00C16B4B">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374"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18">
    <w:p w:rsidR="009C1FB5" w:rsidRDefault="009C1FB5">
      <w:pPr>
        <w:pStyle w:val="Textpoznmkypodiarou"/>
      </w:pPr>
      <w:ins w:id="376"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del w:id="377" w:author="Autor">
        <w:r w:rsidRPr="00744A1E" w:rsidDel="00A56EE6">
          <w:delText xml:space="preserve">RO uvedie meno, priezvisko a pozíciu </w:delText>
        </w:r>
        <w:r w:rsidDel="00A56EE6">
          <w:delText xml:space="preserve">štatutárneho orgánu alebo ním určeného </w:delText>
        </w:r>
        <w:r w:rsidRPr="00744A1E" w:rsidDel="00A56EE6">
          <w:delText>vedúceho zamestnanca.</w:delText>
        </w:r>
      </w:del>
    </w:p>
  </w:footnote>
  <w:footnote w:id="19">
    <w:p w:rsidR="009C1FB5" w:rsidRDefault="009C1FB5">
      <w:pPr>
        <w:pStyle w:val="Textpoznmkypodiarou"/>
      </w:pPr>
      <w:ins w:id="381"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 w:id="20">
    <w:p w:rsidR="009C1FB5" w:rsidRDefault="009C1FB5" w:rsidP="00C16B4B">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410"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21">
    <w:p w:rsidR="009C1FB5" w:rsidRDefault="009C1FB5" w:rsidP="00BD5BEF">
      <w:pPr>
        <w:pStyle w:val="Textpoznmkypodiarou"/>
      </w:pPr>
      <w:ins w:id="412"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9C1FB5" w:rsidRDefault="009C1FB5" w:rsidP="00BD5BEF">
      <w:pPr>
        <w:pStyle w:val="Textpoznmkypodiarou"/>
      </w:pPr>
      <w:ins w:id="416"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23">
    <w:p w:rsidR="009C1FB5" w:rsidRDefault="009C1FB5"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455"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24">
    <w:p w:rsidR="009C1FB5" w:rsidRDefault="009C1FB5" w:rsidP="00BD5BEF">
      <w:pPr>
        <w:pStyle w:val="Textpoznmkypodiarou"/>
      </w:pPr>
      <w:ins w:id="457"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5">
    <w:p w:rsidR="009C1FB5" w:rsidRDefault="009C1FB5" w:rsidP="00BD5BEF">
      <w:pPr>
        <w:pStyle w:val="Textpoznmkypodiarou"/>
      </w:pPr>
      <w:ins w:id="461"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26">
    <w:p w:rsidR="009C1FB5" w:rsidRDefault="009C1FB5" w:rsidP="00C16B4B">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528" w:author="Autor">
        <w:r>
          <w:t xml:space="preserve"> (v opačnom prípade je RO oprávnený tento výrok odstrániť alebo uviesť neuplatňuje sa). Ak je výrok povinným údajom, uvádza sa </w:t>
        </w:r>
        <w:r w:rsidRPr="004D5BE1">
          <w:rPr>
            <w:u w:val="single"/>
          </w:rPr>
          <w:t>pri každej osobe osobitne</w:t>
        </w:r>
      </w:ins>
      <w:r>
        <w:t xml:space="preserve">. </w:t>
      </w:r>
    </w:p>
    <w:p w:rsidR="009C1FB5" w:rsidRDefault="009C1FB5" w:rsidP="006605DD">
      <w:pPr>
        <w:pStyle w:val="Textpoznmkypodiarou"/>
      </w:pPr>
    </w:p>
  </w:footnote>
  <w:footnote w:id="27">
    <w:p w:rsidR="009C1FB5" w:rsidRDefault="009C1FB5" w:rsidP="008031FE">
      <w:pPr>
        <w:pStyle w:val="Textpoznmkypodiarou"/>
      </w:pPr>
      <w:ins w:id="530"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9C1FB5" w:rsidRDefault="009C1FB5" w:rsidP="008031FE">
      <w:pPr>
        <w:pStyle w:val="Textpoznmkypodiarou"/>
      </w:pPr>
      <w:ins w:id="534"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29">
    <w:p w:rsidR="009C1FB5" w:rsidRDefault="009C1FB5"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549"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550" w:author="Autor">
        <w:r w:rsidDel="00C16B4B">
          <w:delText>.</w:delText>
        </w:r>
      </w:del>
      <w:r>
        <w:t xml:space="preserve"> </w:t>
      </w:r>
    </w:p>
    <w:p w:rsidR="009C1FB5" w:rsidRDefault="009C1FB5" w:rsidP="006605DD">
      <w:pPr>
        <w:pStyle w:val="Textpoznmkypodiarou"/>
      </w:pPr>
    </w:p>
  </w:footnote>
  <w:footnote w:id="30">
    <w:p w:rsidR="009C1FB5" w:rsidRDefault="009C1FB5" w:rsidP="006302BF">
      <w:pPr>
        <w:pStyle w:val="Textpoznmkypodiarou"/>
      </w:pPr>
      <w:ins w:id="552"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1">
    <w:p w:rsidR="009C1FB5" w:rsidRDefault="009C1FB5" w:rsidP="006302BF">
      <w:pPr>
        <w:pStyle w:val="Textpoznmkypodiarou"/>
      </w:pPr>
      <w:ins w:id="556"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32">
    <w:p w:rsidR="009C1FB5" w:rsidRDefault="009C1FB5"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767" w:author="Autor">
        <w:r>
          <w:t xml:space="preserve"> </w:t>
        </w:r>
      </w:ins>
      <w:del w:id="768" w:author="Autor">
        <w:r w:rsidDel="00312282">
          <w:delText>.</w:delText>
        </w:r>
      </w:del>
      <w:ins w:id="769" w:author="Autor">
        <w:r>
          <w:t xml:space="preserve">(v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33">
    <w:p w:rsidR="009C1FB5" w:rsidRDefault="009C1FB5" w:rsidP="00F92AC2">
      <w:pPr>
        <w:pStyle w:val="Textpoznmkypodiarou"/>
      </w:pPr>
      <w:ins w:id="773"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9C1FB5" w:rsidRDefault="009C1FB5" w:rsidP="00F92AC2">
      <w:pPr>
        <w:pStyle w:val="Textpoznmkypodiarou"/>
      </w:pPr>
      <w:ins w:id="788"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35">
    <w:p w:rsidR="009C1FB5" w:rsidRDefault="009C1FB5"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831"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832" w:author="Autor">
        <w:r w:rsidDel="00312282">
          <w:delText>.</w:delText>
        </w:r>
      </w:del>
      <w:r>
        <w:t xml:space="preserve"> </w:t>
      </w:r>
    </w:p>
    <w:p w:rsidR="009C1FB5" w:rsidRDefault="009C1FB5" w:rsidP="006605DD">
      <w:pPr>
        <w:pStyle w:val="Textpoznmkypodiarou"/>
      </w:pPr>
    </w:p>
  </w:footnote>
  <w:footnote w:id="36">
    <w:p w:rsidR="009C1FB5" w:rsidRDefault="009C1FB5" w:rsidP="005365A3">
      <w:pPr>
        <w:pStyle w:val="Textpoznmkypodiarou"/>
      </w:pPr>
      <w:ins w:id="834"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7">
    <w:p w:rsidR="009C1FB5" w:rsidRDefault="009C1FB5" w:rsidP="005365A3">
      <w:pPr>
        <w:pStyle w:val="Textpoznmkypodiarou"/>
      </w:pPr>
      <w:ins w:id="838"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38">
    <w:p w:rsidR="009C1FB5" w:rsidRDefault="009C1FB5"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861"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862" w:author="Autor">
        <w:r w:rsidDel="00312282">
          <w:delText xml:space="preserve">. </w:delText>
        </w:r>
      </w:del>
    </w:p>
    <w:p w:rsidR="009C1FB5" w:rsidRDefault="009C1FB5" w:rsidP="006605DD">
      <w:pPr>
        <w:pStyle w:val="Textpoznmkypodiarou"/>
      </w:pPr>
    </w:p>
  </w:footnote>
  <w:footnote w:id="39">
    <w:p w:rsidR="009C1FB5" w:rsidRDefault="009C1FB5" w:rsidP="008F29BE">
      <w:pPr>
        <w:pStyle w:val="Textpoznmkypodiarou"/>
      </w:pPr>
      <w:ins w:id="865"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9C1FB5" w:rsidDel="00A90B4D" w:rsidRDefault="009C1FB5" w:rsidP="008F29BE">
      <w:pPr>
        <w:pStyle w:val="Textpoznmkypodiarou"/>
        <w:rPr>
          <w:del w:id="866" w:author="Autor"/>
        </w:rPr>
      </w:pPr>
    </w:p>
  </w:footnote>
  <w:footnote w:id="40">
    <w:p w:rsidR="009C1FB5" w:rsidRDefault="009C1FB5" w:rsidP="008F29BE">
      <w:pPr>
        <w:pStyle w:val="Textpoznmkypodiarou"/>
      </w:pPr>
      <w:ins w:id="871"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41">
    <w:p w:rsidR="009C1FB5" w:rsidRDefault="009C1FB5" w:rsidP="00312282">
      <w:pPr>
        <w:pStyle w:val="Textpoznmkypodiarou"/>
        <w:ind w:left="142" w:hanging="142"/>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889"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890" w:author="Autor">
        <w:r w:rsidDel="00312282">
          <w:delText xml:space="preserve">. </w:delText>
        </w:r>
      </w:del>
    </w:p>
    <w:p w:rsidR="009C1FB5" w:rsidRDefault="009C1FB5" w:rsidP="006605DD">
      <w:pPr>
        <w:pStyle w:val="Textpoznmkypodiarou"/>
      </w:pPr>
    </w:p>
  </w:footnote>
  <w:footnote w:id="42">
    <w:p w:rsidR="009C1FB5" w:rsidRDefault="009C1FB5" w:rsidP="00901910">
      <w:pPr>
        <w:pStyle w:val="Textpoznmkypodiarou"/>
      </w:pPr>
      <w:ins w:id="892"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3">
    <w:p w:rsidR="009C1FB5" w:rsidRDefault="009C1FB5" w:rsidP="00901910">
      <w:pPr>
        <w:pStyle w:val="Textpoznmkypodiarou"/>
      </w:pPr>
      <w:ins w:id="896"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44">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912"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913" w:author="Autor">
        <w:r w:rsidDel="00312282">
          <w:delText>.</w:delText>
        </w:r>
      </w:del>
      <w:r>
        <w:t xml:space="preserve"> </w:t>
      </w:r>
    </w:p>
    <w:p w:rsidR="009C1FB5" w:rsidRDefault="009C1FB5" w:rsidP="006605DD">
      <w:pPr>
        <w:pStyle w:val="Textpoznmkypodiarou"/>
      </w:pPr>
    </w:p>
  </w:footnote>
  <w:footnote w:id="45">
    <w:p w:rsidR="009C1FB5" w:rsidRDefault="009C1FB5" w:rsidP="00901910">
      <w:pPr>
        <w:pStyle w:val="Textpoznmkypodiarou"/>
      </w:pPr>
      <w:ins w:id="917"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9C1FB5" w:rsidRDefault="009C1FB5" w:rsidP="00901910">
      <w:pPr>
        <w:pStyle w:val="Textpoznmkypodiarou"/>
      </w:pPr>
      <w:ins w:id="921"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47">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957" w:author="Autor">
        <w:r w:rsidDel="00312282">
          <w:delText>.</w:delText>
        </w:r>
      </w:del>
      <w:ins w:id="958"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48">
    <w:p w:rsidR="009C1FB5" w:rsidRDefault="009C1FB5" w:rsidP="001F1C28">
      <w:pPr>
        <w:pStyle w:val="Textpoznmkypodiarou"/>
      </w:pPr>
      <w:ins w:id="960"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9">
    <w:p w:rsidR="009C1FB5" w:rsidRDefault="009C1FB5" w:rsidP="001F1C28">
      <w:pPr>
        <w:pStyle w:val="Textpoznmkypodiarou"/>
      </w:pPr>
      <w:ins w:id="964"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50">
    <w:p w:rsidR="009C1FB5" w:rsidRDefault="009C1FB5"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001"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002" w:author="Autor">
        <w:r w:rsidDel="00312282">
          <w:delText>.</w:delText>
        </w:r>
      </w:del>
      <w:r>
        <w:t xml:space="preserve"> </w:t>
      </w:r>
    </w:p>
    <w:p w:rsidR="009C1FB5" w:rsidRDefault="009C1FB5" w:rsidP="006605DD">
      <w:pPr>
        <w:pStyle w:val="Textpoznmkypodiarou"/>
      </w:pPr>
    </w:p>
  </w:footnote>
  <w:footnote w:id="51">
    <w:p w:rsidR="009C1FB5" w:rsidRDefault="009C1FB5" w:rsidP="001F1C28">
      <w:pPr>
        <w:pStyle w:val="Textpoznmkypodiarou"/>
      </w:pPr>
      <w:ins w:id="1004"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9C1FB5" w:rsidRDefault="009C1FB5" w:rsidP="001F1C28">
      <w:pPr>
        <w:pStyle w:val="Textpoznmkypodiarou"/>
      </w:pPr>
      <w:ins w:id="1008"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53">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031"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032" w:author="Autor">
        <w:r w:rsidDel="00312282">
          <w:delText xml:space="preserve">. </w:delText>
        </w:r>
      </w:del>
    </w:p>
    <w:p w:rsidR="009C1FB5" w:rsidRDefault="009C1FB5" w:rsidP="006605DD">
      <w:pPr>
        <w:pStyle w:val="Textpoznmkypodiarou"/>
      </w:pPr>
    </w:p>
  </w:footnote>
  <w:footnote w:id="54">
    <w:p w:rsidR="009C1FB5" w:rsidRDefault="009C1FB5" w:rsidP="00480283">
      <w:pPr>
        <w:pStyle w:val="Textpoznmkypodiarou"/>
      </w:pPr>
      <w:ins w:id="1034"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5">
    <w:p w:rsidR="009C1FB5" w:rsidRDefault="009C1FB5" w:rsidP="00480283">
      <w:pPr>
        <w:pStyle w:val="Textpoznmkypodiarou"/>
      </w:pPr>
      <w:ins w:id="1038"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56">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048"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049" w:author="Autor">
        <w:r w:rsidDel="00312282">
          <w:delText>.</w:delText>
        </w:r>
      </w:del>
      <w:r>
        <w:t xml:space="preserve"> </w:t>
      </w:r>
    </w:p>
    <w:p w:rsidR="009C1FB5" w:rsidRDefault="009C1FB5" w:rsidP="006605DD">
      <w:pPr>
        <w:pStyle w:val="Textpoznmkypodiarou"/>
      </w:pPr>
    </w:p>
  </w:footnote>
  <w:footnote w:id="57">
    <w:p w:rsidR="009C1FB5" w:rsidRDefault="009C1FB5" w:rsidP="00391DED">
      <w:pPr>
        <w:pStyle w:val="Textpoznmkypodiarou"/>
      </w:pPr>
      <w:ins w:id="1053"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9C1FB5" w:rsidRDefault="009C1FB5" w:rsidP="00391DED">
      <w:pPr>
        <w:pStyle w:val="Textpoznmkypodiarou"/>
      </w:pPr>
      <w:ins w:id="1057"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59">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095"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096" w:author="Autor">
        <w:r w:rsidDel="00312282">
          <w:delText xml:space="preserve">. </w:delText>
        </w:r>
      </w:del>
    </w:p>
    <w:p w:rsidR="009C1FB5" w:rsidRDefault="009C1FB5" w:rsidP="006605DD">
      <w:pPr>
        <w:pStyle w:val="Textpoznmkypodiarou"/>
      </w:pPr>
    </w:p>
  </w:footnote>
  <w:footnote w:id="60">
    <w:p w:rsidR="009C1FB5" w:rsidRDefault="009C1FB5" w:rsidP="00AC5799">
      <w:pPr>
        <w:pStyle w:val="Textpoznmkypodiarou"/>
      </w:pPr>
      <w:ins w:id="109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1">
    <w:p w:rsidR="009C1FB5" w:rsidRDefault="009C1FB5" w:rsidP="00AC5799">
      <w:pPr>
        <w:pStyle w:val="Textpoznmkypodiarou"/>
      </w:pPr>
      <w:ins w:id="1103"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p w:rsidR="009C1FB5" w:rsidDel="00A90B4D" w:rsidRDefault="009C1FB5" w:rsidP="00AC5799">
      <w:pPr>
        <w:pStyle w:val="Textpoznmkypodiarou"/>
        <w:rPr>
          <w:del w:id="1104" w:author="Autor"/>
        </w:rPr>
      </w:pPr>
    </w:p>
  </w:footnote>
  <w:footnote w:id="62">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148"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149" w:author="Autor">
        <w:r w:rsidDel="00312282">
          <w:delText xml:space="preserve">. </w:delText>
        </w:r>
      </w:del>
    </w:p>
    <w:p w:rsidR="009C1FB5" w:rsidRDefault="009C1FB5" w:rsidP="006605DD">
      <w:pPr>
        <w:pStyle w:val="Textpoznmkypodiarou"/>
      </w:pPr>
    </w:p>
  </w:footnote>
  <w:footnote w:id="63">
    <w:p w:rsidR="009C1FB5" w:rsidRDefault="009C1FB5" w:rsidP="00872D5A">
      <w:pPr>
        <w:pStyle w:val="Textpoznmkypodiarou"/>
      </w:pPr>
      <w:ins w:id="1151"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9C1FB5" w:rsidRDefault="009C1FB5" w:rsidP="00872D5A">
      <w:pPr>
        <w:pStyle w:val="Textpoznmkypodiarou"/>
      </w:pPr>
      <w:ins w:id="1155"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65">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1178" w:author="Autor">
        <w:r w:rsidDel="00312282">
          <w:delText>.</w:delText>
        </w:r>
      </w:del>
      <w:ins w:id="1179"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66">
    <w:p w:rsidR="009C1FB5" w:rsidRDefault="009C1FB5" w:rsidP="00675A3D">
      <w:pPr>
        <w:pStyle w:val="Textpoznmkypodiarou"/>
      </w:pPr>
      <w:ins w:id="1181"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7">
    <w:p w:rsidR="009C1FB5" w:rsidRDefault="009C1FB5" w:rsidP="00675A3D">
      <w:pPr>
        <w:pStyle w:val="Textpoznmkypodiarou"/>
      </w:pPr>
      <w:ins w:id="1185"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68">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1202" w:author="Autor">
        <w:r w:rsidDel="00312282">
          <w:delText>.</w:delText>
        </w:r>
      </w:del>
      <w:ins w:id="1203"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69">
    <w:p w:rsidR="009C1FB5" w:rsidRDefault="009C1FB5" w:rsidP="004602AE">
      <w:pPr>
        <w:pStyle w:val="Textpoznmkypodiarou"/>
      </w:pPr>
      <w:ins w:id="1205"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9C1FB5" w:rsidRDefault="009C1FB5" w:rsidP="004602AE">
      <w:pPr>
        <w:pStyle w:val="Textpoznmkypodiarou"/>
      </w:pPr>
      <w:ins w:id="1209"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71">
    <w:p w:rsidR="009C1FB5" w:rsidRDefault="009C1FB5"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245"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246" w:author="Autor">
        <w:r w:rsidDel="00312282">
          <w:delText>.</w:delText>
        </w:r>
      </w:del>
      <w:r>
        <w:t xml:space="preserve"> </w:t>
      </w:r>
    </w:p>
    <w:p w:rsidR="009C1FB5" w:rsidRDefault="009C1FB5" w:rsidP="006605DD">
      <w:pPr>
        <w:pStyle w:val="Textpoznmkypodiarou"/>
      </w:pPr>
    </w:p>
  </w:footnote>
  <w:footnote w:id="72">
    <w:p w:rsidR="009C1FB5" w:rsidRDefault="009C1FB5" w:rsidP="00C1211A">
      <w:pPr>
        <w:pStyle w:val="Textpoznmkypodiarou"/>
      </w:pPr>
      <w:ins w:id="124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3">
    <w:p w:rsidR="009C1FB5" w:rsidRDefault="009C1FB5" w:rsidP="00C1211A">
      <w:pPr>
        <w:pStyle w:val="Textpoznmkypodiarou"/>
      </w:pPr>
      <w:ins w:id="1252"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74">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335"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336" w:author="Autor">
        <w:r w:rsidDel="00312282">
          <w:delText>.</w:delText>
        </w:r>
      </w:del>
      <w:r>
        <w:t xml:space="preserve"> </w:t>
      </w:r>
    </w:p>
    <w:p w:rsidR="009C1FB5" w:rsidRDefault="009C1FB5" w:rsidP="006605DD">
      <w:pPr>
        <w:pStyle w:val="Textpoznmkypodiarou"/>
      </w:pPr>
    </w:p>
  </w:footnote>
  <w:footnote w:id="75">
    <w:p w:rsidR="009C1FB5" w:rsidRDefault="009C1FB5" w:rsidP="00C1211A">
      <w:pPr>
        <w:pStyle w:val="Textpoznmkypodiarou"/>
      </w:pPr>
      <w:ins w:id="133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9C1FB5" w:rsidDel="00A90B4D" w:rsidRDefault="009C1FB5" w:rsidP="00C1211A">
      <w:pPr>
        <w:pStyle w:val="Textpoznmkypodiarou"/>
        <w:rPr>
          <w:del w:id="1342" w:author="Autor"/>
        </w:rPr>
      </w:pPr>
      <w:ins w:id="1343"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p w:rsidR="009C1FB5" w:rsidDel="00A90B4D" w:rsidRDefault="009C1FB5" w:rsidP="00C1211A">
      <w:pPr>
        <w:pStyle w:val="Textpoznmkypodiarou"/>
        <w:rPr>
          <w:del w:id="1344" w:author="Autor"/>
        </w:rPr>
      </w:pPr>
    </w:p>
  </w:footnote>
  <w:footnote w:id="77">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364"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365" w:author="Autor">
        <w:r w:rsidDel="00312282">
          <w:delText xml:space="preserve">. </w:delText>
        </w:r>
      </w:del>
    </w:p>
    <w:p w:rsidR="009C1FB5" w:rsidRDefault="009C1FB5" w:rsidP="006605DD">
      <w:pPr>
        <w:pStyle w:val="Textpoznmkypodiarou"/>
      </w:pPr>
    </w:p>
  </w:footnote>
  <w:footnote w:id="78">
    <w:p w:rsidR="009C1FB5" w:rsidRDefault="009C1FB5" w:rsidP="00F2042D">
      <w:pPr>
        <w:pStyle w:val="Textpoznmkypodiarou"/>
      </w:pPr>
      <w:ins w:id="1367"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9">
    <w:p w:rsidR="009C1FB5" w:rsidRDefault="009C1FB5" w:rsidP="00F2042D">
      <w:pPr>
        <w:pStyle w:val="Textpoznmkypodiarou"/>
      </w:pPr>
      <w:ins w:id="1371"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80">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435"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436" w:author="Autor">
        <w:r w:rsidDel="00312282">
          <w:delText xml:space="preserve">. </w:delText>
        </w:r>
      </w:del>
    </w:p>
    <w:p w:rsidR="009C1FB5" w:rsidRDefault="009C1FB5" w:rsidP="006605DD">
      <w:pPr>
        <w:pStyle w:val="Textpoznmkypodiarou"/>
      </w:pPr>
    </w:p>
  </w:footnote>
  <w:footnote w:id="81">
    <w:p w:rsidR="009C1FB5" w:rsidRDefault="009C1FB5" w:rsidP="0086114A">
      <w:pPr>
        <w:pStyle w:val="Textpoznmkypodiarou"/>
      </w:pPr>
      <w:ins w:id="143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9C1FB5" w:rsidRDefault="009C1FB5" w:rsidP="0086114A">
      <w:pPr>
        <w:pStyle w:val="Textpoznmkypodiarou"/>
      </w:pPr>
      <w:ins w:id="1442"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83">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480"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481" w:author="Autor">
        <w:r w:rsidDel="00312282">
          <w:delText>.</w:delText>
        </w:r>
      </w:del>
      <w:r>
        <w:t xml:space="preserve"> </w:t>
      </w:r>
    </w:p>
    <w:p w:rsidR="009C1FB5" w:rsidRDefault="009C1FB5" w:rsidP="006605DD">
      <w:pPr>
        <w:pStyle w:val="Textpoznmkypodiarou"/>
      </w:pPr>
    </w:p>
  </w:footnote>
  <w:footnote w:id="84">
    <w:p w:rsidR="009C1FB5" w:rsidRDefault="009C1FB5" w:rsidP="0013438E">
      <w:pPr>
        <w:pStyle w:val="Textpoznmkypodiarou"/>
      </w:pPr>
      <w:ins w:id="1483"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5">
    <w:p w:rsidR="009C1FB5" w:rsidRDefault="009C1FB5" w:rsidP="0013438E">
      <w:pPr>
        <w:pStyle w:val="Textpoznmkypodiarou"/>
      </w:pPr>
      <w:ins w:id="1487"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86">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1532" w:author="Autor">
        <w:r w:rsidDel="00312282">
          <w:delText>.</w:delText>
        </w:r>
      </w:del>
      <w:ins w:id="1533"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87">
    <w:p w:rsidR="009C1FB5" w:rsidRDefault="009C1FB5" w:rsidP="00D314D2">
      <w:pPr>
        <w:pStyle w:val="Textpoznmkypodiarou"/>
      </w:pPr>
      <w:ins w:id="1535"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8">
    <w:p w:rsidR="009C1FB5" w:rsidRDefault="009C1FB5" w:rsidP="00D314D2">
      <w:pPr>
        <w:pStyle w:val="Textpoznmkypodiarou"/>
      </w:pPr>
      <w:ins w:id="1539"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89">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594"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595" w:author="Autor">
        <w:r w:rsidDel="00312282">
          <w:delText>.</w:delText>
        </w:r>
      </w:del>
      <w:r>
        <w:t xml:space="preserve"> </w:t>
      </w:r>
    </w:p>
    <w:p w:rsidR="009C1FB5" w:rsidRDefault="009C1FB5" w:rsidP="006605DD">
      <w:pPr>
        <w:pStyle w:val="Textpoznmkypodiarou"/>
      </w:pPr>
    </w:p>
  </w:footnote>
  <w:footnote w:id="90">
    <w:p w:rsidR="009C1FB5" w:rsidRDefault="009C1FB5" w:rsidP="00EF0684">
      <w:pPr>
        <w:pStyle w:val="Textpoznmkypodiarou"/>
      </w:pPr>
      <w:ins w:id="1597"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1">
    <w:p w:rsidR="009C1FB5" w:rsidRDefault="009C1FB5" w:rsidP="00EF0684">
      <w:pPr>
        <w:pStyle w:val="Textpoznmkypodiarou"/>
      </w:pPr>
      <w:ins w:id="1601"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92">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618"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619" w:author="Autor">
        <w:r w:rsidDel="00312282">
          <w:delText>.</w:delText>
        </w:r>
      </w:del>
      <w:r>
        <w:t xml:space="preserve"> </w:t>
      </w:r>
    </w:p>
    <w:p w:rsidR="009C1FB5" w:rsidRDefault="009C1FB5" w:rsidP="006605DD">
      <w:pPr>
        <w:pStyle w:val="Textpoznmkypodiarou"/>
      </w:pPr>
    </w:p>
  </w:footnote>
  <w:footnote w:id="93">
    <w:p w:rsidR="009C1FB5" w:rsidRDefault="009C1FB5" w:rsidP="000B6ACC">
      <w:pPr>
        <w:pStyle w:val="Textpoznmkypodiarou"/>
      </w:pPr>
      <w:ins w:id="1621"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4">
    <w:p w:rsidR="009C1FB5" w:rsidRDefault="009C1FB5" w:rsidP="000B6ACC">
      <w:pPr>
        <w:pStyle w:val="Textpoznmkypodiarou"/>
      </w:pPr>
      <w:ins w:id="1625"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95">
    <w:p w:rsidR="009C1FB5" w:rsidRDefault="009C1FB5" w:rsidP="00312282">
      <w:pPr>
        <w:pStyle w:val="Textpoznmkypodiarou"/>
        <w:tabs>
          <w:tab w:val="left" w:pos="0"/>
        </w:tabs>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665"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666" w:author="Autor">
        <w:r w:rsidDel="00312282">
          <w:delText>.</w:delText>
        </w:r>
      </w:del>
      <w:r>
        <w:t xml:space="preserve"> </w:t>
      </w:r>
    </w:p>
    <w:p w:rsidR="009C1FB5" w:rsidRDefault="009C1FB5" w:rsidP="006605DD">
      <w:pPr>
        <w:pStyle w:val="Textpoznmkypodiarou"/>
      </w:pPr>
    </w:p>
  </w:footnote>
  <w:footnote w:id="96">
    <w:p w:rsidR="009C1FB5" w:rsidRDefault="009C1FB5" w:rsidP="006D2003">
      <w:pPr>
        <w:pStyle w:val="Textpoznmkypodiarou"/>
      </w:pPr>
      <w:ins w:id="166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7">
    <w:p w:rsidR="009C1FB5" w:rsidRDefault="009C1FB5" w:rsidP="006D2003">
      <w:pPr>
        <w:pStyle w:val="Textpoznmkypodiarou"/>
      </w:pPr>
      <w:ins w:id="1672"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98">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775"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776" w:author="Autor">
        <w:r w:rsidDel="00312282">
          <w:delText>.</w:delText>
        </w:r>
      </w:del>
      <w:r>
        <w:t xml:space="preserve"> </w:t>
      </w:r>
    </w:p>
    <w:p w:rsidR="009C1FB5" w:rsidRDefault="009C1FB5" w:rsidP="006605DD">
      <w:pPr>
        <w:pStyle w:val="Textpoznmkypodiarou"/>
      </w:pPr>
    </w:p>
  </w:footnote>
  <w:footnote w:id="99">
    <w:p w:rsidR="009C1FB5" w:rsidRDefault="009C1FB5" w:rsidP="00990B09">
      <w:pPr>
        <w:pStyle w:val="Textpoznmkypodiarou"/>
      </w:pPr>
      <w:ins w:id="177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0">
    <w:p w:rsidR="009C1FB5" w:rsidRDefault="009C1FB5" w:rsidP="00990B09">
      <w:pPr>
        <w:pStyle w:val="Textpoznmkypodiarou"/>
      </w:pPr>
      <w:ins w:id="1782"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01">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797"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798" w:author="Autor">
        <w:r w:rsidDel="00312282">
          <w:delText>.</w:delText>
        </w:r>
      </w:del>
      <w:r>
        <w:t xml:space="preserve"> </w:t>
      </w:r>
    </w:p>
    <w:p w:rsidR="009C1FB5" w:rsidRDefault="009C1FB5" w:rsidP="006605DD">
      <w:pPr>
        <w:pStyle w:val="Textpoznmkypodiarou"/>
      </w:pPr>
    </w:p>
  </w:footnote>
  <w:footnote w:id="102">
    <w:p w:rsidR="009C1FB5" w:rsidRDefault="009C1FB5" w:rsidP="00675CE1">
      <w:pPr>
        <w:pStyle w:val="Textpoznmkypodiarou"/>
      </w:pPr>
      <w:ins w:id="1800"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3">
    <w:p w:rsidR="009C1FB5" w:rsidRDefault="009C1FB5" w:rsidP="00675CE1">
      <w:pPr>
        <w:pStyle w:val="Textpoznmkypodiarou"/>
      </w:pPr>
      <w:ins w:id="1804"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04">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830"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831" w:author="Autor">
        <w:r w:rsidDel="00312282">
          <w:delText xml:space="preserve">. </w:delText>
        </w:r>
      </w:del>
    </w:p>
    <w:p w:rsidR="009C1FB5" w:rsidRDefault="009C1FB5" w:rsidP="006605DD">
      <w:pPr>
        <w:pStyle w:val="Textpoznmkypodiarou"/>
      </w:pPr>
    </w:p>
  </w:footnote>
  <w:footnote w:id="105">
    <w:p w:rsidR="009C1FB5" w:rsidRDefault="009C1FB5" w:rsidP="00B0251E">
      <w:pPr>
        <w:pStyle w:val="Textpoznmkypodiarou"/>
      </w:pPr>
      <w:ins w:id="1833"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6">
    <w:p w:rsidR="009C1FB5" w:rsidRDefault="009C1FB5" w:rsidP="00B0251E">
      <w:pPr>
        <w:pStyle w:val="Textpoznmkypodiarou"/>
      </w:pPr>
      <w:ins w:id="1837"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07">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1874" w:author="Autor">
        <w:r w:rsidDel="00312282">
          <w:delText>.</w:delText>
        </w:r>
      </w:del>
      <w:ins w:id="1875"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108">
    <w:p w:rsidR="009C1FB5" w:rsidRDefault="009C1FB5" w:rsidP="009E3256">
      <w:pPr>
        <w:pStyle w:val="Textpoznmkypodiarou"/>
      </w:pPr>
      <w:ins w:id="1877"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9">
    <w:p w:rsidR="009C1FB5" w:rsidRDefault="009C1FB5" w:rsidP="009E3256">
      <w:pPr>
        <w:pStyle w:val="Textpoznmkypodiarou"/>
      </w:pPr>
      <w:ins w:id="1881"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10">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915"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916" w:author="Autor">
        <w:r w:rsidDel="00312282">
          <w:delText>.</w:delText>
        </w:r>
      </w:del>
      <w:r>
        <w:t xml:space="preserve"> </w:t>
      </w:r>
    </w:p>
    <w:p w:rsidR="009C1FB5" w:rsidRDefault="009C1FB5" w:rsidP="006605DD">
      <w:pPr>
        <w:pStyle w:val="Textpoznmkypodiarou"/>
      </w:pPr>
    </w:p>
  </w:footnote>
  <w:footnote w:id="111">
    <w:p w:rsidR="009C1FB5" w:rsidRDefault="009C1FB5" w:rsidP="009E3256">
      <w:pPr>
        <w:pStyle w:val="Textpoznmkypodiarou"/>
      </w:pPr>
      <w:ins w:id="191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2">
    <w:p w:rsidR="009C1FB5" w:rsidRDefault="009C1FB5" w:rsidP="009E3256">
      <w:pPr>
        <w:pStyle w:val="Textpoznmkypodiarou"/>
      </w:pPr>
      <w:ins w:id="1922"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13">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1976"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1977" w:author="Autor">
        <w:r w:rsidDel="00312282">
          <w:delText>.</w:delText>
        </w:r>
      </w:del>
      <w:r>
        <w:t xml:space="preserve"> </w:t>
      </w:r>
    </w:p>
    <w:p w:rsidR="009C1FB5" w:rsidRDefault="009C1FB5" w:rsidP="006605DD">
      <w:pPr>
        <w:pStyle w:val="Textpoznmkypodiarou"/>
      </w:pPr>
    </w:p>
  </w:footnote>
  <w:footnote w:id="114">
    <w:p w:rsidR="009C1FB5" w:rsidRDefault="009C1FB5" w:rsidP="007C5563">
      <w:pPr>
        <w:pStyle w:val="Textpoznmkypodiarou"/>
      </w:pPr>
      <w:ins w:id="1979"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5">
    <w:p w:rsidR="009C1FB5" w:rsidRDefault="009C1FB5" w:rsidP="007C5563">
      <w:pPr>
        <w:pStyle w:val="Textpoznmkypodiarou"/>
      </w:pPr>
      <w:ins w:id="1983"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16">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095"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096" w:author="Autor">
        <w:r w:rsidDel="00312282">
          <w:delText>.</w:delText>
        </w:r>
      </w:del>
      <w:r>
        <w:t xml:space="preserve"> </w:t>
      </w:r>
    </w:p>
    <w:p w:rsidR="009C1FB5" w:rsidRDefault="009C1FB5" w:rsidP="006605DD">
      <w:pPr>
        <w:pStyle w:val="Textpoznmkypodiarou"/>
      </w:pPr>
    </w:p>
  </w:footnote>
  <w:footnote w:id="117">
    <w:p w:rsidR="009C1FB5" w:rsidRDefault="009C1FB5" w:rsidP="007C5563">
      <w:pPr>
        <w:pStyle w:val="Textpoznmkypodiarou"/>
      </w:pPr>
      <w:ins w:id="209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8">
    <w:p w:rsidR="009C1FB5" w:rsidRDefault="009C1FB5" w:rsidP="007C5563">
      <w:pPr>
        <w:pStyle w:val="Textpoznmkypodiarou"/>
      </w:pPr>
      <w:ins w:id="2102"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19">
    <w:p w:rsidR="009C1FB5" w:rsidRDefault="009C1FB5" w:rsidP="00312282">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145"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146" w:author="Autor">
        <w:r w:rsidDel="00312282">
          <w:delText>.</w:delText>
        </w:r>
      </w:del>
      <w:r>
        <w:t xml:space="preserve"> </w:t>
      </w:r>
    </w:p>
    <w:p w:rsidR="009C1FB5" w:rsidRDefault="009C1FB5" w:rsidP="006605DD">
      <w:pPr>
        <w:pStyle w:val="Textpoznmkypodiarou"/>
      </w:pPr>
    </w:p>
  </w:footnote>
  <w:footnote w:id="120">
    <w:p w:rsidR="009C1FB5" w:rsidRDefault="009C1FB5" w:rsidP="00154B4F">
      <w:pPr>
        <w:pStyle w:val="Textpoznmkypodiarou"/>
      </w:pPr>
      <w:ins w:id="2148"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1">
    <w:p w:rsidR="009C1FB5" w:rsidRDefault="009C1FB5" w:rsidP="00154B4F">
      <w:pPr>
        <w:pStyle w:val="Textpoznmkypodiarou"/>
      </w:pPr>
      <w:ins w:id="2152"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22">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166"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167" w:author="Autor">
        <w:r w:rsidDel="00667D83">
          <w:delText xml:space="preserve">. </w:delText>
        </w:r>
      </w:del>
    </w:p>
    <w:p w:rsidR="009C1FB5" w:rsidRDefault="009C1FB5" w:rsidP="006605DD">
      <w:pPr>
        <w:pStyle w:val="Textpoznmkypodiarou"/>
      </w:pPr>
    </w:p>
  </w:footnote>
  <w:footnote w:id="123">
    <w:p w:rsidR="009C1FB5" w:rsidRDefault="009C1FB5" w:rsidP="00154B4F">
      <w:pPr>
        <w:pStyle w:val="Textpoznmkypodiarou"/>
      </w:pPr>
      <w:ins w:id="2169"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4">
    <w:p w:rsidR="009C1FB5" w:rsidRDefault="009C1FB5" w:rsidP="00154B4F">
      <w:pPr>
        <w:pStyle w:val="Textpoznmkypodiarou"/>
      </w:pPr>
      <w:ins w:id="2173"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25">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2182" w:author="Autor">
        <w:r w:rsidDel="00667D83">
          <w:delText>.</w:delText>
        </w:r>
      </w:del>
      <w:ins w:id="2183"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126">
    <w:p w:rsidR="009C1FB5" w:rsidRDefault="009C1FB5" w:rsidP="00154B4F">
      <w:pPr>
        <w:pStyle w:val="Textpoznmkypodiarou"/>
      </w:pPr>
      <w:ins w:id="2185"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7">
    <w:p w:rsidR="009C1FB5" w:rsidRDefault="009C1FB5" w:rsidP="00154B4F">
      <w:pPr>
        <w:pStyle w:val="Textpoznmkypodiarou"/>
      </w:pPr>
      <w:ins w:id="2189"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28">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204"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205" w:author="Autor">
        <w:r w:rsidDel="00667D83">
          <w:delText xml:space="preserve">. </w:delText>
        </w:r>
      </w:del>
    </w:p>
    <w:p w:rsidR="009C1FB5" w:rsidRDefault="009C1FB5" w:rsidP="006605DD">
      <w:pPr>
        <w:pStyle w:val="Textpoznmkypodiarou"/>
      </w:pPr>
    </w:p>
  </w:footnote>
  <w:footnote w:id="129">
    <w:p w:rsidR="009C1FB5" w:rsidRDefault="009C1FB5" w:rsidP="00D2171A">
      <w:pPr>
        <w:pStyle w:val="Textpoznmkypodiarou"/>
      </w:pPr>
      <w:ins w:id="2207"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0">
    <w:p w:rsidR="009C1FB5" w:rsidRDefault="009C1FB5" w:rsidP="00D2171A">
      <w:pPr>
        <w:pStyle w:val="Textpoznmkypodiarou"/>
      </w:pPr>
      <w:ins w:id="2211"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31">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221"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222" w:author="Autor">
        <w:r w:rsidDel="00667D83">
          <w:delText xml:space="preserve">. </w:delText>
        </w:r>
      </w:del>
    </w:p>
    <w:p w:rsidR="009C1FB5" w:rsidRDefault="009C1FB5" w:rsidP="006605DD">
      <w:pPr>
        <w:pStyle w:val="Textpoznmkypodiarou"/>
      </w:pPr>
    </w:p>
  </w:footnote>
  <w:footnote w:id="132">
    <w:p w:rsidR="009C1FB5" w:rsidRDefault="009C1FB5" w:rsidP="00D2171A">
      <w:pPr>
        <w:pStyle w:val="Textpoznmkypodiarou"/>
      </w:pPr>
      <w:ins w:id="2224"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3">
    <w:p w:rsidR="009C1FB5" w:rsidRDefault="009C1FB5" w:rsidP="00D2171A">
      <w:pPr>
        <w:pStyle w:val="Textpoznmkypodiarou"/>
      </w:pPr>
      <w:ins w:id="2228"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34">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2238" w:author="Autor">
        <w:r w:rsidDel="00667D83">
          <w:delText>.</w:delText>
        </w:r>
      </w:del>
      <w:ins w:id="2239"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135">
    <w:p w:rsidR="009C1FB5" w:rsidRDefault="009C1FB5" w:rsidP="006D56F1">
      <w:pPr>
        <w:pStyle w:val="Textpoznmkypodiarou"/>
      </w:pPr>
      <w:ins w:id="2241"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6">
    <w:p w:rsidR="009C1FB5" w:rsidRDefault="009C1FB5" w:rsidP="006D56F1">
      <w:pPr>
        <w:pStyle w:val="Textpoznmkypodiarou"/>
      </w:pPr>
      <w:ins w:id="2245"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37">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2248" w:author="Autor">
        <w:r w:rsidDel="00667D83">
          <w:delText>.</w:delText>
        </w:r>
      </w:del>
      <w:ins w:id="2249"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138">
    <w:p w:rsidR="009C1FB5" w:rsidRDefault="009C1FB5" w:rsidP="004D4533">
      <w:pPr>
        <w:pStyle w:val="Textpoznmkypodiarou"/>
      </w:pPr>
      <w:ins w:id="2251"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9">
    <w:p w:rsidR="009C1FB5" w:rsidRDefault="009C1FB5" w:rsidP="004D4533">
      <w:pPr>
        <w:pStyle w:val="Textpoznmkypodiarou"/>
      </w:pPr>
      <w:ins w:id="2255"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40">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2261" w:author="Autor">
        <w:r w:rsidDel="00667D83">
          <w:delText>.</w:delText>
        </w:r>
      </w:del>
      <w:ins w:id="2262"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6605DD">
      <w:pPr>
        <w:pStyle w:val="Textpoznmkypodiarou"/>
      </w:pPr>
    </w:p>
  </w:footnote>
  <w:footnote w:id="141">
    <w:p w:rsidR="009C1FB5" w:rsidRDefault="009C1FB5" w:rsidP="004D4533">
      <w:pPr>
        <w:pStyle w:val="Textpoznmkypodiarou"/>
      </w:pPr>
      <w:ins w:id="2264"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2">
    <w:p w:rsidR="009C1FB5" w:rsidRDefault="009C1FB5" w:rsidP="004D4533">
      <w:pPr>
        <w:pStyle w:val="Textpoznmkypodiarou"/>
      </w:pPr>
      <w:ins w:id="2268"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43">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274"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275" w:author="Autor">
        <w:r w:rsidDel="00667D83">
          <w:delText>.</w:delText>
        </w:r>
      </w:del>
      <w:r>
        <w:t xml:space="preserve"> </w:t>
      </w:r>
    </w:p>
    <w:p w:rsidR="009C1FB5" w:rsidRDefault="009C1FB5" w:rsidP="006605DD">
      <w:pPr>
        <w:pStyle w:val="Textpoznmkypodiarou"/>
      </w:pPr>
    </w:p>
  </w:footnote>
  <w:footnote w:id="144">
    <w:p w:rsidR="009C1FB5" w:rsidRDefault="009C1FB5" w:rsidP="00231620">
      <w:pPr>
        <w:pStyle w:val="Textpoznmkypodiarou"/>
      </w:pPr>
      <w:ins w:id="2277"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5">
    <w:p w:rsidR="009C1FB5" w:rsidRDefault="009C1FB5" w:rsidP="00231620">
      <w:pPr>
        <w:pStyle w:val="Textpoznmkypodiarou"/>
      </w:pPr>
      <w:ins w:id="2281"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46">
    <w:p w:rsidR="009C1FB5" w:rsidRDefault="009C1FB5" w:rsidP="006605DD">
      <w:pPr>
        <w:pStyle w:val="Textpoznmkypodiarou"/>
        <w:ind w:left="284" w:hanging="284"/>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293"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294" w:author="Autor">
        <w:r w:rsidDel="00667D83">
          <w:delText>.</w:delText>
        </w:r>
      </w:del>
      <w:r>
        <w:t xml:space="preserve"> </w:t>
      </w:r>
    </w:p>
    <w:p w:rsidR="009C1FB5" w:rsidRDefault="009C1FB5" w:rsidP="006605DD">
      <w:pPr>
        <w:pStyle w:val="Textpoznmkypodiarou"/>
      </w:pPr>
    </w:p>
  </w:footnote>
  <w:footnote w:id="147">
    <w:p w:rsidR="009C1FB5" w:rsidRPr="003D7CC4" w:rsidRDefault="009C1FB5" w:rsidP="00E4470E">
      <w:pPr>
        <w:pStyle w:val="Textpoznmkypodiarou"/>
        <w:jc w:val="both"/>
      </w:pPr>
      <w:ins w:id="2296" w:author="Autor">
        <w:r>
          <w:rPr>
            <w:rStyle w:val="Odkaznapoznmkupodiarou"/>
          </w:rPr>
          <w:t>2</w:t>
        </w:r>
        <w:r>
          <w:t xml:space="preserve"> </w:t>
        </w:r>
      </w:ins>
      <w:r>
        <w:t>R</w:t>
      </w:r>
      <w:r w:rsidRPr="003D7CC4">
        <w:t>O uvedie meno, priezvisko a pozíciu všetkých zamestnancov, ktorí danú kontrolu vykonali okrem štatutárneho orgánu alebo ním určeného vedúceho zamestnanca. Každý zamestnanec sa uvedie osobitne.</w:t>
      </w:r>
    </w:p>
  </w:footnote>
  <w:footnote w:id="148">
    <w:p w:rsidR="009C1FB5" w:rsidRDefault="009C1FB5" w:rsidP="00E4470E">
      <w:pPr>
        <w:pStyle w:val="Textpoznmkypodiarou"/>
        <w:rPr>
          <w:rFonts w:ascii="Century Gothic" w:hAnsi="Century Gothic"/>
          <w:sz w:val="16"/>
          <w:szCs w:val="16"/>
        </w:rPr>
      </w:pPr>
      <w:ins w:id="2300" w:author="Autor">
        <w:r>
          <w:rPr>
            <w:rStyle w:val="Odkaznapoznmkupodiarou"/>
          </w:rPr>
          <w:t>3</w:t>
        </w:r>
        <w:r>
          <w:t xml:space="preserve"> </w:t>
        </w:r>
      </w:ins>
      <w:r>
        <w:t>R</w:t>
      </w:r>
      <w:r w:rsidRPr="003D7CC4">
        <w:t>O uvedie meno, priezvisko a pozíciu štatutárneho orgánu alebo ním určeného vedúceho zamestnanca.</w:t>
      </w:r>
    </w:p>
  </w:footnote>
  <w:footnote w:id="149">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308"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309" w:author="Autor">
        <w:r w:rsidDel="00667D83">
          <w:delText xml:space="preserve">. </w:delText>
        </w:r>
      </w:del>
    </w:p>
    <w:p w:rsidR="009C1FB5" w:rsidRDefault="009C1FB5" w:rsidP="006605DD">
      <w:pPr>
        <w:pStyle w:val="Textpoznmkypodiarou"/>
      </w:pPr>
    </w:p>
  </w:footnote>
  <w:footnote w:id="150">
    <w:p w:rsidR="009C1FB5" w:rsidRDefault="009C1FB5" w:rsidP="001B6240">
      <w:pPr>
        <w:pStyle w:val="Textpoznmkypodiarou"/>
        <w:jc w:val="both"/>
        <w:rPr>
          <w:rFonts w:ascii="Century Gothic" w:hAnsi="Century Gothic"/>
          <w:sz w:val="16"/>
          <w:szCs w:val="16"/>
        </w:rPr>
      </w:pPr>
      <w:ins w:id="2311" w:author="Autor">
        <w:r>
          <w:rPr>
            <w:rStyle w:val="Odkaznapoznmkupodiarou"/>
          </w:rPr>
          <w:t>2</w:t>
        </w:r>
        <w:r>
          <w:t xml:space="preserve"> </w:t>
        </w:r>
      </w:ins>
      <w:r>
        <w:t>R</w:t>
      </w:r>
      <w:r w:rsidRPr="003D16A0">
        <w:t>O uvedie meno, priezvisko a pozíciu všetkých zamestnancov, ktorí danú kontrolu vykonali okrem štatutárneho orgánu alebo ním určeného vedúceho zamestnanca. Každý zamestnanec sa uvedie osobitne.</w:t>
      </w:r>
    </w:p>
  </w:footnote>
  <w:footnote w:id="151">
    <w:p w:rsidR="009C1FB5" w:rsidRPr="00C50326" w:rsidRDefault="009C1FB5" w:rsidP="001B6240">
      <w:pPr>
        <w:pStyle w:val="Textpoznmkypodiarou"/>
      </w:pPr>
      <w:ins w:id="2315" w:author="Autor">
        <w:r>
          <w:rPr>
            <w:rStyle w:val="Odkaznapoznmkupodiarou"/>
          </w:rPr>
          <w:t>3</w:t>
        </w:r>
        <w:r>
          <w:t xml:space="preserve"> </w:t>
        </w:r>
      </w:ins>
      <w:r>
        <w:t>R</w:t>
      </w:r>
      <w:r w:rsidRPr="00C50326">
        <w:t>O uvedie meno, priezvisko a pozíciu štatutárneho orgánu alebo ním určeného vedúceho zamestnanca.</w:t>
      </w:r>
    </w:p>
  </w:footnote>
  <w:footnote w:id="152">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324"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325" w:author="Autor">
        <w:r w:rsidDel="00667D83">
          <w:delText>.</w:delText>
        </w:r>
      </w:del>
      <w:r>
        <w:t xml:space="preserve"> </w:t>
      </w:r>
    </w:p>
    <w:p w:rsidR="009C1FB5" w:rsidRDefault="009C1FB5" w:rsidP="006605DD">
      <w:pPr>
        <w:pStyle w:val="Textpoznmkypodiarou"/>
      </w:pPr>
    </w:p>
  </w:footnote>
  <w:footnote w:id="153">
    <w:p w:rsidR="009C1FB5" w:rsidRPr="00C50326" w:rsidRDefault="009C1FB5" w:rsidP="000B25C7">
      <w:pPr>
        <w:pStyle w:val="Textpoznmkypodiarou"/>
        <w:jc w:val="both"/>
      </w:pPr>
      <w:ins w:id="2327" w:author="Autor">
        <w:r>
          <w:rPr>
            <w:rStyle w:val="Odkaznapoznmkupodiarou"/>
          </w:rPr>
          <w:t>2</w:t>
        </w:r>
        <w:r>
          <w:t xml:space="preserve"> </w:t>
        </w:r>
      </w:ins>
      <w:r>
        <w:t>R</w:t>
      </w:r>
      <w:r w:rsidRPr="00C50326">
        <w:t>O uvedie meno, priezvisko a pozíciu všetkých zamestnancov, ktorí danú kontrolu vykonali okrem štatutárneho orgánu alebo ním určeného vedúceho zamestnanca. Každý zamestnanec sa uvedie osobitne.</w:t>
      </w:r>
    </w:p>
  </w:footnote>
  <w:footnote w:id="154">
    <w:p w:rsidR="009C1FB5" w:rsidRPr="00031723" w:rsidRDefault="009C1FB5" w:rsidP="000B25C7">
      <w:pPr>
        <w:pStyle w:val="Textpoznmkypodiarou"/>
      </w:pPr>
      <w:ins w:id="2331" w:author="Autor">
        <w:r>
          <w:rPr>
            <w:rStyle w:val="Odkaznapoznmkupodiarou"/>
          </w:rPr>
          <w:t>3</w:t>
        </w:r>
      </w:ins>
      <w:r w:rsidRPr="00031723">
        <w:t xml:space="preserve"> RO uvedie meno, priezvisko a pozíciu štatutárneho orgánu alebo ním určeného vedúceho zamestnanca.</w:t>
      </w:r>
    </w:p>
    <w:p w:rsidR="009C1FB5" w:rsidRPr="00031723" w:rsidDel="00323C2E" w:rsidRDefault="009C1FB5" w:rsidP="000B25C7">
      <w:pPr>
        <w:pStyle w:val="Textpoznmkypodiarou"/>
        <w:rPr>
          <w:del w:id="2332" w:author="Autor"/>
        </w:rPr>
      </w:pPr>
    </w:p>
  </w:footnote>
  <w:footnote w:id="155">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375" w:author="Autor">
        <w:r>
          <w:t>´</w:t>
        </w:r>
        <w:r w:rsidRPr="00667D83">
          <w:t xml:space="preserve"> </w:t>
        </w:r>
        <w:r>
          <w:t xml:space="preserve">(v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2B7DB8">
      <w:pPr>
        <w:pStyle w:val="Textpoznmkypodiarou"/>
      </w:pPr>
    </w:p>
  </w:footnote>
  <w:footnote w:id="156">
    <w:p w:rsidR="009C1FB5" w:rsidRDefault="009C1FB5" w:rsidP="00F42686">
      <w:pPr>
        <w:pStyle w:val="Textpoznmkypodiarou"/>
      </w:pPr>
      <w:ins w:id="2377"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7">
    <w:p w:rsidR="009C1FB5" w:rsidRDefault="009C1FB5" w:rsidP="00F42686">
      <w:pPr>
        <w:pStyle w:val="Textpoznmkypodiarou"/>
      </w:pPr>
      <w:ins w:id="2381"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58">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559"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560" w:author="Autor">
        <w:r w:rsidDel="00667D83">
          <w:delText>.</w:delText>
        </w:r>
      </w:del>
      <w:r>
        <w:t xml:space="preserve"> </w:t>
      </w:r>
    </w:p>
    <w:p w:rsidR="009C1FB5" w:rsidRDefault="009C1FB5" w:rsidP="002B7DB8">
      <w:pPr>
        <w:pStyle w:val="Textpoznmkypodiarou"/>
      </w:pPr>
    </w:p>
  </w:footnote>
  <w:footnote w:id="159">
    <w:p w:rsidR="009C1FB5" w:rsidRDefault="009C1FB5" w:rsidP="00F42686">
      <w:pPr>
        <w:pStyle w:val="Textpoznmkypodiarou"/>
      </w:pPr>
      <w:ins w:id="2562"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0">
    <w:p w:rsidR="009C1FB5" w:rsidRDefault="009C1FB5" w:rsidP="00F42686">
      <w:pPr>
        <w:pStyle w:val="Textpoznmkypodiarou"/>
      </w:pPr>
      <w:ins w:id="2566"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61">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ins w:id="2617" w:author="Autor">
        <w:r>
          <w:t xml:space="preserve"> (v opačnom prípade je RO oprávnený tento výrok odstrániť alebo uviesť neuplatňuje sa). Ak je výrok povinným údajom, uvádza sa </w:t>
        </w:r>
        <w:r w:rsidRPr="004D5BE1">
          <w:rPr>
            <w:u w:val="single"/>
          </w:rPr>
          <w:t>pri každej osobe osobitne</w:t>
        </w:r>
        <w:r>
          <w:t>.</w:t>
        </w:r>
      </w:ins>
      <w:del w:id="2618" w:author="Autor">
        <w:r w:rsidDel="00667D83">
          <w:delText>.</w:delText>
        </w:r>
      </w:del>
      <w:r>
        <w:t xml:space="preserve"> </w:t>
      </w:r>
    </w:p>
    <w:p w:rsidR="009C1FB5" w:rsidRDefault="009C1FB5" w:rsidP="001C2935">
      <w:pPr>
        <w:pStyle w:val="Textpoznmkypodiarou"/>
      </w:pPr>
    </w:p>
  </w:footnote>
  <w:footnote w:id="162">
    <w:p w:rsidR="009C1FB5" w:rsidRDefault="009C1FB5" w:rsidP="001C2935">
      <w:pPr>
        <w:pStyle w:val="Textpoznmkypodiarou"/>
      </w:pPr>
      <w:ins w:id="2620"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3">
    <w:p w:rsidR="009C1FB5" w:rsidRDefault="009C1FB5" w:rsidP="001C2935">
      <w:pPr>
        <w:pStyle w:val="Textpoznmkypodiarou"/>
      </w:pPr>
      <w:ins w:id="2624"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 w:id="164">
    <w:p w:rsidR="009C1FB5" w:rsidRDefault="009C1FB5" w:rsidP="00667D83">
      <w:pPr>
        <w:pStyle w:val="Textpoznmkypodiarou"/>
        <w:jc w:val="both"/>
      </w:pPr>
      <w:r>
        <w:rPr>
          <w:rStyle w:val="Odkaznapoznmkupodiarou"/>
        </w:rPr>
        <w:t>[1]</w:t>
      </w:r>
      <w:r>
        <w:t xml:space="preserve">     Výrok je povinným údajom len v prípade, ak kontrolný zoznam slúži v podmienkach RO/SO ako doklad súvisiaci s finančnou operáciou alebo jej časťou v zmysle § 7 ods. 3 zákona o finančnej kontrole</w:t>
      </w:r>
      <w:del w:id="2838" w:author="Autor">
        <w:r w:rsidDel="00667D83">
          <w:delText>.</w:delText>
        </w:r>
      </w:del>
      <w:ins w:id="2839" w:author="Autor">
        <w:r>
          <w:t xml:space="preserve"> (v opačnom prípade je RO oprávnený tento výrok odstrániť alebo uviesť neuplatňuje sa). Ak je výrok povinným údajom, uvádza sa </w:t>
        </w:r>
        <w:r w:rsidRPr="004D5BE1">
          <w:rPr>
            <w:u w:val="single"/>
          </w:rPr>
          <w:t>pri každej osobe osobitne</w:t>
        </w:r>
        <w:r>
          <w:t>.</w:t>
        </w:r>
      </w:ins>
      <w:r>
        <w:t xml:space="preserve"> </w:t>
      </w:r>
    </w:p>
    <w:p w:rsidR="009C1FB5" w:rsidRDefault="009C1FB5" w:rsidP="002B7DB8">
      <w:pPr>
        <w:pStyle w:val="Textpoznmkypodiarou"/>
      </w:pPr>
    </w:p>
  </w:footnote>
  <w:footnote w:id="165">
    <w:p w:rsidR="009C1FB5" w:rsidRDefault="009C1FB5" w:rsidP="00F42686">
      <w:pPr>
        <w:pStyle w:val="Textpoznmkypodiarou"/>
      </w:pPr>
      <w:ins w:id="2841" w:author="Autor">
        <w:r>
          <w:rPr>
            <w:rStyle w:val="Odkaznapoznmkupodiarou"/>
          </w:rPr>
          <w:t>2</w:t>
        </w:r>
        <w:r>
          <w:t xml:space="preserve"> </w:t>
        </w:r>
      </w:ins>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6">
    <w:p w:rsidR="009C1FB5" w:rsidRDefault="009C1FB5" w:rsidP="00F42686">
      <w:pPr>
        <w:pStyle w:val="Textpoznmkypodiarou"/>
      </w:pPr>
      <w:ins w:id="2845" w:author="Autor">
        <w:r>
          <w:rPr>
            <w:rStyle w:val="Odkaznapoznmkupodiarou"/>
          </w:rPr>
          <w:t>3</w:t>
        </w:r>
        <w:r>
          <w:t xml:space="preserve"> </w:t>
        </w:r>
      </w:ins>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FB5" w:rsidRPr="00D2171A" w:rsidRDefault="009C1FB5"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65513883" wp14:editId="77F1DF1D">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06D3F04"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19-04-30T00:00:00Z">
        <w:dateFormat w:val="dd.MM.yyyy"/>
        <w:lid w:val="sk-SK"/>
        <w:storeMappedDataAs w:val="dateTime"/>
        <w:calendar w:val="gregorian"/>
      </w:date>
    </w:sdtPr>
    <w:sdtEndPr/>
    <w:sdtContent>
      <w:p w:rsidR="009C1FB5" w:rsidRPr="00D2171A" w:rsidRDefault="009C1FB5" w:rsidP="00D2171A">
        <w:pPr>
          <w:tabs>
            <w:tab w:val="center" w:pos="4536"/>
            <w:tab w:val="right" w:pos="9072"/>
          </w:tabs>
          <w:jc w:val="right"/>
        </w:pPr>
        <w:del w:id="2846" w:author="Autor">
          <w:r w:rsidDel="005F3C83">
            <w:rPr>
              <w:szCs w:val="20"/>
            </w:rPr>
            <w:delText>31.10.2018</w:delText>
          </w:r>
        </w:del>
        <w:ins w:id="2847" w:author="Autor">
          <w:r>
            <w:rPr>
              <w:szCs w:val="20"/>
            </w:rPr>
            <w:t>30.04.2019</w:t>
          </w:r>
        </w:ins>
      </w:p>
    </w:sdtContent>
  </w:sdt>
  <w:p w:rsidR="009C1FB5" w:rsidRPr="00D2171A" w:rsidRDefault="009C1FB5"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FB5" w:rsidRPr="00942F1E" w:rsidRDefault="009C1FB5"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rsidR="009C1FB5" w:rsidRDefault="009C1FB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4A66A55"/>
    <w:multiLevelType w:val="hybridMultilevel"/>
    <w:tmpl w:val="FFFADFDA"/>
    <w:lvl w:ilvl="0" w:tplc="661A70FE">
      <w:start w:val="1"/>
      <w:numFmt w:val="decimal"/>
      <w:lvlText w:val="%1."/>
      <w:lvlJc w:val="left"/>
      <w:pPr>
        <w:ind w:left="644"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removeDateAndTime/>
  <w:hideGrammaticalError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EE4"/>
    <w:rsid w:val="00005525"/>
    <w:rsid w:val="000103DC"/>
    <w:rsid w:val="00013B3B"/>
    <w:rsid w:val="000143E6"/>
    <w:rsid w:val="0001630F"/>
    <w:rsid w:val="00021036"/>
    <w:rsid w:val="00026BBB"/>
    <w:rsid w:val="00027816"/>
    <w:rsid w:val="00031723"/>
    <w:rsid w:val="00033E46"/>
    <w:rsid w:val="0004341D"/>
    <w:rsid w:val="00043805"/>
    <w:rsid w:val="0004688E"/>
    <w:rsid w:val="0004690F"/>
    <w:rsid w:val="000533A1"/>
    <w:rsid w:val="000539CE"/>
    <w:rsid w:val="00062A2C"/>
    <w:rsid w:val="000664D9"/>
    <w:rsid w:val="00066839"/>
    <w:rsid w:val="000668E2"/>
    <w:rsid w:val="00066D05"/>
    <w:rsid w:val="000723FD"/>
    <w:rsid w:val="00073AC2"/>
    <w:rsid w:val="00081CF8"/>
    <w:rsid w:val="000821CC"/>
    <w:rsid w:val="000869CC"/>
    <w:rsid w:val="00087544"/>
    <w:rsid w:val="00087F73"/>
    <w:rsid w:val="00090933"/>
    <w:rsid w:val="00090C17"/>
    <w:rsid w:val="0009371F"/>
    <w:rsid w:val="000A0E21"/>
    <w:rsid w:val="000A3667"/>
    <w:rsid w:val="000A41DE"/>
    <w:rsid w:val="000B25C7"/>
    <w:rsid w:val="000B41EE"/>
    <w:rsid w:val="000B6ACC"/>
    <w:rsid w:val="000B7C78"/>
    <w:rsid w:val="000C04FA"/>
    <w:rsid w:val="000C1052"/>
    <w:rsid w:val="000C5065"/>
    <w:rsid w:val="000C64AD"/>
    <w:rsid w:val="000D0205"/>
    <w:rsid w:val="000D39E4"/>
    <w:rsid w:val="000D4BC4"/>
    <w:rsid w:val="000D5E1B"/>
    <w:rsid w:val="000D77DC"/>
    <w:rsid w:val="000E07BE"/>
    <w:rsid w:val="000E0C12"/>
    <w:rsid w:val="000E236A"/>
    <w:rsid w:val="000E26FB"/>
    <w:rsid w:val="000E7837"/>
    <w:rsid w:val="000F0CD3"/>
    <w:rsid w:val="000F0DA7"/>
    <w:rsid w:val="000F559F"/>
    <w:rsid w:val="000F623C"/>
    <w:rsid w:val="00101C50"/>
    <w:rsid w:val="00106415"/>
    <w:rsid w:val="00114DA3"/>
    <w:rsid w:val="0012006E"/>
    <w:rsid w:val="001207D0"/>
    <w:rsid w:val="0012246C"/>
    <w:rsid w:val="00124941"/>
    <w:rsid w:val="00124D26"/>
    <w:rsid w:val="0013438E"/>
    <w:rsid w:val="00136F4A"/>
    <w:rsid w:val="0013776B"/>
    <w:rsid w:val="0014097F"/>
    <w:rsid w:val="00144550"/>
    <w:rsid w:val="00144756"/>
    <w:rsid w:val="00147D15"/>
    <w:rsid w:val="00150D3C"/>
    <w:rsid w:val="00151185"/>
    <w:rsid w:val="0015180D"/>
    <w:rsid w:val="00152B7D"/>
    <w:rsid w:val="00154B4F"/>
    <w:rsid w:val="001564D5"/>
    <w:rsid w:val="001575F6"/>
    <w:rsid w:val="00157641"/>
    <w:rsid w:val="001576E7"/>
    <w:rsid w:val="00160179"/>
    <w:rsid w:val="0016283F"/>
    <w:rsid w:val="001638C0"/>
    <w:rsid w:val="00164B4D"/>
    <w:rsid w:val="00166A87"/>
    <w:rsid w:val="00176686"/>
    <w:rsid w:val="00177DF0"/>
    <w:rsid w:val="001807F9"/>
    <w:rsid w:val="0018167C"/>
    <w:rsid w:val="001825AE"/>
    <w:rsid w:val="00183837"/>
    <w:rsid w:val="00183B17"/>
    <w:rsid w:val="00184A99"/>
    <w:rsid w:val="00195E01"/>
    <w:rsid w:val="00196220"/>
    <w:rsid w:val="001962DA"/>
    <w:rsid w:val="001A3914"/>
    <w:rsid w:val="001A39CA"/>
    <w:rsid w:val="001B0889"/>
    <w:rsid w:val="001B2D8A"/>
    <w:rsid w:val="001B4414"/>
    <w:rsid w:val="001B4529"/>
    <w:rsid w:val="001B6240"/>
    <w:rsid w:val="001B6CF9"/>
    <w:rsid w:val="001B7550"/>
    <w:rsid w:val="001C09CB"/>
    <w:rsid w:val="001C104A"/>
    <w:rsid w:val="001C1598"/>
    <w:rsid w:val="001C2935"/>
    <w:rsid w:val="001C2F43"/>
    <w:rsid w:val="001C31B0"/>
    <w:rsid w:val="001C4750"/>
    <w:rsid w:val="001C4B70"/>
    <w:rsid w:val="001C6287"/>
    <w:rsid w:val="001D138A"/>
    <w:rsid w:val="001D19EF"/>
    <w:rsid w:val="001D2AF5"/>
    <w:rsid w:val="001D6F16"/>
    <w:rsid w:val="001E0171"/>
    <w:rsid w:val="001E0991"/>
    <w:rsid w:val="001E1E89"/>
    <w:rsid w:val="001E2DC3"/>
    <w:rsid w:val="001E4182"/>
    <w:rsid w:val="001F1456"/>
    <w:rsid w:val="001F1C28"/>
    <w:rsid w:val="001F6AC4"/>
    <w:rsid w:val="00202AD4"/>
    <w:rsid w:val="002072E0"/>
    <w:rsid w:val="0020754C"/>
    <w:rsid w:val="00217676"/>
    <w:rsid w:val="002212D1"/>
    <w:rsid w:val="002213FB"/>
    <w:rsid w:val="002222E2"/>
    <w:rsid w:val="00223393"/>
    <w:rsid w:val="0023087C"/>
    <w:rsid w:val="00231620"/>
    <w:rsid w:val="00236576"/>
    <w:rsid w:val="002403C7"/>
    <w:rsid w:val="00242F65"/>
    <w:rsid w:val="00246AA0"/>
    <w:rsid w:val="00252DD1"/>
    <w:rsid w:val="0025676B"/>
    <w:rsid w:val="00267213"/>
    <w:rsid w:val="00270BA7"/>
    <w:rsid w:val="002734C6"/>
    <w:rsid w:val="00274846"/>
    <w:rsid w:val="0027735D"/>
    <w:rsid w:val="0028163D"/>
    <w:rsid w:val="00282E0B"/>
    <w:rsid w:val="00285BF3"/>
    <w:rsid w:val="00286190"/>
    <w:rsid w:val="00290D2D"/>
    <w:rsid w:val="00292D2C"/>
    <w:rsid w:val="00294C93"/>
    <w:rsid w:val="002A117C"/>
    <w:rsid w:val="002A573F"/>
    <w:rsid w:val="002A59EB"/>
    <w:rsid w:val="002A7103"/>
    <w:rsid w:val="002A755C"/>
    <w:rsid w:val="002A7E54"/>
    <w:rsid w:val="002B4A5C"/>
    <w:rsid w:val="002B4AD3"/>
    <w:rsid w:val="002B601E"/>
    <w:rsid w:val="002B68FC"/>
    <w:rsid w:val="002B7DB8"/>
    <w:rsid w:val="002C35CA"/>
    <w:rsid w:val="002D06E6"/>
    <w:rsid w:val="002D4145"/>
    <w:rsid w:val="002D6AF5"/>
    <w:rsid w:val="002E2B9F"/>
    <w:rsid w:val="002E3A48"/>
    <w:rsid w:val="002E469E"/>
    <w:rsid w:val="002E4CD3"/>
    <w:rsid w:val="002F2DD7"/>
    <w:rsid w:val="002F3696"/>
    <w:rsid w:val="002F51B0"/>
    <w:rsid w:val="00301824"/>
    <w:rsid w:val="00301DA8"/>
    <w:rsid w:val="003025C1"/>
    <w:rsid w:val="00304806"/>
    <w:rsid w:val="00306164"/>
    <w:rsid w:val="003075EA"/>
    <w:rsid w:val="00312282"/>
    <w:rsid w:val="00312388"/>
    <w:rsid w:val="00313EA1"/>
    <w:rsid w:val="00315472"/>
    <w:rsid w:val="00316514"/>
    <w:rsid w:val="0032241B"/>
    <w:rsid w:val="00322CCF"/>
    <w:rsid w:val="00323C2E"/>
    <w:rsid w:val="00325E8D"/>
    <w:rsid w:val="00331FBB"/>
    <w:rsid w:val="00335FBF"/>
    <w:rsid w:val="003408E8"/>
    <w:rsid w:val="00343F01"/>
    <w:rsid w:val="00346308"/>
    <w:rsid w:val="00347A30"/>
    <w:rsid w:val="00356E36"/>
    <w:rsid w:val="00367306"/>
    <w:rsid w:val="0036752F"/>
    <w:rsid w:val="00371CB0"/>
    <w:rsid w:val="00372475"/>
    <w:rsid w:val="0037396B"/>
    <w:rsid w:val="003754FE"/>
    <w:rsid w:val="00375F51"/>
    <w:rsid w:val="003772EE"/>
    <w:rsid w:val="0038283A"/>
    <w:rsid w:val="0038592E"/>
    <w:rsid w:val="00385DFC"/>
    <w:rsid w:val="00386476"/>
    <w:rsid w:val="00386715"/>
    <w:rsid w:val="0038726D"/>
    <w:rsid w:val="0038799E"/>
    <w:rsid w:val="00391DED"/>
    <w:rsid w:val="00392D45"/>
    <w:rsid w:val="0039576E"/>
    <w:rsid w:val="00396C1D"/>
    <w:rsid w:val="00397510"/>
    <w:rsid w:val="003A26B6"/>
    <w:rsid w:val="003A2C80"/>
    <w:rsid w:val="003A4391"/>
    <w:rsid w:val="003A6FCE"/>
    <w:rsid w:val="003B05F1"/>
    <w:rsid w:val="003B27CD"/>
    <w:rsid w:val="003B29A1"/>
    <w:rsid w:val="003B39FF"/>
    <w:rsid w:val="003B5837"/>
    <w:rsid w:val="003B7E16"/>
    <w:rsid w:val="003C26D8"/>
    <w:rsid w:val="003C3E90"/>
    <w:rsid w:val="003C5228"/>
    <w:rsid w:val="003D0B90"/>
    <w:rsid w:val="003D121F"/>
    <w:rsid w:val="003D16A0"/>
    <w:rsid w:val="003D1864"/>
    <w:rsid w:val="003D2092"/>
    <w:rsid w:val="003D7CC4"/>
    <w:rsid w:val="003E0119"/>
    <w:rsid w:val="003E174E"/>
    <w:rsid w:val="003E722C"/>
    <w:rsid w:val="003F1367"/>
    <w:rsid w:val="003F2D62"/>
    <w:rsid w:val="003F3D85"/>
    <w:rsid w:val="003F49BF"/>
    <w:rsid w:val="003F5E7B"/>
    <w:rsid w:val="003F66F1"/>
    <w:rsid w:val="003F7E42"/>
    <w:rsid w:val="003F7F3D"/>
    <w:rsid w:val="00400C5C"/>
    <w:rsid w:val="004020EB"/>
    <w:rsid w:val="00402AA8"/>
    <w:rsid w:val="00403FD6"/>
    <w:rsid w:val="00404002"/>
    <w:rsid w:val="00405C53"/>
    <w:rsid w:val="004061ED"/>
    <w:rsid w:val="00407DB0"/>
    <w:rsid w:val="00410560"/>
    <w:rsid w:val="00412C76"/>
    <w:rsid w:val="00416E83"/>
    <w:rsid w:val="004254E4"/>
    <w:rsid w:val="00430418"/>
    <w:rsid w:val="00430B01"/>
    <w:rsid w:val="00433C0A"/>
    <w:rsid w:val="00435956"/>
    <w:rsid w:val="00435E47"/>
    <w:rsid w:val="00442940"/>
    <w:rsid w:val="00442C37"/>
    <w:rsid w:val="004432F9"/>
    <w:rsid w:val="004460C7"/>
    <w:rsid w:val="00446577"/>
    <w:rsid w:val="00447C6E"/>
    <w:rsid w:val="00450295"/>
    <w:rsid w:val="00451721"/>
    <w:rsid w:val="00453857"/>
    <w:rsid w:val="004551B0"/>
    <w:rsid w:val="00456805"/>
    <w:rsid w:val="00457990"/>
    <w:rsid w:val="004602AE"/>
    <w:rsid w:val="004655C8"/>
    <w:rsid w:val="0046673C"/>
    <w:rsid w:val="00467C82"/>
    <w:rsid w:val="00472BEB"/>
    <w:rsid w:val="00480283"/>
    <w:rsid w:val="00480E07"/>
    <w:rsid w:val="00481CD9"/>
    <w:rsid w:val="00483BA2"/>
    <w:rsid w:val="004906B7"/>
    <w:rsid w:val="00492B3C"/>
    <w:rsid w:val="00493AEF"/>
    <w:rsid w:val="00494F20"/>
    <w:rsid w:val="00495C06"/>
    <w:rsid w:val="00495F6A"/>
    <w:rsid w:val="004960F8"/>
    <w:rsid w:val="004A1D2E"/>
    <w:rsid w:val="004A2B7E"/>
    <w:rsid w:val="004A2F0C"/>
    <w:rsid w:val="004A4113"/>
    <w:rsid w:val="004A4C79"/>
    <w:rsid w:val="004A51A4"/>
    <w:rsid w:val="004B1CAE"/>
    <w:rsid w:val="004B3914"/>
    <w:rsid w:val="004B4266"/>
    <w:rsid w:val="004B4C1C"/>
    <w:rsid w:val="004B68A3"/>
    <w:rsid w:val="004C186C"/>
    <w:rsid w:val="004D0B9F"/>
    <w:rsid w:val="004D4533"/>
    <w:rsid w:val="004E1018"/>
    <w:rsid w:val="004E2A5C"/>
    <w:rsid w:val="004E3A8C"/>
    <w:rsid w:val="004E4508"/>
    <w:rsid w:val="004E594A"/>
    <w:rsid w:val="004F0CC1"/>
    <w:rsid w:val="004F0F81"/>
    <w:rsid w:val="004F1113"/>
    <w:rsid w:val="00500B29"/>
    <w:rsid w:val="00503CE4"/>
    <w:rsid w:val="005048BF"/>
    <w:rsid w:val="00510AB5"/>
    <w:rsid w:val="005135D8"/>
    <w:rsid w:val="00517473"/>
    <w:rsid w:val="00521A77"/>
    <w:rsid w:val="00521DA3"/>
    <w:rsid w:val="0052686A"/>
    <w:rsid w:val="00530834"/>
    <w:rsid w:val="00531835"/>
    <w:rsid w:val="005365A3"/>
    <w:rsid w:val="00537682"/>
    <w:rsid w:val="00542189"/>
    <w:rsid w:val="00546375"/>
    <w:rsid w:val="005470C6"/>
    <w:rsid w:val="00550D61"/>
    <w:rsid w:val="0055280C"/>
    <w:rsid w:val="00555AC0"/>
    <w:rsid w:val="00556640"/>
    <w:rsid w:val="0056043A"/>
    <w:rsid w:val="0056484A"/>
    <w:rsid w:val="00564F9F"/>
    <w:rsid w:val="005670B1"/>
    <w:rsid w:val="00572572"/>
    <w:rsid w:val="00574988"/>
    <w:rsid w:val="00581E43"/>
    <w:rsid w:val="00591C61"/>
    <w:rsid w:val="005939A2"/>
    <w:rsid w:val="00593E9D"/>
    <w:rsid w:val="005A74B6"/>
    <w:rsid w:val="005B2ED6"/>
    <w:rsid w:val="005B34B6"/>
    <w:rsid w:val="005B5063"/>
    <w:rsid w:val="005B50E9"/>
    <w:rsid w:val="005B76E7"/>
    <w:rsid w:val="005C1343"/>
    <w:rsid w:val="005D3498"/>
    <w:rsid w:val="005D7C9D"/>
    <w:rsid w:val="005E17B8"/>
    <w:rsid w:val="005E4038"/>
    <w:rsid w:val="005F12F0"/>
    <w:rsid w:val="005F373E"/>
    <w:rsid w:val="005F3C83"/>
    <w:rsid w:val="005F611A"/>
    <w:rsid w:val="005F61D6"/>
    <w:rsid w:val="005F6EEA"/>
    <w:rsid w:val="00606F32"/>
    <w:rsid w:val="00611739"/>
    <w:rsid w:val="00613745"/>
    <w:rsid w:val="00617EE4"/>
    <w:rsid w:val="00625D91"/>
    <w:rsid w:val="006261F5"/>
    <w:rsid w:val="006302BF"/>
    <w:rsid w:val="00633E3D"/>
    <w:rsid w:val="00634A35"/>
    <w:rsid w:val="00635447"/>
    <w:rsid w:val="00635864"/>
    <w:rsid w:val="00636C18"/>
    <w:rsid w:val="00640805"/>
    <w:rsid w:val="006418D0"/>
    <w:rsid w:val="00642704"/>
    <w:rsid w:val="00644CCE"/>
    <w:rsid w:val="006465B6"/>
    <w:rsid w:val="00646C46"/>
    <w:rsid w:val="006509B5"/>
    <w:rsid w:val="00656958"/>
    <w:rsid w:val="006605DD"/>
    <w:rsid w:val="00662EC5"/>
    <w:rsid w:val="00663F20"/>
    <w:rsid w:val="006642D2"/>
    <w:rsid w:val="00667D83"/>
    <w:rsid w:val="00667EFF"/>
    <w:rsid w:val="00671FD3"/>
    <w:rsid w:val="00675A3D"/>
    <w:rsid w:val="00675CE1"/>
    <w:rsid w:val="00677E4A"/>
    <w:rsid w:val="006805E5"/>
    <w:rsid w:val="00680A41"/>
    <w:rsid w:val="00681103"/>
    <w:rsid w:val="00684FC3"/>
    <w:rsid w:val="006863B2"/>
    <w:rsid w:val="006915E1"/>
    <w:rsid w:val="00692882"/>
    <w:rsid w:val="00695091"/>
    <w:rsid w:val="00696AD4"/>
    <w:rsid w:val="006A0395"/>
    <w:rsid w:val="006A3603"/>
    <w:rsid w:val="006A4BF8"/>
    <w:rsid w:val="006A6C49"/>
    <w:rsid w:val="006B0182"/>
    <w:rsid w:val="006B2165"/>
    <w:rsid w:val="006B23A2"/>
    <w:rsid w:val="006B40A4"/>
    <w:rsid w:val="006B63B1"/>
    <w:rsid w:val="006C3FC9"/>
    <w:rsid w:val="006C4588"/>
    <w:rsid w:val="006D0CF2"/>
    <w:rsid w:val="006D2003"/>
    <w:rsid w:val="006D2CC8"/>
    <w:rsid w:val="006D441E"/>
    <w:rsid w:val="006D56F1"/>
    <w:rsid w:val="006D70EA"/>
    <w:rsid w:val="006E1975"/>
    <w:rsid w:val="006E2FCF"/>
    <w:rsid w:val="006F23BF"/>
    <w:rsid w:val="006F3D3D"/>
    <w:rsid w:val="006F6B0D"/>
    <w:rsid w:val="006F7018"/>
    <w:rsid w:val="007001F1"/>
    <w:rsid w:val="00700D62"/>
    <w:rsid w:val="00705523"/>
    <w:rsid w:val="0070620E"/>
    <w:rsid w:val="00712995"/>
    <w:rsid w:val="00722754"/>
    <w:rsid w:val="00725FEC"/>
    <w:rsid w:val="007261E4"/>
    <w:rsid w:val="007265AD"/>
    <w:rsid w:val="007278C8"/>
    <w:rsid w:val="007350B7"/>
    <w:rsid w:val="007360DC"/>
    <w:rsid w:val="00736F22"/>
    <w:rsid w:val="00754129"/>
    <w:rsid w:val="00756F96"/>
    <w:rsid w:val="00757430"/>
    <w:rsid w:val="00761612"/>
    <w:rsid w:val="00762865"/>
    <w:rsid w:val="00767BE3"/>
    <w:rsid w:val="007702DD"/>
    <w:rsid w:val="00773B4C"/>
    <w:rsid w:val="00776C6E"/>
    <w:rsid w:val="00776DCA"/>
    <w:rsid w:val="00790A74"/>
    <w:rsid w:val="00794B68"/>
    <w:rsid w:val="007964AF"/>
    <w:rsid w:val="007A1A39"/>
    <w:rsid w:val="007A4781"/>
    <w:rsid w:val="007A7046"/>
    <w:rsid w:val="007A713A"/>
    <w:rsid w:val="007B15F2"/>
    <w:rsid w:val="007B3CA2"/>
    <w:rsid w:val="007B7D6C"/>
    <w:rsid w:val="007C0534"/>
    <w:rsid w:val="007C2487"/>
    <w:rsid w:val="007C2C95"/>
    <w:rsid w:val="007C5563"/>
    <w:rsid w:val="007D02EE"/>
    <w:rsid w:val="007D6229"/>
    <w:rsid w:val="007E0A48"/>
    <w:rsid w:val="007E2998"/>
    <w:rsid w:val="007E5B38"/>
    <w:rsid w:val="007F2092"/>
    <w:rsid w:val="007F2195"/>
    <w:rsid w:val="007F501A"/>
    <w:rsid w:val="007F62A7"/>
    <w:rsid w:val="00800B89"/>
    <w:rsid w:val="008031FE"/>
    <w:rsid w:val="00811CC5"/>
    <w:rsid w:val="00813F3E"/>
    <w:rsid w:val="00815690"/>
    <w:rsid w:val="00816113"/>
    <w:rsid w:val="00825C3E"/>
    <w:rsid w:val="008260C1"/>
    <w:rsid w:val="00827195"/>
    <w:rsid w:val="008277DD"/>
    <w:rsid w:val="0083233D"/>
    <w:rsid w:val="00832D74"/>
    <w:rsid w:val="008401C7"/>
    <w:rsid w:val="00842282"/>
    <w:rsid w:val="008463EE"/>
    <w:rsid w:val="00855FF7"/>
    <w:rsid w:val="0086114A"/>
    <w:rsid w:val="0086143E"/>
    <w:rsid w:val="00862064"/>
    <w:rsid w:val="00863D77"/>
    <w:rsid w:val="00865442"/>
    <w:rsid w:val="0086681B"/>
    <w:rsid w:val="0087008A"/>
    <w:rsid w:val="00870FFD"/>
    <w:rsid w:val="0087289A"/>
    <w:rsid w:val="00872D5A"/>
    <w:rsid w:val="008732FE"/>
    <w:rsid w:val="00873EAF"/>
    <w:rsid w:val="008747D0"/>
    <w:rsid w:val="00875219"/>
    <w:rsid w:val="0088057A"/>
    <w:rsid w:val="0088057F"/>
    <w:rsid w:val="00881840"/>
    <w:rsid w:val="008827C9"/>
    <w:rsid w:val="008841FD"/>
    <w:rsid w:val="00894DEA"/>
    <w:rsid w:val="00896437"/>
    <w:rsid w:val="008A48B9"/>
    <w:rsid w:val="008A7442"/>
    <w:rsid w:val="008B031C"/>
    <w:rsid w:val="008B2F6E"/>
    <w:rsid w:val="008B54FD"/>
    <w:rsid w:val="008C009E"/>
    <w:rsid w:val="008C2E1E"/>
    <w:rsid w:val="008C37F6"/>
    <w:rsid w:val="008C3C13"/>
    <w:rsid w:val="008C7535"/>
    <w:rsid w:val="008D1FC6"/>
    <w:rsid w:val="008D5DA2"/>
    <w:rsid w:val="008E1C03"/>
    <w:rsid w:val="008E4188"/>
    <w:rsid w:val="008E5946"/>
    <w:rsid w:val="008E774D"/>
    <w:rsid w:val="008F02DE"/>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117C4"/>
    <w:rsid w:val="00912CB9"/>
    <w:rsid w:val="00912D75"/>
    <w:rsid w:val="00921670"/>
    <w:rsid w:val="009235E9"/>
    <w:rsid w:val="009303C4"/>
    <w:rsid w:val="0093149C"/>
    <w:rsid w:val="0093317A"/>
    <w:rsid w:val="00936525"/>
    <w:rsid w:val="00936AD4"/>
    <w:rsid w:val="00936E6F"/>
    <w:rsid w:val="009411BC"/>
    <w:rsid w:val="00942F1E"/>
    <w:rsid w:val="00944D0F"/>
    <w:rsid w:val="0094531F"/>
    <w:rsid w:val="00946FE9"/>
    <w:rsid w:val="009478F0"/>
    <w:rsid w:val="009561B5"/>
    <w:rsid w:val="0096219B"/>
    <w:rsid w:val="00962446"/>
    <w:rsid w:val="00962B20"/>
    <w:rsid w:val="009649B9"/>
    <w:rsid w:val="009650E8"/>
    <w:rsid w:val="00972810"/>
    <w:rsid w:val="00973253"/>
    <w:rsid w:val="00973492"/>
    <w:rsid w:val="0097414E"/>
    <w:rsid w:val="009768E3"/>
    <w:rsid w:val="009806E4"/>
    <w:rsid w:val="00981BFD"/>
    <w:rsid w:val="0098254D"/>
    <w:rsid w:val="00983D73"/>
    <w:rsid w:val="0098622F"/>
    <w:rsid w:val="00986559"/>
    <w:rsid w:val="00990B09"/>
    <w:rsid w:val="0099263F"/>
    <w:rsid w:val="00993AAC"/>
    <w:rsid w:val="009949E6"/>
    <w:rsid w:val="00996C10"/>
    <w:rsid w:val="009973BA"/>
    <w:rsid w:val="00997C59"/>
    <w:rsid w:val="009A00ED"/>
    <w:rsid w:val="009A06B9"/>
    <w:rsid w:val="009A167E"/>
    <w:rsid w:val="009A316F"/>
    <w:rsid w:val="009A580A"/>
    <w:rsid w:val="009A6419"/>
    <w:rsid w:val="009B1169"/>
    <w:rsid w:val="009B3481"/>
    <w:rsid w:val="009B69EE"/>
    <w:rsid w:val="009B7F24"/>
    <w:rsid w:val="009C0082"/>
    <w:rsid w:val="009C06CA"/>
    <w:rsid w:val="009C1FB5"/>
    <w:rsid w:val="009C2080"/>
    <w:rsid w:val="009C31E1"/>
    <w:rsid w:val="009C7ADB"/>
    <w:rsid w:val="009D0DE2"/>
    <w:rsid w:val="009D24C8"/>
    <w:rsid w:val="009D2531"/>
    <w:rsid w:val="009D5153"/>
    <w:rsid w:val="009D6473"/>
    <w:rsid w:val="009E31D3"/>
    <w:rsid w:val="009E3256"/>
    <w:rsid w:val="009E546F"/>
    <w:rsid w:val="009E59B0"/>
    <w:rsid w:val="009F0072"/>
    <w:rsid w:val="009F2C29"/>
    <w:rsid w:val="009F38F5"/>
    <w:rsid w:val="00A02590"/>
    <w:rsid w:val="00A029FF"/>
    <w:rsid w:val="00A04031"/>
    <w:rsid w:val="00A04CF0"/>
    <w:rsid w:val="00A0751C"/>
    <w:rsid w:val="00A07EDA"/>
    <w:rsid w:val="00A10FF4"/>
    <w:rsid w:val="00A128DC"/>
    <w:rsid w:val="00A169DB"/>
    <w:rsid w:val="00A20234"/>
    <w:rsid w:val="00A3143C"/>
    <w:rsid w:val="00A32D2D"/>
    <w:rsid w:val="00A33418"/>
    <w:rsid w:val="00A3384E"/>
    <w:rsid w:val="00A3755D"/>
    <w:rsid w:val="00A40AAD"/>
    <w:rsid w:val="00A42DBF"/>
    <w:rsid w:val="00A43DB0"/>
    <w:rsid w:val="00A46C76"/>
    <w:rsid w:val="00A4759E"/>
    <w:rsid w:val="00A50DC9"/>
    <w:rsid w:val="00A54093"/>
    <w:rsid w:val="00A54397"/>
    <w:rsid w:val="00A5512F"/>
    <w:rsid w:val="00A56EE6"/>
    <w:rsid w:val="00A57EB9"/>
    <w:rsid w:val="00A62FC5"/>
    <w:rsid w:val="00A6552E"/>
    <w:rsid w:val="00A667C7"/>
    <w:rsid w:val="00A71747"/>
    <w:rsid w:val="00A718F8"/>
    <w:rsid w:val="00A71FC1"/>
    <w:rsid w:val="00A7247D"/>
    <w:rsid w:val="00A76FE9"/>
    <w:rsid w:val="00A77A0F"/>
    <w:rsid w:val="00A800C2"/>
    <w:rsid w:val="00A82686"/>
    <w:rsid w:val="00A83386"/>
    <w:rsid w:val="00A845DE"/>
    <w:rsid w:val="00A85A8A"/>
    <w:rsid w:val="00A90B4D"/>
    <w:rsid w:val="00A90F26"/>
    <w:rsid w:val="00A94CA8"/>
    <w:rsid w:val="00A95BF5"/>
    <w:rsid w:val="00A96394"/>
    <w:rsid w:val="00AA2FFD"/>
    <w:rsid w:val="00AA4478"/>
    <w:rsid w:val="00AB0149"/>
    <w:rsid w:val="00AB1668"/>
    <w:rsid w:val="00AC0E27"/>
    <w:rsid w:val="00AC19CC"/>
    <w:rsid w:val="00AC3FE1"/>
    <w:rsid w:val="00AC5723"/>
    <w:rsid w:val="00AC5799"/>
    <w:rsid w:val="00AC78F1"/>
    <w:rsid w:val="00AD2BB9"/>
    <w:rsid w:val="00AD59A4"/>
    <w:rsid w:val="00AD5C94"/>
    <w:rsid w:val="00AD6837"/>
    <w:rsid w:val="00AE04B7"/>
    <w:rsid w:val="00AE274A"/>
    <w:rsid w:val="00AE367A"/>
    <w:rsid w:val="00AE38ED"/>
    <w:rsid w:val="00AE55BE"/>
    <w:rsid w:val="00AE5F94"/>
    <w:rsid w:val="00AF3726"/>
    <w:rsid w:val="00AF7CBC"/>
    <w:rsid w:val="00B0048C"/>
    <w:rsid w:val="00B0251E"/>
    <w:rsid w:val="00B04C20"/>
    <w:rsid w:val="00B054ED"/>
    <w:rsid w:val="00B055F6"/>
    <w:rsid w:val="00B10037"/>
    <w:rsid w:val="00B10106"/>
    <w:rsid w:val="00B109E8"/>
    <w:rsid w:val="00B141AC"/>
    <w:rsid w:val="00B16726"/>
    <w:rsid w:val="00B1766E"/>
    <w:rsid w:val="00B30315"/>
    <w:rsid w:val="00B375DA"/>
    <w:rsid w:val="00B4707E"/>
    <w:rsid w:val="00B51A24"/>
    <w:rsid w:val="00B53E5D"/>
    <w:rsid w:val="00B54831"/>
    <w:rsid w:val="00B57220"/>
    <w:rsid w:val="00B5783F"/>
    <w:rsid w:val="00B640DC"/>
    <w:rsid w:val="00B64486"/>
    <w:rsid w:val="00B64DBA"/>
    <w:rsid w:val="00B6661F"/>
    <w:rsid w:val="00B67F06"/>
    <w:rsid w:val="00B72111"/>
    <w:rsid w:val="00B72E66"/>
    <w:rsid w:val="00B8031B"/>
    <w:rsid w:val="00B81E10"/>
    <w:rsid w:val="00B82B81"/>
    <w:rsid w:val="00B87F16"/>
    <w:rsid w:val="00B94891"/>
    <w:rsid w:val="00B97099"/>
    <w:rsid w:val="00BA0601"/>
    <w:rsid w:val="00BA6B04"/>
    <w:rsid w:val="00BB0E35"/>
    <w:rsid w:val="00BB741A"/>
    <w:rsid w:val="00BC0E91"/>
    <w:rsid w:val="00BC116C"/>
    <w:rsid w:val="00BC1C04"/>
    <w:rsid w:val="00BC461E"/>
    <w:rsid w:val="00BC4E21"/>
    <w:rsid w:val="00BC72DC"/>
    <w:rsid w:val="00BD0EAF"/>
    <w:rsid w:val="00BD5245"/>
    <w:rsid w:val="00BD5BEF"/>
    <w:rsid w:val="00BD5FA6"/>
    <w:rsid w:val="00BD759C"/>
    <w:rsid w:val="00BE1ED9"/>
    <w:rsid w:val="00BE4F5A"/>
    <w:rsid w:val="00BE5AD1"/>
    <w:rsid w:val="00BE605A"/>
    <w:rsid w:val="00BE66E6"/>
    <w:rsid w:val="00BE7BD4"/>
    <w:rsid w:val="00BF14FD"/>
    <w:rsid w:val="00BF1B08"/>
    <w:rsid w:val="00C0513E"/>
    <w:rsid w:val="00C063BE"/>
    <w:rsid w:val="00C067EE"/>
    <w:rsid w:val="00C07FD1"/>
    <w:rsid w:val="00C10374"/>
    <w:rsid w:val="00C10ED5"/>
    <w:rsid w:val="00C1211A"/>
    <w:rsid w:val="00C12302"/>
    <w:rsid w:val="00C16B4B"/>
    <w:rsid w:val="00C1786E"/>
    <w:rsid w:val="00C17CF0"/>
    <w:rsid w:val="00C20B64"/>
    <w:rsid w:val="00C23110"/>
    <w:rsid w:val="00C23DE1"/>
    <w:rsid w:val="00C256AB"/>
    <w:rsid w:val="00C25B7F"/>
    <w:rsid w:val="00C26694"/>
    <w:rsid w:val="00C31198"/>
    <w:rsid w:val="00C3278B"/>
    <w:rsid w:val="00C34FC5"/>
    <w:rsid w:val="00C35BBB"/>
    <w:rsid w:val="00C35F13"/>
    <w:rsid w:val="00C37E4F"/>
    <w:rsid w:val="00C40C73"/>
    <w:rsid w:val="00C50191"/>
    <w:rsid w:val="00C50326"/>
    <w:rsid w:val="00C51A62"/>
    <w:rsid w:val="00C523A4"/>
    <w:rsid w:val="00C54C79"/>
    <w:rsid w:val="00C575F6"/>
    <w:rsid w:val="00C57998"/>
    <w:rsid w:val="00C61D82"/>
    <w:rsid w:val="00C62314"/>
    <w:rsid w:val="00C6585C"/>
    <w:rsid w:val="00C66870"/>
    <w:rsid w:val="00C679F8"/>
    <w:rsid w:val="00C762E6"/>
    <w:rsid w:val="00C769FE"/>
    <w:rsid w:val="00C770DD"/>
    <w:rsid w:val="00C77EE8"/>
    <w:rsid w:val="00C814D0"/>
    <w:rsid w:val="00C85510"/>
    <w:rsid w:val="00C947B0"/>
    <w:rsid w:val="00CA55EB"/>
    <w:rsid w:val="00CB0C56"/>
    <w:rsid w:val="00CB4056"/>
    <w:rsid w:val="00CB4961"/>
    <w:rsid w:val="00CB517F"/>
    <w:rsid w:val="00CB564F"/>
    <w:rsid w:val="00CC1E7D"/>
    <w:rsid w:val="00CC4C45"/>
    <w:rsid w:val="00CC4DCA"/>
    <w:rsid w:val="00CD17F7"/>
    <w:rsid w:val="00CD1E59"/>
    <w:rsid w:val="00CD3397"/>
    <w:rsid w:val="00CD365D"/>
    <w:rsid w:val="00CD46A5"/>
    <w:rsid w:val="00CE1CC2"/>
    <w:rsid w:val="00CE57F8"/>
    <w:rsid w:val="00CE7473"/>
    <w:rsid w:val="00CE7C01"/>
    <w:rsid w:val="00CF2350"/>
    <w:rsid w:val="00CF468C"/>
    <w:rsid w:val="00CF7FB2"/>
    <w:rsid w:val="00D05068"/>
    <w:rsid w:val="00D053E1"/>
    <w:rsid w:val="00D13F62"/>
    <w:rsid w:val="00D16435"/>
    <w:rsid w:val="00D20B46"/>
    <w:rsid w:val="00D2171A"/>
    <w:rsid w:val="00D22A0B"/>
    <w:rsid w:val="00D314D2"/>
    <w:rsid w:val="00D322D8"/>
    <w:rsid w:val="00D3312C"/>
    <w:rsid w:val="00D374FC"/>
    <w:rsid w:val="00D42564"/>
    <w:rsid w:val="00D42BBA"/>
    <w:rsid w:val="00D46A44"/>
    <w:rsid w:val="00D4792B"/>
    <w:rsid w:val="00D47CB5"/>
    <w:rsid w:val="00D50AE3"/>
    <w:rsid w:val="00D5534B"/>
    <w:rsid w:val="00D55631"/>
    <w:rsid w:val="00D56171"/>
    <w:rsid w:val="00D56C1F"/>
    <w:rsid w:val="00D602EA"/>
    <w:rsid w:val="00D61155"/>
    <w:rsid w:val="00D617D6"/>
    <w:rsid w:val="00D71722"/>
    <w:rsid w:val="00D7204F"/>
    <w:rsid w:val="00D726DD"/>
    <w:rsid w:val="00D73230"/>
    <w:rsid w:val="00D74257"/>
    <w:rsid w:val="00D8517A"/>
    <w:rsid w:val="00D85D28"/>
    <w:rsid w:val="00D8708D"/>
    <w:rsid w:val="00D95B43"/>
    <w:rsid w:val="00D96342"/>
    <w:rsid w:val="00DA30D4"/>
    <w:rsid w:val="00DA62A4"/>
    <w:rsid w:val="00DB0E92"/>
    <w:rsid w:val="00DB347F"/>
    <w:rsid w:val="00DB5ACF"/>
    <w:rsid w:val="00DB5E1D"/>
    <w:rsid w:val="00DC1202"/>
    <w:rsid w:val="00DC327A"/>
    <w:rsid w:val="00DC46C6"/>
    <w:rsid w:val="00DC4DA1"/>
    <w:rsid w:val="00DC6FC2"/>
    <w:rsid w:val="00DC7054"/>
    <w:rsid w:val="00DD0700"/>
    <w:rsid w:val="00DD1FBD"/>
    <w:rsid w:val="00DD2F0F"/>
    <w:rsid w:val="00DD63AE"/>
    <w:rsid w:val="00DE61A1"/>
    <w:rsid w:val="00DE7FB0"/>
    <w:rsid w:val="00DF3616"/>
    <w:rsid w:val="00DF3851"/>
    <w:rsid w:val="00DF3D72"/>
    <w:rsid w:val="00DF5BF7"/>
    <w:rsid w:val="00DF7429"/>
    <w:rsid w:val="00DF7A4E"/>
    <w:rsid w:val="00E00B50"/>
    <w:rsid w:val="00E04911"/>
    <w:rsid w:val="00E04942"/>
    <w:rsid w:val="00E05E94"/>
    <w:rsid w:val="00E1264C"/>
    <w:rsid w:val="00E158A7"/>
    <w:rsid w:val="00E16FF8"/>
    <w:rsid w:val="00E239C2"/>
    <w:rsid w:val="00E24947"/>
    <w:rsid w:val="00E26AF3"/>
    <w:rsid w:val="00E3352C"/>
    <w:rsid w:val="00E335BD"/>
    <w:rsid w:val="00E3525F"/>
    <w:rsid w:val="00E40B09"/>
    <w:rsid w:val="00E4470E"/>
    <w:rsid w:val="00E535E5"/>
    <w:rsid w:val="00E5404D"/>
    <w:rsid w:val="00E5414F"/>
    <w:rsid w:val="00E55330"/>
    <w:rsid w:val="00E55929"/>
    <w:rsid w:val="00E5728D"/>
    <w:rsid w:val="00E607BE"/>
    <w:rsid w:val="00E61D1B"/>
    <w:rsid w:val="00E65123"/>
    <w:rsid w:val="00E70D44"/>
    <w:rsid w:val="00E70DCC"/>
    <w:rsid w:val="00E713E1"/>
    <w:rsid w:val="00E72A32"/>
    <w:rsid w:val="00E72BE1"/>
    <w:rsid w:val="00E72F95"/>
    <w:rsid w:val="00E73135"/>
    <w:rsid w:val="00E756BB"/>
    <w:rsid w:val="00E8071D"/>
    <w:rsid w:val="00E81D8F"/>
    <w:rsid w:val="00E85DE3"/>
    <w:rsid w:val="00E919C2"/>
    <w:rsid w:val="00E92CD4"/>
    <w:rsid w:val="00E92DDB"/>
    <w:rsid w:val="00E94865"/>
    <w:rsid w:val="00E94B70"/>
    <w:rsid w:val="00EA3110"/>
    <w:rsid w:val="00EA6864"/>
    <w:rsid w:val="00EB1186"/>
    <w:rsid w:val="00EB2A6D"/>
    <w:rsid w:val="00EB3190"/>
    <w:rsid w:val="00EB74BA"/>
    <w:rsid w:val="00EC083F"/>
    <w:rsid w:val="00EC1F84"/>
    <w:rsid w:val="00EC5EB0"/>
    <w:rsid w:val="00ED1A8F"/>
    <w:rsid w:val="00ED26C9"/>
    <w:rsid w:val="00ED3F7F"/>
    <w:rsid w:val="00ED3F92"/>
    <w:rsid w:val="00ED7644"/>
    <w:rsid w:val="00EE2AB7"/>
    <w:rsid w:val="00EE44E4"/>
    <w:rsid w:val="00EF0429"/>
    <w:rsid w:val="00EF05D3"/>
    <w:rsid w:val="00EF0684"/>
    <w:rsid w:val="00EF6B03"/>
    <w:rsid w:val="00F0041A"/>
    <w:rsid w:val="00F0306F"/>
    <w:rsid w:val="00F03794"/>
    <w:rsid w:val="00F04AB0"/>
    <w:rsid w:val="00F04D1A"/>
    <w:rsid w:val="00F05D09"/>
    <w:rsid w:val="00F11F4D"/>
    <w:rsid w:val="00F16862"/>
    <w:rsid w:val="00F17B2E"/>
    <w:rsid w:val="00F2042D"/>
    <w:rsid w:val="00F2295D"/>
    <w:rsid w:val="00F23AB8"/>
    <w:rsid w:val="00F23D7F"/>
    <w:rsid w:val="00F25274"/>
    <w:rsid w:val="00F2776D"/>
    <w:rsid w:val="00F309A2"/>
    <w:rsid w:val="00F321D5"/>
    <w:rsid w:val="00F34684"/>
    <w:rsid w:val="00F35917"/>
    <w:rsid w:val="00F40B60"/>
    <w:rsid w:val="00F4186C"/>
    <w:rsid w:val="00F42686"/>
    <w:rsid w:val="00F44682"/>
    <w:rsid w:val="00F44ADC"/>
    <w:rsid w:val="00F45CE7"/>
    <w:rsid w:val="00F479C0"/>
    <w:rsid w:val="00F50FA8"/>
    <w:rsid w:val="00F5449D"/>
    <w:rsid w:val="00F57BCB"/>
    <w:rsid w:val="00F61102"/>
    <w:rsid w:val="00F61733"/>
    <w:rsid w:val="00F61D2E"/>
    <w:rsid w:val="00F737F2"/>
    <w:rsid w:val="00F741D6"/>
    <w:rsid w:val="00F742F7"/>
    <w:rsid w:val="00F75EE0"/>
    <w:rsid w:val="00F7654B"/>
    <w:rsid w:val="00F767F0"/>
    <w:rsid w:val="00F77796"/>
    <w:rsid w:val="00F807AB"/>
    <w:rsid w:val="00F83B65"/>
    <w:rsid w:val="00F92AC2"/>
    <w:rsid w:val="00F95D09"/>
    <w:rsid w:val="00F970C8"/>
    <w:rsid w:val="00F97658"/>
    <w:rsid w:val="00FA03AD"/>
    <w:rsid w:val="00FA2E32"/>
    <w:rsid w:val="00FA36B2"/>
    <w:rsid w:val="00FA472B"/>
    <w:rsid w:val="00FA5304"/>
    <w:rsid w:val="00FA554F"/>
    <w:rsid w:val="00FA5F58"/>
    <w:rsid w:val="00FA683A"/>
    <w:rsid w:val="00FB02E2"/>
    <w:rsid w:val="00FB0D69"/>
    <w:rsid w:val="00FC0472"/>
    <w:rsid w:val="00FC0E65"/>
    <w:rsid w:val="00FC4E68"/>
    <w:rsid w:val="00FD2E4F"/>
    <w:rsid w:val="00FD498B"/>
    <w:rsid w:val="00FD499A"/>
    <w:rsid w:val="00FE2EE5"/>
    <w:rsid w:val="00FE3D4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80901" TargetMode="External"/><Relationship Id="rId13" Type="http://schemas.openxmlformats.org/officeDocument/2006/relationships/hyperlink" Target="mailto:zakazkycko@vlada.gov.s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slov-lex.sk/pravne-predpisy/SK/ZZ/2015/343/201809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180901" TargetMode="External"/><Relationship Id="rId14" Type="http://schemas.openxmlformats.org/officeDocument/2006/relationships/hyperlink" Target="mailto:zakazkycko@vlada.gov.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10410F"/>
    <w:rsid w:val="001122F9"/>
    <w:rsid w:val="00160F11"/>
    <w:rsid w:val="0017711A"/>
    <w:rsid w:val="00195DD3"/>
    <w:rsid w:val="001A17F3"/>
    <w:rsid w:val="001A3A5A"/>
    <w:rsid w:val="001B4811"/>
    <w:rsid w:val="001D6205"/>
    <w:rsid w:val="001E1087"/>
    <w:rsid w:val="0021718E"/>
    <w:rsid w:val="00251769"/>
    <w:rsid w:val="002770AF"/>
    <w:rsid w:val="00282C1B"/>
    <w:rsid w:val="002B62CC"/>
    <w:rsid w:val="00304106"/>
    <w:rsid w:val="00310401"/>
    <w:rsid w:val="003226D5"/>
    <w:rsid w:val="003315CA"/>
    <w:rsid w:val="00370EBF"/>
    <w:rsid w:val="003A50B9"/>
    <w:rsid w:val="003B09E7"/>
    <w:rsid w:val="003E7396"/>
    <w:rsid w:val="004357E1"/>
    <w:rsid w:val="0045664B"/>
    <w:rsid w:val="00495C61"/>
    <w:rsid w:val="004E11B1"/>
    <w:rsid w:val="004E475F"/>
    <w:rsid w:val="004E4E7D"/>
    <w:rsid w:val="00500856"/>
    <w:rsid w:val="00532172"/>
    <w:rsid w:val="00535568"/>
    <w:rsid w:val="0053770A"/>
    <w:rsid w:val="00547751"/>
    <w:rsid w:val="005B2E09"/>
    <w:rsid w:val="00620F1A"/>
    <w:rsid w:val="006323AF"/>
    <w:rsid w:val="00642616"/>
    <w:rsid w:val="006438EF"/>
    <w:rsid w:val="00695EBE"/>
    <w:rsid w:val="006B3941"/>
    <w:rsid w:val="006D2404"/>
    <w:rsid w:val="00706F5E"/>
    <w:rsid w:val="007378F9"/>
    <w:rsid w:val="007A275E"/>
    <w:rsid w:val="007C0BF0"/>
    <w:rsid w:val="007C7209"/>
    <w:rsid w:val="007D14C8"/>
    <w:rsid w:val="007E4D7E"/>
    <w:rsid w:val="0080193A"/>
    <w:rsid w:val="00817F3D"/>
    <w:rsid w:val="00834B9A"/>
    <w:rsid w:val="00836081"/>
    <w:rsid w:val="0085467C"/>
    <w:rsid w:val="00860710"/>
    <w:rsid w:val="0086094C"/>
    <w:rsid w:val="00864996"/>
    <w:rsid w:val="008A515F"/>
    <w:rsid w:val="008B4E63"/>
    <w:rsid w:val="008D4415"/>
    <w:rsid w:val="009060A3"/>
    <w:rsid w:val="00957982"/>
    <w:rsid w:val="00977FB7"/>
    <w:rsid w:val="009B0881"/>
    <w:rsid w:val="009F29D1"/>
    <w:rsid w:val="00A0086C"/>
    <w:rsid w:val="00A51904"/>
    <w:rsid w:val="00A67898"/>
    <w:rsid w:val="00A82B5F"/>
    <w:rsid w:val="00A846CE"/>
    <w:rsid w:val="00A858A7"/>
    <w:rsid w:val="00AB7F95"/>
    <w:rsid w:val="00AC34B4"/>
    <w:rsid w:val="00AC643A"/>
    <w:rsid w:val="00AD5178"/>
    <w:rsid w:val="00AF1444"/>
    <w:rsid w:val="00AF44A4"/>
    <w:rsid w:val="00B21028"/>
    <w:rsid w:val="00B32002"/>
    <w:rsid w:val="00B3241F"/>
    <w:rsid w:val="00B76F48"/>
    <w:rsid w:val="00BB56C7"/>
    <w:rsid w:val="00C0597A"/>
    <w:rsid w:val="00C0613B"/>
    <w:rsid w:val="00C230B1"/>
    <w:rsid w:val="00C34ED9"/>
    <w:rsid w:val="00C72066"/>
    <w:rsid w:val="00C8138C"/>
    <w:rsid w:val="00C825C0"/>
    <w:rsid w:val="00C9054A"/>
    <w:rsid w:val="00D9723C"/>
    <w:rsid w:val="00DA1235"/>
    <w:rsid w:val="00DC6938"/>
    <w:rsid w:val="00DD77D3"/>
    <w:rsid w:val="00E34B28"/>
    <w:rsid w:val="00E60167"/>
    <w:rsid w:val="00EA053B"/>
    <w:rsid w:val="00EC7E7B"/>
    <w:rsid w:val="00EF231C"/>
    <w:rsid w:val="00F548D6"/>
    <w:rsid w:val="00F6071D"/>
    <w:rsid w:val="00F80F20"/>
    <w:rsid w:val="00F83B8B"/>
    <w:rsid w:val="00F85082"/>
    <w:rsid w:val="00F91350"/>
    <w:rsid w:val="00F95C65"/>
    <w:rsid w:val="00FA29BF"/>
    <w:rsid w:val="00FB6557"/>
    <w:rsid w:val="00FD0E56"/>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4EE6A-236A-45F6-ABF7-0DA09EFDA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217</Pages>
  <Words>52651</Words>
  <Characters>300113</Characters>
  <Application>Microsoft Office Word</Application>
  <DocSecurity>0</DocSecurity>
  <Lines>2500</Lines>
  <Paragraphs>704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352060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2019-04-29T12:12:00Z</dcterms:created>
  <dcterms:modified xsi:type="dcterms:W3CDTF">2019-04-29T12:12:00Z</dcterms:modified>
</cp:coreProperties>
</file>